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C1267" w14:textId="77777777" w:rsidR="009E10A9" w:rsidRDefault="009E10A9">
      <w:pPr>
        <w:pStyle w:val="Heading1"/>
        <w:spacing w:line="360" w:lineRule="auto"/>
        <w:rPr>
          <w:rFonts w:ascii="Arial" w:hAnsi="Arial"/>
          <w:sz w:val="24"/>
          <w:u w:val="single"/>
        </w:rPr>
      </w:pPr>
      <w:r>
        <w:rPr>
          <w:rFonts w:ascii="Arial" w:hAnsi="Arial"/>
          <w:sz w:val="24"/>
          <w:u w:val="single"/>
        </w:rPr>
        <w:t>SCHEDULE 2 - EXHIBIT 4</w:t>
      </w:r>
    </w:p>
    <w:p w14:paraId="4FCAF5B9" w14:textId="77777777" w:rsidR="009E10A9" w:rsidRDefault="009E10A9">
      <w:pPr>
        <w:pStyle w:val="BodyText"/>
        <w:spacing w:line="360" w:lineRule="auto"/>
        <w:ind w:left="4253" w:hanging="4253"/>
        <w:jc w:val="center"/>
        <w:rPr>
          <w:rFonts w:ascii="Arial" w:hAnsi="Arial"/>
        </w:rPr>
      </w:pPr>
    </w:p>
    <w:p w14:paraId="3841A129" w14:textId="77777777" w:rsidR="009E10A9" w:rsidRDefault="00CC42C8">
      <w:pPr>
        <w:pStyle w:val="BodyText"/>
        <w:spacing w:line="360" w:lineRule="auto"/>
        <w:ind w:left="4253" w:hanging="4253"/>
        <w:jc w:val="center"/>
        <w:rPr>
          <w:rFonts w:ascii="Arial" w:hAnsi="Arial"/>
          <w:b/>
          <w:u w:val="single"/>
        </w:rPr>
      </w:pPr>
      <w:r>
        <w:rPr>
          <w:rFonts w:ascii="Arial" w:hAnsi="Arial"/>
          <w:b/>
          <w:u w:val="single"/>
        </w:rPr>
        <w:t>DATED [   ] 20[1</w:t>
      </w:r>
      <w:r w:rsidR="009E10A9">
        <w:rPr>
          <w:rFonts w:ascii="Arial" w:hAnsi="Arial"/>
          <w:b/>
          <w:u w:val="single"/>
        </w:rPr>
        <w:t xml:space="preserve">  ]</w:t>
      </w:r>
    </w:p>
    <w:p w14:paraId="48D06B66" w14:textId="77777777" w:rsidR="009E10A9" w:rsidRDefault="009E10A9">
      <w:pPr>
        <w:pStyle w:val="BodyText"/>
        <w:spacing w:line="360" w:lineRule="auto"/>
        <w:ind w:left="4253" w:hanging="4253"/>
        <w:jc w:val="center"/>
        <w:rPr>
          <w:rFonts w:ascii="Arial" w:hAnsi="Arial"/>
        </w:rPr>
      </w:pPr>
    </w:p>
    <w:p w14:paraId="7EB50929" w14:textId="23388219" w:rsidR="009E10A9" w:rsidRPr="0059333C" w:rsidRDefault="007E1E1C" w:rsidP="006E38F2">
      <w:pPr>
        <w:pStyle w:val="BodyText"/>
        <w:jc w:val="center"/>
        <w:rPr>
          <w:rFonts w:ascii="Arial" w:hAnsi="Arial"/>
          <w:b/>
        </w:rPr>
      </w:pPr>
      <w:bookmarkStart w:id="0" w:name="_Hlk164166014"/>
      <w:r w:rsidRPr="0059333C">
        <w:rPr>
          <w:rStyle w:val="normaltextrun"/>
          <w:rFonts w:ascii="Arial" w:hAnsi="Arial" w:cs="Arial"/>
          <w:b/>
          <w:bCs/>
          <w:szCs w:val="22"/>
          <w:shd w:val="clear" w:color="auto" w:fill="FFFFFF"/>
        </w:rPr>
        <w:t>NATIONAL ENERGY SYSTEM OPERATOR LIMITED</w:t>
      </w:r>
      <w:bookmarkEnd w:id="0"/>
      <w:r w:rsidR="00CC42C8" w:rsidRPr="0059333C">
        <w:rPr>
          <w:rFonts w:ascii="Arial" w:hAnsi="Arial"/>
          <w:b/>
        </w:rPr>
        <w:t xml:space="preserve"> </w:t>
      </w:r>
      <w:r w:rsidR="009E10A9" w:rsidRPr="0059333C">
        <w:rPr>
          <w:rFonts w:ascii="Arial" w:hAnsi="Arial"/>
          <w:b/>
        </w:rPr>
        <w:t>(1)</w:t>
      </w:r>
    </w:p>
    <w:p w14:paraId="022D5353" w14:textId="77777777" w:rsidR="009E10A9" w:rsidRDefault="009E10A9">
      <w:pPr>
        <w:pStyle w:val="BodyText"/>
        <w:jc w:val="center"/>
        <w:rPr>
          <w:rFonts w:ascii="Arial" w:hAnsi="Arial"/>
          <w:b/>
        </w:rPr>
      </w:pPr>
    </w:p>
    <w:p w14:paraId="1FE23A25" w14:textId="77777777" w:rsidR="009E10A9" w:rsidRDefault="009E10A9">
      <w:pPr>
        <w:pStyle w:val="BodyText"/>
        <w:jc w:val="center"/>
        <w:rPr>
          <w:rFonts w:ascii="Arial" w:hAnsi="Arial"/>
          <w:b/>
        </w:rPr>
      </w:pPr>
      <w:r>
        <w:rPr>
          <w:rFonts w:ascii="Arial" w:hAnsi="Arial"/>
          <w:b/>
        </w:rPr>
        <w:t>and</w:t>
      </w:r>
    </w:p>
    <w:p w14:paraId="44DD709D" w14:textId="77777777" w:rsidR="009E10A9" w:rsidRDefault="009E10A9">
      <w:pPr>
        <w:pStyle w:val="BodyText"/>
        <w:jc w:val="center"/>
        <w:rPr>
          <w:rFonts w:ascii="Arial" w:hAnsi="Arial"/>
          <w:b/>
        </w:rPr>
      </w:pPr>
    </w:p>
    <w:p w14:paraId="7E361956" w14:textId="77777777" w:rsidR="009E10A9" w:rsidRDefault="009E10A9">
      <w:pPr>
        <w:pStyle w:val="BodyText"/>
        <w:rPr>
          <w:rFonts w:ascii="Arial" w:hAnsi="Arial"/>
          <w:b/>
        </w:rPr>
      </w:pPr>
      <w:r>
        <w:rPr>
          <w:rFonts w:ascii="Arial" w:hAnsi="Arial"/>
          <w:b/>
        </w:rPr>
        <w:tab/>
      </w:r>
      <w:r>
        <w:rPr>
          <w:rFonts w:ascii="Arial" w:hAnsi="Arial"/>
          <w:b/>
        </w:rPr>
        <w:tab/>
        <w:t>[</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w:t>
      </w:r>
      <w:r>
        <w:rPr>
          <w:rFonts w:ascii="Arial" w:hAnsi="Arial"/>
          <w:b/>
        </w:rPr>
        <w:tab/>
      </w:r>
      <w:r>
        <w:rPr>
          <w:rFonts w:ascii="Arial" w:hAnsi="Arial"/>
          <w:b/>
        </w:rPr>
        <w:tab/>
      </w:r>
      <w:r w:rsidR="005B7884">
        <w:rPr>
          <w:rFonts w:ascii="Arial" w:hAnsi="Arial"/>
          <w:b/>
        </w:rPr>
        <w:t xml:space="preserve">   </w:t>
      </w:r>
      <w:r>
        <w:rPr>
          <w:rFonts w:ascii="Arial" w:hAnsi="Arial"/>
          <w:b/>
        </w:rPr>
        <w:t>(2)</w:t>
      </w:r>
    </w:p>
    <w:p w14:paraId="7C77046E" w14:textId="77777777" w:rsidR="009E10A9" w:rsidRDefault="009E10A9">
      <w:pPr>
        <w:pStyle w:val="BodyText"/>
        <w:tabs>
          <w:tab w:val="left" w:pos="1418"/>
          <w:tab w:val="right" w:pos="7088"/>
        </w:tabs>
        <w:spacing w:line="360" w:lineRule="auto"/>
        <w:ind w:left="1418"/>
        <w:jc w:val="center"/>
        <w:rPr>
          <w:rFonts w:ascii="Arial" w:hAnsi="Arial"/>
          <w:b/>
        </w:rPr>
      </w:pPr>
    </w:p>
    <w:p w14:paraId="7CF1EA77" w14:textId="77777777" w:rsidR="009E10A9" w:rsidRDefault="009E10A9">
      <w:pPr>
        <w:pStyle w:val="BodyText"/>
        <w:spacing w:line="360" w:lineRule="auto"/>
        <w:jc w:val="center"/>
        <w:rPr>
          <w:rFonts w:ascii="Arial" w:hAnsi="Arial"/>
          <w:b/>
        </w:rPr>
      </w:pPr>
    </w:p>
    <w:p w14:paraId="67BCD6D5" w14:textId="77777777" w:rsidR="009E10A9" w:rsidRDefault="009E10A9">
      <w:pPr>
        <w:pStyle w:val="BodyText"/>
        <w:pBdr>
          <w:top w:val="single" w:sz="6" w:space="1" w:color="auto"/>
          <w:bottom w:val="single" w:sz="6" w:space="1" w:color="auto"/>
        </w:pBdr>
        <w:spacing w:line="360" w:lineRule="auto"/>
        <w:jc w:val="center"/>
        <w:rPr>
          <w:rFonts w:ascii="Arial" w:hAnsi="Arial"/>
          <w:b/>
        </w:rPr>
      </w:pPr>
    </w:p>
    <w:p w14:paraId="528A901B" w14:textId="77777777" w:rsidR="009E10A9" w:rsidRDefault="009E10A9">
      <w:pPr>
        <w:pStyle w:val="BodyText"/>
        <w:pBdr>
          <w:top w:val="single" w:sz="6" w:space="1" w:color="auto"/>
          <w:bottom w:val="single" w:sz="6" w:space="1" w:color="auto"/>
        </w:pBdr>
        <w:spacing w:line="360" w:lineRule="auto"/>
        <w:jc w:val="center"/>
        <w:rPr>
          <w:rFonts w:ascii="Arial" w:hAnsi="Arial"/>
          <w:b/>
        </w:rPr>
      </w:pPr>
      <w:r>
        <w:rPr>
          <w:rFonts w:ascii="Arial" w:hAnsi="Arial"/>
          <w:b/>
        </w:rPr>
        <w:t>THE  CONNECTION AND USE OF SYSTEM CODE</w:t>
      </w:r>
    </w:p>
    <w:p w14:paraId="28C736C6" w14:textId="77777777" w:rsidR="009E10A9" w:rsidRDefault="009E10A9">
      <w:pPr>
        <w:pStyle w:val="BodyText"/>
        <w:pBdr>
          <w:top w:val="single" w:sz="6" w:space="1" w:color="auto"/>
          <w:bottom w:val="single" w:sz="6" w:space="1" w:color="auto"/>
        </w:pBdr>
        <w:spacing w:line="360" w:lineRule="auto"/>
        <w:jc w:val="center"/>
        <w:rPr>
          <w:rFonts w:ascii="Arial" w:hAnsi="Arial"/>
          <w:b/>
        </w:rPr>
      </w:pPr>
      <w:r>
        <w:rPr>
          <w:rFonts w:ascii="Arial" w:hAnsi="Arial"/>
          <w:b/>
        </w:rPr>
        <w:t>MANDATORY SERVICES AGREEMENT</w:t>
      </w:r>
    </w:p>
    <w:p w14:paraId="7D8D1109" w14:textId="77777777" w:rsidR="009E10A9" w:rsidRDefault="009E10A9">
      <w:pPr>
        <w:pStyle w:val="BodyText"/>
        <w:pBdr>
          <w:top w:val="single" w:sz="6" w:space="1" w:color="auto"/>
          <w:bottom w:val="single" w:sz="6" w:space="1" w:color="auto"/>
        </w:pBdr>
        <w:spacing w:line="360" w:lineRule="auto"/>
        <w:jc w:val="center"/>
        <w:rPr>
          <w:rFonts w:ascii="Arial" w:hAnsi="Arial"/>
          <w:b/>
        </w:rPr>
      </w:pPr>
      <w:r>
        <w:rPr>
          <w:rFonts w:ascii="Arial" w:hAnsi="Arial"/>
          <w:b/>
        </w:rPr>
        <w:t>RELATING TO [           ] POWER STATION</w:t>
      </w:r>
    </w:p>
    <w:p w14:paraId="27D36E92" w14:textId="77777777" w:rsidR="009E10A9" w:rsidRDefault="009E10A9">
      <w:pPr>
        <w:pStyle w:val="BodyText"/>
        <w:pBdr>
          <w:top w:val="single" w:sz="6" w:space="1" w:color="auto"/>
          <w:bottom w:val="single" w:sz="6" w:space="1" w:color="auto"/>
        </w:pBdr>
        <w:spacing w:line="360" w:lineRule="auto"/>
        <w:jc w:val="center"/>
        <w:rPr>
          <w:rFonts w:ascii="Arial" w:hAnsi="Arial"/>
          <w:b/>
        </w:rPr>
      </w:pPr>
    </w:p>
    <w:p w14:paraId="7545AAE2" w14:textId="77777777" w:rsidR="009E10A9" w:rsidRDefault="009E10A9">
      <w:pPr>
        <w:pStyle w:val="BodyText"/>
        <w:spacing w:line="360" w:lineRule="auto"/>
        <w:ind w:left="4253" w:hanging="4253"/>
        <w:jc w:val="center"/>
        <w:rPr>
          <w:rFonts w:ascii="Arial" w:hAnsi="Arial"/>
          <w:b/>
        </w:rPr>
      </w:pPr>
    </w:p>
    <w:p w14:paraId="0CB983C2" w14:textId="77777777" w:rsidR="009E10A9" w:rsidRDefault="009E10A9">
      <w:pPr>
        <w:pStyle w:val="BodyText"/>
        <w:jc w:val="center"/>
        <w:rPr>
          <w:rFonts w:ascii="Arial" w:hAnsi="Arial"/>
          <w:b/>
        </w:rPr>
      </w:pPr>
    </w:p>
    <w:p w14:paraId="4400736E" w14:textId="77777777" w:rsidR="009E10A9" w:rsidRDefault="009E10A9">
      <w:pPr>
        <w:pStyle w:val="BodyText"/>
        <w:jc w:val="center"/>
        <w:rPr>
          <w:rFonts w:ascii="Arial" w:hAnsi="Arial"/>
          <w:b/>
        </w:rPr>
      </w:pPr>
    </w:p>
    <w:p w14:paraId="790AE460" w14:textId="77777777" w:rsidR="009E10A9" w:rsidRDefault="009E10A9">
      <w:pPr>
        <w:pStyle w:val="BodyText"/>
        <w:jc w:val="both"/>
        <w:rPr>
          <w:rFonts w:ascii="Arial" w:hAnsi="Arial"/>
        </w:rPr>
      </w:pPr>
    </w:p>
    <w:p w14:paraId="339BB731" w14:textId="77777777" w:rsidR="0059333C" w:rsidRPr="0059333C" w:rsidRDefault="0059333C" w:rsidP="0059333C"/>
    <w:p w14:paraId="714AAD59" w14:textId="77777777" w:rsidR="0059333C" w:rsidRPr="0059333C" w:rsidRDefault="0059333C" w:rsidP="0059333C"/>
    <w:p w14:paraId="02A3C59C" w14:textId="77777777" w:rsidR="0059333C" w:rsidRPr="0059333C" w:rsidRDefault="0059333C" w:rsidP="0059333C"/>
    <w:p w14:paraId="483AD3D5" w14:textId="77777777" w:rsidR="0059333C" w:rsidRDefault="0059333C" w:rsidP="0059333C">
      <w:pPr>
        <w:jc w:val="right"/>
        <w:rPr>
          <w:rFonts w:ascii="Arial" w:hAnsi="Arial"/>
        </w:rPr>
      </w:pPr>
    </w:p>
    <w:p w14:paraId="30D82EA8" w14:textId="77777777" w:rsidR="0059333C" w:rsidRDefault="0059333C" w:rsidP="0059333C">
      <w:pPr>
        <w:rPr>
          <w:rFonts w:ascii="Arial" w:hAnsi="Arial"/>
        </w:rPr>
      </w:pPr>
    </w:p>
    <w:p w14:paraId="60592783" w14:textId="77777777" w:rsidR="0059333C" w:rsidRPr="0059333C" w:rsidRDefault="0059333C" w:rsidP="0059333C">
      <w:pPr>
        <w:sectPr w:rsidR="0059333C" w:rsidRPr="0059333C">
          <w:headerReference w:type="default" r:id="rId10"/>
          <w:footerReference w:type="even" r:id="rId11"/>
          <w:footerReference w:type="default" r:id="rId12"/>
          <w:headerReference w:type="first" r:id="rId13"/>
          <w:footerReference w:type="first" r:id="rId14"/>
          <w:pgSz w:w="11907" w:h="16840" w:code="9"/>
          <w:pgMar w:top="1440" w:right="1440" w:bottom="1440" w:left="1440" w:header="720" w:footer="720" w:gutter="0"/>
          <w:paperSrc w:first="11" w:other="11"/>
          <w:pgNumType w:fmt="lowerRoman" w:start="1"/>
          <w:cols w:space="720"/>
          <w:titlePg/>
        </w:sectPr>
      </w:pPr>
    </w:p>
    <w:p w14:paraId="574DC3A6" w14:textId="77777777" w:rsidR="009E10A9" w:rsidRDefault="009E10A9">
      <w:pPr>
        <w:pStyle w:val="BodyText"/>
        <w:jc w:val="both"/>
        <w:rPr>
          <w:rFonts w:ascii="Arial" w:hAnsi="Arial"/>
        </w:rPr>
      </w:pPr>
      <w:r>
        <w:rPr>
          <w:rFonts w:ascii="Arial" w:hAnsi="Arial"/>
        </w:rPr>
        <w:lastRenderedPageBreak/>
        <w:t xml:space="preserve">THIS </w:t>
      </w:r>
      <w:r>
        <w:rPr>
          <w:rFonts w:ascii="Arial" w:hAnsi="Arial"/>
          <w:b/>
        </w:rPr>
        <w:t>MANDATORY SERVICES</w:t>
      </w:r>
      <w:r>
        <w:rPr>
          <w:rFonts w:ascii="Arial" w:hAnsi="Arial"/>
        </w:rPr>
        <w:t xml:space="preserve"> </w:t>
      </w:r>
      <w:r>
        <w:rPr>
          <w:rFonts w:ascii="Arial" w:hAnsi="Arial"/>
          <w:b/>
        </w:rPr>
        <w:t>AGREEMENT</w:t>
      </w:r>
      <w:r>
        <w:rPr>
          <w:rFonts w:ascii="Arial" w:hAnsi="Arial"/>
        </w:rPr>
        <w:t xml:space="preserve"> is made on the [   ] day of [   ]   200[   ]</w:t>
      </w:r>
    </w:p>
    <w:p w14:paraId="5D57A932" w14:textId="77777777" w:rsidR="009E10A9" w:rsidRDefault="009E10A9">
      <w:pPr>
        <w:pStyle w:val="BodyText"/>
        <w:jc w:val="both"/>
        <w:rPr>
          <w:rFonts w:ascii="Arial" w:hAnsi="Arial"/>
        </w:rPr>
      </w:pPr>
      <w:r>
        <w:rPr>
          <w:rFonts w:ascii="Arial" w:hAnsi="Arial"/>
          <w:b/>
        </w:rPr>
        <w:t>BETWEEN</w:t>
      </w:r>
    </w:p>
    <w:p w14:paraId="0702C09A" w14:textId="13EAAA43" w:rsidR="009E10A9" w:rsidRDefault="009E10A9">
      <w:pPr>
        <w:pStyle w:val="BodyText"/>
        <w:ind w:left="851" w:hanging="851"/>
        <w:jc w:val="both"/>
        <w:rPr>
          <w:rFonts w:ascii="Arial" w:hAnsi="Arial"/>
        </w:rPr>
      </w:pPr>
      <w:r w:rsidRPr="145516DF">
        <w:rPr>
          <w:rFonts w:ascii="Arial" w:hAnsi="Arial"/>
        </w:rPr>
        <w:t>(1)</w:t>
      </w:r>
      <w:r>
        <w:tab/>
      </w:r>
      <w:bookmarkStart w:id="1" w:name="_Hlk164166087"/>
      <w:bookmarkStart w:id="2" w:name="_Hlk164174810"/>
      <w:r w:rsidR="007E1E1C" w:rsidRPr="0059333C">
        <w:rPr>
          <w:rFonts w:ascii="Arial" w:hAnsi="Arial" w:cs="Arial"/>
          <w:lang w:eastAsia="en-GB"/>
        </w:rPr>
        <w:t xml:space="preserve"> </w:t>
      </w:r>
      <w:r w:rsidR="3C12EAF3" w:rsidRPr="145516DF">
        <w:rPr>
          <w:rFonts w:ascii="Arial" w:hAnsi="Arial" w:cs="Arial"/>
          <w:lang w:eastAsia="en-GB"/>
        </w:rPr>
        <w:t xml:space="preserve">The </w:t>
      </w:r>
      <w:r w:rsidR="007E1E1C" w:rsidRPr="0059333C">
        <w:rPr>
          <w:rFonts w:ascii="Arial" w:hAnsi="Arial" w:cs="Arial"/>
          <w:lang w:eastAsia="en-GB"/>
        </w:rPr>
        <w:t xml:space="preserve">company registered in England with number 11014226 </w:t>
      </w:r>
      <w:bookmarkEnd w:id="1"/>
      <w:bookmarkEnd w:id="2"/>
      <w:r w:rsidRPr="145516DF">
        <w:rPr>
          <w:rFonts w:ascii="Arial" w:hAnsi="Arial"/>
        </w:rPr>
        <w:t>(“</w:t>
      </w:r>
      <w:r w:rsidRPr="145516DF">
        <w:rPr>
          <w:rFonts w:ascii="Arial" w:hAnsi="Arial" w:cs="Arial"/>
          <w:b/>
          <w:bCs/>
        </w:rPr>
        <w:t>The Company</w:t>
      </w:r>
      <w:r w:rsidRPr="145516DF">
        <w:rPr>
          <w:rFonts w:ascii="Arial" w:hAnsi="Arial"/>
        </w:rPr>
        <w:t>”</w:t>
      </w:r>
      <w:r w:rsidR="0059333C">
        <w:rPr>
          <w:rFonts w:ascii="Arial" w:hAnsi="Arial"/>
        </w:rPr>
        <w:t>)</w:t>
      </w:r>
      <w:r w:rsidRPr="145516DF">
        <w:rPr>
          <w:rFonts w:ascii="Arial" w:hAnsi="Arial"/>
        </w:rPr>
        <w:t>, which expression shall include its successors and/or permitted assigns); and</w:t>
      </w:r>
    </w:p>
    <w:p w14:paraId="0FA39AD5" w14:textId="77777777" w:rsidR="009E10A9" w:rsidRDefault="009E10A9">
      <w:pPr>
        <w:pStyle w:val="BodyText"/>
        <w:ind w:left="851" w:hanging="851"/>
        <w:jc w:val="both"/>
        <w:rPr>
          <w:rFonts w:ascii="Arial" w:hAnsi="Arial"/>
        </w:rPr>
      </w:pPr>
      <w:r>
        <w:rPr>
          <w:rFonts w:ascii="Arial" w:hAnsi="Arial"/>
        </w:rPr>
        <w:t>(2)</w:t>
      </w:r>
      <w:r>
        <w:rPr>
          <w:rFonts w:ascii="Arial" w:hAnsi="Arial"/>
        </w:rPr>
        <w:tab/>
        <w:t>[   ] a company registered in [   ] with number [   ] whose registered office is at [   ] (“</w:t>
      </w:r>
      <w:r>
        <w:rPr>
          <w:rFonts w:ascii="Arial" w:hAnsi="Arial"/>
          <w:b/>
        </w:rPr>
        <w:t>User</w:t>
      </w:r>
      <w:r>
        <w:rPr>
          <w:rFonts w:ascii="Arial" w:hAnsi="Arial"/>
        </w:rPr>
        <w:t>”, which expression shall include its successors and/or permitted assigns)</w:t>
      </w:r>
    </w:p>
    <w:p w14:paraId="12778A6A" w14:textId="77777777" w:rsidR="009E10A9" w:rsidRDefault="009E10A9">
      <w:pPr>
        <w:pStyle w:val="BodyText"/>
        <w:jc w:val="both"/>
        <w:rPr>
          <w:rFonts w:ascii="Arial" w:hAnsi="Arial"/>
        </w:rPr>
      </w:pPr>
      <w:r>
        <w:rPr>
          <w:rFonts w:ascii="Arial" w:hAnsi="Arial"/>
          <w:b/>
        </w:rPr>
        <w:t>WHEREAS</w:t>
      </w:r>
    </w:p>
    <w:p w14:paraId="0F05BE5B" w14:textId="1D330A72" w:rsidR="009E10A9" w:rsidRDefault="009E10A9">
      <w:pPr>
        <w:pStyle w:val="BodyText"/>
        <w:ind w:left="851" w:hanging="851"/>
        <w:jc w:val="both"/>
        <w:rPr>
          <w:rFonts w:ascii="Arial" w:hAnsi="Arial"/>
        </w:rPr>
      </w:pPr>
      <w:r>
        <w:rPr>
          <w:rFonts w:ascii="Arial" w:hAnsi="Arial"/>
        </w:rPr>
        <w:t>(A)</w:t>
      </w:r>
      <w:r>
        <w:rPr>
          <w:rFonts w:ascii="Arial" w:hAnsi="Arial"/>
        </w:rPr>
        <w:tab/>
        <w:t xml:space="preserve">Pursuant to the </w:t>
      </w:r>
      <w:r w:rsidR="00B438C6">
        <w:rPr>
          <w:rFonts w:ascii="Arial" w:hAnsi="Arial"/>
          <w:b/>
        </w:rPr>
        <w:t xml:space="preserve">ESO </w:t>
      </w:r>
      <w:r>
        <w:rPr>
          <w:rFonts w:ascii="Arial" w:hAnsi="Arial"/>
          <w:b/>
        </w:rPr>
        <w:t>Licence</w:t>
      </w:r>
      <w:r>
        <w:rPr>
          <w:rFonts w:ascii="Arial" w:hAnsi="Arial"/>
        </w:rPr>
        <w:t xml:space="preserve">, </w:t>
      </w:r>
      <w:r>
        <w:rPr>
          <w:rFonts w:ascii="Arial" w:hAnsi="Arial" w:cs="Arial"/>
          <w:b/>
          <w:bCs/>
        </w:rPr>
        <w:t>The Company</w:t>
      </w:r>
      <w:r>
        <w:rPr>
          <w:rFonts w:ascii="Arial" w:hAnsi="Arial"/>
        </w:rPr>
        <w:t xml:space="preserve"> is required to prepare a Connection and Use of System Code </w:t>
      </w:r>
      <w:r>
        <w:rPr>
          <w:rFonts w:ascii="Arial" w:hAnsi="Arial"/>
          <w:b/>
        </w:rPr>
        <w:t xml:space="preserve">(CUSC) </w:t>
      </w:r>
      <w:r>
        <w:rPr>
          <w:rFonts w:ascii="Arial" w:hAnsi="Arial"/>
        </w:rPr>
        <w:t xml:space="preserve">setting out the terms of the arrangements for connection to and use of the </w:t>
      </w:r>
      <w:r w:rsidR="001F73A3">
        <w:rPr>
          <w:rFonts w:ascii="Arial" w:hAnsi="Arial"/>
          <w:b/>
        </w:rPr>
        <w:t>National Electricity Transmission</w:t>
      </w:r>
      <w:r>
        <w:rPr>
          <w:rFonts w:ascii="Arial" w:hAnsi="Arial"/>
          <w:b/>
        </w:rPr>
        <w:t xml:space="preserve"> System</w:t>
      </w:r>
      <w:r>
        <w:rPr>
          <w:rFonts w:ascii="Arial" w:hAnsi="Arial"/>
        </w:rPr>
        <w:t xml:space="preserve"> and the provision of certain </w:t>
      </w:r>
      <w:r>
        <w:rPr>
          <w:rFonts w:ascii="Arial" w:hAnsi="Arial"/>
          <w:b/>
        </w:rPr>
        <w:t>Balancing Services</w:t>
      </w:r>
      <w:r>
        <w:rPr>
          <w:rFonts w:ascii="Arial" w:hAnsi="Arial"/>
        </w:rPr>
        <w:t>.</w:t>
      </w:r>
    </w:p>
    <w:p w14:paraId="6A646539" w14:textId="77777777" w:rsidR="009E10A9" w:rsidRDefault="009E10A9">
      <w:pPr>
        <w:pStyle w:val="BodyText"/>
        <w:ind w:left="851" w:hanging="851"/>
        <w:jc w:val="both"/>
        <w:rPr>
          <w:rFonts w:ascii="Arial" w:hAnsi="Arial"/>
        </w:rPr>
      </w:pPr>
      <w:r>
        <w:rPr>
          <w:rFonts w:ascii="Arial" w:hAnsi="Arial"/>
        </w:rPr>
        <w:t>(B)</w:t>
      </w:r>
      <w:r>
        <w:rPr>
          <w:rFonts w:ascii="Arial" w:hAnsi="Arial"/>
        </w:rPr>
        <w:tab/>
        <w:t xml:space="preserve">As at the date hereof, </w:t>
      </w:r>
      <w:r>
        <w:rPr>
          <w:rFonts w:ascii="Arial" w:hAnsi="Arial" w:cs="Arial"/>
          <w:b/>
          <w:bCs/>
        </w:rPr>
        <w:t>The Company</w:t>
      </w:r>
      <w:r>
        <w:rPr>
          <w:rFonts w:ascii="Arial" w:hAnsi="Arial"/>
        </w:rPr>
        <w:t xml:space="preserve"> and the </w:t>
      </w:r>
      <w:r>
        <w:rPr>
          <w:rFonts w:ascii="Arial" w:hAnsi="Arial"/>
          <w:b/>
        </w:rPr>
        <w:t>User</w:t>
      </w:r>
      <w:r>
        <w:rPr>
          <w:rFonts w:ascii="Arial" w:hAnsi="Arial"/>
        </w:rPr>
        <w:t xml:space="preserve"> are parties to the </w:t>
      </w:r>
      <w:r>
        <w:rPr>
          <w:rFonts w:ascii="Arial" w:hAnsi="Arial"/>
          <w:b/>
        </w:rPr>
        <w:t>CUSC</w:t>
      </w:r>
      <w:r>
        <w:rPr>
          <w:rFonts w:ascii="Arial" w:hAnsi="Arial"/>
        </w:rPr>
        <w:t xml:space="preserve"> </w:t>
      </w:r>
      <w:r>
        <w:rPr>
          <w:rFonts w:ascii="Arial" w:hAnsi="Arial"/>
          <w:b/>
        </w:rPr>
        <w:t>Framework Agreement</w:t>
      </w:r>
      <w:r>
        <w:rPr>
          <w:rFonts w:ascii="Arial" w:hAnsi="Arial"/>
        </w:rPr>
        <w:t xml:space="preserve"> (being an agreement by which the </w:t>
      </w:r>
      <w:r>
        <w:rPr>
          <w:rFonts w:ascii="Arial" w:hAnsi="Arial"/>
          <w:b/>
        </w:rPr>
        <w:t>CUSC</w:t>
      </w:r>
      <w:r>
        <w:rPr>
          <w:rFonts w:ascii="Arial" w:hAnsi="Arial"/>
        </w:rPr>
        <w:t xml:space="preserve"> is made contractually binding between the parties).</w:t>
      </w:r>
    </w:p>
    <w:p w14:paraId="288C3671" w14:textId="77777777" w:rsidR="009E10A9" w:rsidRDefault="009E10A9">
      <w:pPr>
        <w:pStyle w:val="BodyText"/>
        <w:ind w:left="851" w:hanging="791"/>
        <w:jc w:val="both"/>
        <w:rPr>
          <w:rFonts w:ascii="Arial" w:hAnsi="Arial"/>
        </w:rPr>
      </w:pPr>
      <w:r>
        <w:rPr>
          <w:rFonts w:ascii="Arial" w:hAnsi="Arial"/>
        </w:rPr>
        <w:t>(C)</w:t>
      </w:r>
      <w:r>
        <w:rPr>
          <w:rFonts w:ascii="Arial" w:hAnsi="Arial"/>
        </w:rPr>
        <w:tab/>
        <w:t xml:space="preserve">This </w:t>
      </w:r>
      <w:r>
        <w:rPr>
          <w:rFonts w:ascii="Arial" w:hAnsi="Arial"/>
          <w:b/>
        </w:rPr>
        <w:t>Mandatory Services Agreement</w:t>
      </w:r>
      <w:r>
        <w:rPr>
          <w:rFonts w:ascii="Arial" w:hAnsi="Arial"/>
        </w:rPr>
        <w:t xml:space="preserve"> is entered into pursuant to the terms of the </w:t>
      </w:r>
      <w:r>
        <w:rPr>
          <w:rFonts w:ascii="Arial" w:hAnsi="Arial"/>
          <w:b/>
        </w:rPr>
        <w:t>CUSC</w:t>
      </w:r>
      <w:r>
        <w:rPr>
          <w:rFonts w:ascii="Arial" w:hAnsi="Arial"/>
        </w:rPr>
        <w:t xml:space="preserve"> and shall be read as being governed by it and, as between </w:t>
      </w:r>
      <w:r>
        <w:rPr>
          <w:rFonts w:ascii="Arial" w:hAnsi="Arial" w:cs="Arial"/>
          <w:b/>
          <w:bCs/>
        </w:rPr>
        <w:t>The Company</w:t>
      </w:r>
      <w:r>
        <w:rPr>
          <w:rFonts w:ascii="Arial" w:hAnsi="Arial"/>
        </w:rPr>
        <w:t xml:space="preserve"> and the </w:t>
      </w:r>
      <w:r>
        <w:rPr>
          <w:rFonts w:ascii="Arial" w:hAnsi="Arial"/>
          <w:b/>
        </w:rPr>
        <w:t>User</w:t>
      </w:r>
      <w:r>
        <w:rPr>
          <w:rFonts w:ascii="Arial" w:hAnsi="Arial"/>
        </w:rPr>
        <w:t xml:space="preserve">, has priority over the terms of the </w:t>
      </w:r>
      <w:r>
        <w:rPr>
          <w:rFonts w:ascii="Arial" w:hAnsi="Arial"/>
          <w:b/>
        </w:rPr>
        <w:t>CUSC</w:t>
      </w:r>
      <w:r>
        <w:rPr>
          <w:rFonts w:ascii="Arial" w:hAnsi="Arial"/>
        </w:rPr>
        <w:t xml:space="preserve"> in accordance with (and subject to) Paragraph 11.2.2 of the </w:t>
      </w:r>
      <w:r>
        <w:rPr>
          <w:rFonts w:ascii="Arial" w:hAnsi="Arial"/>
          <w:b/>
        </w:rPr>
        <w:t>CUSC</w:t>
      </w:r>
      <w:r>
        <w:rPr>
          <w:rFonts w:ascii="Arial" w:hAnsi="Arial"/>
        </w:rPr>
        <w:t>.</w:t>
      </w:r>
    </w:p>
    <w:p w14:paraId="261154C2" w14:textId="77777777" w:rsidR="009E10A9" w:rsidRDefault="009E10A9">
      <w:pPr>
        <w:pStyle w:val="BodyText"/>
        <w:jc w:val="both"/>
        <w:rPr>
          <w:rFonts w:ascii="Arial" w:hAnsi="Arial"/>
        </w:rPr>
      </w:pPr>
      <w:r>
        <w:rPr>
          <w:rFonts w:ascii="Arial" w:hAnsi="Arial"/>
          <w:b/>
        </w:rPr>
        <w:br/>
        <w:t>NOW IT IS HEREBY AGREED</w:t>
      </w:r>
      <w:r>
        <w:rPr>
          <w:rFonts w:ascii="Arial" w:hAnsi="Arial"/>
        </w:rPr>
        <w:t xml:space="preserve"> as follows:</w:t>
      </w:r>
    </w:p>
    <w:p w14:paraId="01ED69CD" w14:textId="77777777" w:rsidR="009E10A9" w:rsidRDefault="009E10A9">
      <w:pPr>
        <w:pStyle w:val="Heading2"/>
        <w:ind w:left="0" w:firstLine="0"/>
        <w:jc w:val="both"/>
        <w:rPr>
          <w:rFonts w:ascii="Arial" w:hAnsi="Arial"/>
        </w:rPr>
      </w:pPr>
      <w:r>
        <w:rPr>
          <w:rFonts w:ascii="Arial" w:hAnsi="Arial"/>
        </w:rPr>
        <w:tab/>
        <w:t>DEFINITIONS, INTERPRETATION AND CONSTRUCTION</w:t>
      </w:r>
    </w:p>
    <w:p w14:paraId="0C00905A" w14:textId="77777777" w:rsidR="009E10A9" w:rsidRDefault="009E10A9">
      <w:pPr>
        <w:pStyle w:val="clauseindent"/>
        <w:jc w:val="both"/>
        <w:rPr>
          <w:rFonts w:ascii="Arial" w:hAnsi="Arial"/>
        </w:rPr>
      </w:pPr>
      <w:r>
        <w:rPr>
          <w:rFonts w:ascii="Arial" w:hAnsi="Arial"/>
        </w:rPr>
        <w:t xml:space="preserve">Unless the subject matter or context otherwise requires or is inconsistent therewith, terms and expressions defined in Section 11 of the </w:t>
      </w:r>
      <w:r>
        <w:rPr>
          <w:rFonts w:ascii="Arial" w:hAnsi="Arial"/>
          <w:b/>
        </w:rPr>
        <w:t>CUSC</w:t>
      </w:r>
      <w:r>
        <w:rPr>
          <w:rFonts w:ascii="Arial" w:hAnsi="Arial"/>
        </w:rPr>
        <w:t xml:space="preserve"> have the same meanings, </w:t>
      </w:r>
      <w:proofErr w:type="gramStart"/>
      <w:r>
        <w:rPr>
          <w:rFonts w:ascii="Arial" w:hAnsi="Arial"/>
        </w:rPr>
        <w:t>interpretations</w:t>
      </w:r>
      <w:proofErr w:type="gramEnd"/>
      <w:r>
        <w:rPr>
          <w:rFonts w:ascii="Arial" w:hAnsi="Arial"/>
        </w:rPr>
        <w:t xml:space="preserve"> or constructions in this </w:t>
      </w:r>
      <w:r>
        <w:rPr>
          <w:rFonts w:ascii="Arial" w:hAnsi="Arial"/>
          <w:b/>
        </w:rPr>
        <w:t>Mandatory Services Agreement</w:t>
      </w:r>
      <w:r>
        <w:rPr>
          <w:rFonts w:ascii="Arial" w:hAnsi="Arial"/>
        </w:rPr>
        <w:t xml:space="preserve">.  Subject thereto, unless the subject matter or context otherwise requires or is inconsistent therewith, in this </w:t>
      </w:r>
      <w:r>
        <w:rPr>
          <w:rFonts w:ascii="Arial" w:hAnsi="Arial"/>
          <w:b/>
        </w:rPr>
        <w:t>Mandatory Services Agreement</w:t>
      </w:r>
      <w:r>
        <w:rPr>
          <w:rFonts w:ascii="Arial" w:hAnsi="Arial"/>
        </w:rPr>
        <w:t xml:space="preserve"> the terms set out in Appendix 3 shall have the meanings set out respectively therein.</w:t>
      </w:r>
    </w:p>
    <w:p w14:paraId="0CAE8CFD" w14:textId="77777777" w:rsidR="009E10A9" w:rsidRDefault="009E10A9">
      <w:pPr>
        <w:tabs>
          <w:tab w:val="left" w:pos="-1440"/>
          <w:tab w:val="left" w:pos="-720"/>
          <w:tab w:val="left" w:pos="0"/>
          <w:tab w:val="left" w:pos="1569"/>
          <w:tab w:val="left" w:pos="2746"/>
          <w:tab w:val="left" w:pos="3793"/>
          <w:tab w:val="left" w:pos="4970"/>
          <w:tab w:val="left" w:pos="6801"/>
        </w:tabs>
        <w:ind w:left="900" w:hanging="799"/>
        <w:jc w:val="both"/>
        <w:rPr>
          <w:rFonts w:ascii="Arial" w:hAnsi="Arial"/>
          <w:b/>
        </w:rPr>
      </w:pPr>
    </w:p>
    <w:p w14:paraId="1F638A8A" w14:textId="77777777" w:rsidR="009E10A9" w:rsidRDefault="009E10A9">
      <w:pPr>
        <w:tabs>
          <w:tab w:val="left" w:pos="-1440"/>
          <w:tab w:val="left" w:pos="-720"/>
          <w:tab w:val="left" w:pos="0"/>
          <w:tab w:val="left" w:pos="1569"/>
          <w:tab w:val="left" w:pos="2746"/>
          <w:tab w:val="left" w:pos="3793"/>
          <w:tab w:val="left" w:pos="4970"/>
          <w:tab w:val="left" w:pos="6801"/>
        </w:tabs>
        <w:ind w:left="900" w:hanging="799"/>
        <w:jc w:val="both"/>
        <w:rPr>
          <w:rFonts w:ascii="Arial" w:hAnsi="Arial"/>
          <w:b/>
        </w:rPr>
      </w:pPr>
    </w:p>
    <w:p w14:paraId="48C68309" w14:textId="77777777" w:rsidR="009E10A9" w:rsidRDefault="009E10A9">
      <w:pPr>
        <w:tabs>
          <w:tab w:val="left" w:pos="-1440"/>
          <w:tab w:val="left" w:pos="-720"/>
          <w:tab w:val="left" w:pos="0"/>
          <w:tab w:val="left" w:pos="1569"/>
          <w:tab w:val="left" w:pos="2746"/>
          <w:tab w:val="left" w:pos="3793"/>
          <w:tab w:val="left" w:pos="4970"/>
          <w:tab w:val="left" w:pos="6801"/>
        </w:tabs>
        <w:ind w:left="900" w:hanging="799"/>
        <w:jc w:val="both"/>
        <w:rPr>
          <w:rFonts w:ascii="Arial" w:hAnsi="Arial"/>
          <w:b/>
        </w:rPr>
      </w:pPr>
    </w:p>
    <w:p w14:paraId="029DDE58" w14:textId="77777777" w:rsidR="009E10A9" w:rsidRDefault="009E10A9">
      <w:pPr>
        <w:tabs>
          <w:tab w:val="left" w:pos="-1440"/>
          <w:tab w:val="left" w:pos="-720"/>
          <w:tab w:val="left" w:pos="0"/>
          <w:tab w:val="left" w:pos="1569"/>
          <w:tab w:val="left" w:pos="2746"/>
          <w:tab w:val="left" w:pos="3793"/>
          <w:tab w:val="left" w:pos="4970"/>
          <w:tab w:val="left" w:pos="6801"/>
        </w:tabs>
        <w:ind w:left="900" w:hanging="799"/>
        <w:jc w:val="both"/>
        <w:rPr>
          <w:rFonts w:ascii="Arial" w:hAnsi="Arial"/>
          <w:b/>
        </w:rPr>
      </w:pPr>
    </w:p>
    <w:p w14:paraId="7D6782EC" w14:textId="77777777" w:rsidR="009E10A9" w:rsidRDefault="009E10A9">
      <w:pPr>
        <w:tabs>
          <w:tab w:val="left" w:pos="-1440"/>
          <w:tab w:val="left" w:pos="-720"/>
          <w:tab w:val="left" w:pos="0"/>
          <w:tab w:val="left" w:pos="1569"/>
          <w:tab w:val="left" w:pos="2746"/>
          <w:tab w:val="left" w:pos="3793"/>
          <w:tab w:val="left" w:pos="4970"/>
          <w:tab w:val="left" w:pos="6801"/>
        </w:tabs>
        <w:ind w:left="900" w:hanging="799"/>
        <w:jc w:val="both"/>
        <w:rPr>
          <w:rFonts w:ascii="Arial" w:hAnsi="Arial"/>
          <w:b/>
        </w:rPr>
      </w:pPr>
    </w:p>
    <w:p w14:paraId="07169758" w14:textId="77777777" w:rsidR="009E10A9" w:rsidRDefault="009E10A9">
      <w:pPr>
        <w:tabs>
          <w:tab w:val="left" w:pos="-1440"/>
          <w:tab w:val="left" w:pos="-720"/>
          <w:tab w:val="left" w:pos="0"/>
          <w:tab w:val="left" w:pos="1569"/>
          <w:tab w:val="left" w:pos="2746"/>
          <w:tab w:val="left" w:pos="3793"/>
          <w:tab w:val="left" w:pos="4970"/>
          <w:tab w:val="left" w:pos="6801"/>
        </w:tabs>
        <w:ind w:left="900" w:hanging="799"/>
        <w:jc w:val="both"/>
        <w:rPr>
          <w:rFonts w:ascii="Arial" w:hAnsi="Arial"/>
          <w:b/>
        </w:rPr>
      </w:pPr>
      <w:r>
        <w:rPr>
          <w:rFonts w:ascii="Arial" w:hAnsi="Arial"/>
          <w:b/>
        </w:rPr>
        <w:t xml:space="preserve">                                                                     </w:t>
      </w:r>
    </w:p>
    <w:p w14:paraId="08B8BBE7" w14:textId="77777777" w:rsidR="009E10A9" w:rsidRDefault="009E10A9">
      <w:pPr>
        <w:pStyle w:val="Heading2"/>
        <w:numPr>
          <w:ilvl w:val="0"/>
          <w:numId w:val="0"/>
        </w:numPr>
      </w:pPr>
      <w:r>
        <w:rPr>
          <w:rFonts w:ascii="Arial" w:hAnsi="Arial"/>
        </w:rPr>
        <w:lastRenderedPageBreak/>
        <w:t>2.</w:t>
      </w:r>
      <w:r>
        <w:rPr>
          <w:rFonts w:ascii="Arial" w:hAnsi="Arial"/>
        </w:rPr>
        <w:tab/>
        <w:t>COMMENCEMENT</w:t>
      </w:r>
    </w:p>
    <w:p w14:paraId="320D317C" w14:textId="77777777" w:rsidR="009E10A9" w:rsidRDefault="009E10A9">
      <w:pPr>
        <w:tabs>
          <w:tab w:val="left" w:pos="-1440"/>
          <w:tab w:val="left" w:pos="-720"/>
          <w:tab w:val="left" w:pos="1569"/>
          <w:tab w:val="left" w:pos="2746"/>
          <w:tab w:val="left" w:pos="3793"/>
          <w:tab w:val="left" w:pos="4970"/>
          <w:tab w:val="left" w:pos="6801"/>
        </w:tabs>
        <w:ind w:left="896"/>
        <w:jc w:val="both"/>
        <w:rPr>
          <w:rFonts w:ascii="Arial" w:hAnsi="Arial"/>
        </w:rPr>
      </w:pPr>
      <w:r>
        <w:rPr>
          <w:rFonts w:ascii="Arial" w:hAnsi="Arial"/>
        </w:rPr>
        <w:t xml:space="preserve">This </w:t>
      </w:r>
      <w:r>
        <w:rPr>
          <w:rFonts w:ascii="Arial" w:hAnsi="Arial"/>
          <w:b/>
        </w:rPr>
        <w:t>Mandatory Services Agreement</w:t>
      </w:r>
      <w:r>
        <w:rPr>
          <w:rFonts w:ascii="Arial" w:hAnsi="Arial"/>
        </w:rPr>
        <w:t xml:space="preserve"> shall commence on [          ] (“</w:t>
      </w:r>
      <w:r>
        <w:rPr>
          <w:rFonts w:ascii="Arial" w:hAnsi="Arial"/>
          <w:b/>
        </w:rPr>
        <w:t>Commencement Date</w:t>
      </w:r>
      <w:r>
        <w:rPr>
          <w:rFonts w:ascii="Arial" w:hAnsi="Arial"/>
        </w:rPr>
        <w:t>”).</w:t>
      </w:r>
    </w:p>
    <w:p w14:paraId="3F302E19" w14:textId="77777777" w:rsidR="009E10A9" w:rsidRDefault="009E10A9">
      <w:pPr>
        <w:tabs>
          <w:tab w:val="left" w:pos="-1440"/>
          <w:tab w:val="left" w:pos="-720"/>
          <w:tab w:val="left" w:pos="0"/>
          <w:tab w:val="left" w:pos="1569"/>
          <w:tab w:val="left" w:pos="2746"/>
          <w:tab w:val="left" w:pos="3793"/>
          <w:tab w:val="left" w:pos="4970"/>
          <w:tab w:val="left" w:pos="6801"/>
        </w:tabs>
        <w:ind w:left="101"/>
        <w:jc w:val="both"/>
        <w:rPr>
          <w:rFonts w:ascii="Arial" w:hAnsi="Arial"/>
          <w:b/>
        </w:rPr>
      </w:pPr>
    </w:p>
    <w:p w14:paraId="36655CEF" w14:textId="77777777" w:rsidR="009E10A9" w:rsidRDefault="009E10A9">
      <w:pPr>
        <w:ind w:left="900" w:hanging="900"/>
        <w:rPr>
          <w:rFonts w:ascii="Arial" w:hAnsi="Arial"/>
        </w:rPr>
      </w:pPr>
      <w:r>
        <w:rPr>
          <w:rFonts w:ascii="Arial" w:hAnsi="Arial"/>
          <w:b/>
          <w:lang w:val="en-US"/>
        </w:rPr>
        <w:t>3.</w:t>
      </w:r>
      <w:r>
        <w:rPr>
          <w:rFonts w:ascii="Arial" w:hAnsi="Arial"/>
          <w:lang w:val="en-US"/>
        </w:rPr>
        <w:tab/>
      </w:r>
      <w:r>
        <w:rPr>
          <w:rFonts w:ascii="Arial" w:hAnsi="Arial"/>
          <w:b/>
        </w:rPr>
        <w:t>OBLIGATORY REACTIVE POWER SERVICE - DEFAULT UTILISATION</w:t>
      </w:r>
    </w:p>
    <w:p w14:paraId="69AB0D38" w14:textId="77777777" w:rsidR="009E10A9" w:rsidRDefault="009E10A9">
      <w:pPr>
        <w:tabs>
          <w:tab w:val="left" w:pos="-1440"/>
          <w:tab w:val="left" w:pos="-720"/>
          <w:tab w:val="left" w:pos="0"/>
          <w:tab w:val="left" w:pos="654"/>
          <w:tab w:val="left" w:pos="1438"/>
          <w:tab w:val="left" w:pos="2160"/>
          <w:tab w:val="left" w:pos="2880"/>
          <w:tab w:val="left" w:pos="3600"/>
          <w:tab w:val="left" w:pos="4320"/>
          <w:tab w:val="left" w:pos="5040"/>
          <w:tab w:val="left" w:pos="5760"/>
          <w:tab w:val="left" w:pos="6480"/>
          <w:tab w:val="left" w:pos="7200"/>
          <w:tab w:val="left" w:pos="7920"/>
          <w:tab w:val="left" w:pos="8640"/>
          <w:tab w:val="left" w:pos="9360"/>
        </w:tabs>
        <w:ind w:left="-66" w:firstLine="66"/>
        <w:jc w:val="both"/>
        <w:rPr>
          <w:rFonts w:ascii="Arial" w:hAnsi="Arial"/>
        </w:rPr>
      </w:pPr>
    </w:p>
    <w:p w14:paraId="622719B9" w14:textId="77777777" w:rsidR="009E10A9" w:rsidRDefault="009E10A9">
      <w:pPr>
        <w:tabs>
          <w:tab w:val="left" w:pos="-1440"/>
          <w:tab w:val="left" w:pos="-720"/>
          <w:tab w:val="left" w:pos="1438"/>
          <w:tab w:val="left" w:pos="2160"/>
          <w:tab w:val="left" w:pos="2880"/>
          <w:tab w:val="left" w:pos="3600"/>
          <w:tab w:val="left" w:pos="4320"/>
          <w:tab w:val="left" w:pos="5040"/>
          <w:tab w:val="left" w:pos="5760"/>
          <w:tab w:val="left" w:pos="6480"/>
          <w:tab w:val="left" w:pos="7200"/>
          <w:tab w:val="left" w:pos="7920"/>
          <w:tab w:val="left" w:pos="8640"/>
          <w:tab w:val="left" w:pos="9360"/>
        </w:tabs>
        <w:ind w:left="851" w:hanging="851"/>
        <w:jc w:val="both"/>
        <w:rPr>
          <w:rFonts w:ascii="Arial" w:hAnsi="Arial"/>
          <w:b/>
        </w:rPr>
      </w:pPr>
      <w:r>
        <w:rPr>
          <w:rFonts w:ascii="Arial" w:hAnsi="Arial"/>
          <w:b/>
        </w:rPr>
        <w:t>3.1</w:t>
      </w:r>
      <w:r>
        <w:rPr>
          <w:rFonts w:ascii="Arial" w:hAnsi="Arial"/>
          <w:b/>
        </w:rPr>
        <w:tab/>
        <w:t>Schedule 3, Part I to the CUSC</w:t>
      </w:r>
    </w:p>
    <w:p w14:paraId="1112BC21" w14:textId="77777777" w:rsidR="009E10A9" w:rsidRDefault="009E10A9">
      <w:pPr>
        <w:pStyle w:val="BodyText2"/>
        <w:spacing w:line="240" w:lineRule="auto"/>
        <w:ind w:left="706" w:hanging="778"/>
        <w:rPr>
          <w:rFonts w:ascii="Arial" w:hAnsi="Arial"/>
        </w:rPr>
      </w:pPr>
      <w:r>
        <w:rPr>
          <w:rFonts w:ascii="Arial" w:hAnsi="Arial"/>
        </w:rPr>
        <w:t xml:space="preserve"> </w:t>
      </w:r>
    </w:p>
    <w:p w14:paraId="16C80360" w14:textId="77777777" w:rsidR="009E10A9" w:rsidRDefault="009E10A9">
      <w:pPr>
        <w:pStyle w:val="BodyText2"/>
        <w:tabs>
          <w:tab w:val="clear" w:pos="654"/>
          <w:tab w:val="clear" w:pos="1438"/>
        </w:tabs>
        <w:spacing w:line="240" w:lineRule="auto"/>
        <w:ind w:left="851" w:hanging="851"/>
        <w:rPr>
          <w:rFonts w:ascii="Arial" w:hAnsi="Arial"/>
          <w:sz w:val="24"/>
        </w:rPr>
      </w:pPr>
      <w:r>
        <w:rPr>
          <w:rFonts w:ascii="Arial" w:hAnsi="Arial"/>
        </w:rPr>
        <w:tab/>
      </w:r>
      <w:r>
        <w:rPr>
          <w:rFonts w:ascii="Arial" w:hAnsi="Arial"/>
          <w:sz w:val="24"/>
        </w:rPr>
        <w:t xml:space="preserve">The provisions of this Clause 3 implement the terms of Paragraph 2 of Schedule 3, Part I to the </w:t>
      </w:r>
      <w:r>
        <w:rPr>
          <w:rFonts w:ascii="Arial" w:hAnsi="Arial"/>
          <w:b/>
          <w:sz w:val="24"/>
        </w:rPr>
        <w:t xml:space="preserve">CUSC </w:t>
      </w:r>
      <w:r>
        <w:rPr>
          <w:rFonts w:ascii="Arial" w:hAnsi="Arial"/>
          <w:sz w:val="24"/>
        </w:rPr>
        <w:t>(“</w:t>
      </w:r>
      <w:r>
        <w:rPr>
          <w:rFonts w:ascii="Arial" w:hAnsi="Arial"/>
          <w:b/>
          <w:sz w:val="24"/>
        </w:rPr>
        <w:t>CUSC Schedule</w:t>
      </w:r>
      <w:r>
        <w:rPr>
          <w:rFonts w:ascii="Arial" w:hAnsi="Arial"/>
          <w:sz w:val="24"/>
        </w:rPr>
        <w:t xml:space="preserve">”) with respect to the payments to be made by </w:t>
      </w:r>
      <w:r>
        <w:rPr>
          <w:rFonts w:ascii="Arial" w:hAnsi="Arial" w:cs="Arial"/>
          <w:b/>
          <w:bCs/>
          <w:sz w:val="24"/>
        </w:rPr>
        <w:t>The Company</w:t>
      </w:r>
      <w:r>
        <w:rPr>
          <w:rFonts w:ascii="Arial" w:hAnsi="Arial"/>
          <w:sz w:val="24"/>
        </w:rPr>
        <w:t xml:space="preserve"> to the </w:t>
      </w:r>
      <w:r>
        <w:rPr>
          <w:rFonts w:ascii="Arial" w:hAnsi="Arial"/>
          <w:b/>
          <w:sz w:val="24"/>
        </w:rPr>
        <w:t>User</w:t>
      </w:r>
      <w:r>
        <w:rPr>
          <w:rFonts w:ascii="Arial" w:hAnsi="Arial"/>
          <w:sz w:val="24"/>
        </w:rPr>
        <w:t xml:space="preserve"> for the provision by the </w:t>
      </w:r>
      <w:r>
        <w:rPr>
          <w:rFonts w:ascii="Arial" w:hAnsi="Arial"/>
          <w:b/>
          <w:sz w:val="24"/>
        </w:rPr>
        <w:t>User</w:t>
      </w:r>
      <w:r>
        <w:rPr>
          <w:rFonts w:ascii="Arial" w:hAnsi="Arial"/>
          <w:sz w:val="24"/>
        </w:rPr>
        <w:t xml:space="preserve"> from the </w:t>
      </w:r>
      <w:r>
        <w:rPr>
          <w:rFonts w:ascii="Arial" w:hAnsi="Arial"/>
          <w:b/>
          <w:sz w:val="24"/>
        </w:rPr>
        <w:t>BM Units</w:t>
      </w:r>
      <w:r>
        <w:rPr>
          <w:rFonts w:ascii="Arial" w:hAnsi="Arial"/>
          <w:sz w:val="24"/>
        </w:rPr>
        <w:t xml:space="preserve"> of the </w:t>
      </w:r>
      <w:r>
        <w:rPr>
          <w:rFonts w:ascii="Arial" w:hAnsi="Arial"/>
          <w:b/>
          <w:sz w:val="24"/>
        </w:rPr>
        <w:t>Obligatory Reactive Power Service</w:t>
      </w:r>
      <w:r>
        <w:rPr>
          <w:rFonts w:ascii="Arial" w:hAnsi="Arial"/>
          <w:sz w:val="24"/>
        </w:rPr>
        <w:t xml:space="preserve">, and in accordance with Paragraph 2.1 thereof the </w:t>
      </w:r>
      <w:r>
        <w:rPr>
          <w:rFonts w:ascii="Arial" w:hAnsi="Arial"/>
          <w:b/>
          <w:sz w:val="24"/>
        </w:rPr>
        <w:t>Parties</w:t>
      </w:r>
      <w:r>
        <w:rPr>
          <w:rFonts w:ascii="Arial" w:hAnsi="Arial"/>
          <w:sz w:val="24"/>
        </w:rPr>
        <w:t xml:space="preserve"> hereby agree to make all necessary amendments to this </w:t>
      </w:r>
      <w:r>
        <w:rPr>
          <w:rFonts w:ascii="Arial" w:hAnsi="Arial"/>
          <w:b/>
          <w:sz w:val="24"/>
        </w:rPr>
        <w:t>Mandatory Services Agreement</w:t>
      </w:r>
      <w:r>
        <w:rPr>
          <w:rFonts w:ascii="Arial" w:hAnsi="Arial"/>
          <w:sz w:val="24"/>
        </w:rPr>
        <w:t xml:space="preserve"> so as to give effect to the provisions of the </w:t>
      </w:r>
      <w:r>
        <w:rPr>
          <w:rFonts w:ascii="Arial" w:hAnsi="Arial"/>
          <w:b/>
          <w:sz w:val="24"/>
        </w:rPr>
        <w:t>CUSC Schedule</w:t>
      </w:r>
      <w:r>
        <w:rPr>
          <w:rFonts w:ascii="Arial" w:hAnsi="Arial"/>
          <w:sz w:val="24"/>
        </w:rPr>
        <w:t xml:space="preserve"> as amended or modified from time to time.</w:t>
      </w:r>
    </w:p>
    <w:p w14:paraId="123634FF" w14:textId="77777777" w:rsidR="009E10A9" w:rsidRDefault="009E10A9">
      <w:pPr>
        <w:pStyle w:val="BodyText2"/>
        <w:spacing w:line="240" w:lineRule="auto"/>
        <w:ind w:left="706" w:hanging="778"/>
        <w:rPr>
          <w:rFonts w:ascii="Arial" w:hAnsi="Arial"/>
          <w:sz w:val="24"/>
        </w:rPr>
      </w:pPr>
    </w:p>
    <w:p w14:paraId="449BDA2D" w14:textId="77777777" w:rsidR="009E10A9" w:rsidRDefault="009E10A9">
      <w:pPr>
        <w:pStyle w:val="BodyText2"/>
        <w:spacing w:line="240" w:lineRule="auto"/>
        <w:ind w:left="706" w:hanging="778"/>
        <w:rPr>
          <w:rFonts w:ascii="Arial" w:hAnsi="Arial"/>
          <w:sz w:val="24"/>
        </w:rPr>
      </w:pPr>
    </w:p>
    <w:p w14:paraId="2A0DCB63" w14:textId="77777777" w:rsidR="009E10A9" w:rsidRDefault="009E10A9">
      <w:pPr>
        <w:tabs>
          <w:tab w:val="left" w:pos="-1440"/>
          <w:tab w:val="left" w:pos="-720"/>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b/>
        </w:rPr>
      </w:pPr>
      <w:r>
        <w:rPr>
          <w:rFonts w:ascii="Arial" w:hAnsi="Arial"/>
          <w:b/>
        </w:rPr>
        <w:t>3.2</w:t>
      </w:r>
      <w:r>
        <w:rPr>
          <w:rFonts w:ascii="Arial" w:hAnsi="Arial"/>
          <w:b/>
        </w:rPr>
        <w:tab/>
        <w:t>Term and Suspension</w:t>
      </w:r>
    </w:p>
    <w:p w14:paraId="6E40630A" w14:textId="77777777" w:rsidR="009E10A9" w:rsidRDefault="009E10A9">
      <w:pPr>
        <w:tabs>
          <w:tab w:val="left" w:pos="-1440"/>
          <w:tab w:val="left" w:pos="-720"/>
          <w:tab w:val="left" w:pos="0"/>
          <w:tab w:val="left" w:pos="654"/>
          <w:tab w:val="left" w:pos="1438"/>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14:paraId="37245AD0" w14:textId="77777777" w:rsidR="009E10A9" w:rsidRDefault="009E10A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1701" w:hanging="850"/>
        <w:jc w:val="both"/>
        <w:rPr>
          <w:rFonts w:ascii="Arial" w:hAnsi="Arial"/>
          <w:i/>
        </w:rPr>
      </w:pPr>
      <w:r>
        <w:rPr>
          <w:rFonts w:ascii="Arial" w:hAnsi="Arial"/>
        </w:rPr>
        <w:t>[3.2.1</w:t>
      </w:r>
      <w:r>
        <w:rPr>
          <w:rFonts w:ascii="Arial" w:hAnsi="Arial"/>
        </w:rPr>
        <w:tab/>
        <w:t xml:space="preserve">The provisions of this Clause 3 shall be deemed to have applied in relation to each </w:t>
      </w:r>
      <w:r>
        <w:rPr>
          <w:rFonts w:ascii="Arial" w:hAnsi="Arial"/>
          <w:b/>
        </w:rPr>
        <w:t>BM Unit</w:t>
      </w:r>
      <w:r>
        <w:rPr>
          <w:rFonts w:ascii="Arial" w:hAnsi="Arial"/>
        </w:rPr>
        <w:t xml:space="preserve"> with effect from 00.00 hours on the [date hereof] [</w:t>
      </w:r>
      <w:r>
        <w:rPr>
          <w:rFonts w:ascii="Arial" w:hAnsi="Arial"/>
          <w:b/>
        </w:rPr>
        <w:t>Commencement Date</w:t>
      </w:r>
      <w:r>
        <w:rPr>
          <w:rFonts w:ascii="Arial" w:hAnsi="Arial"/>
        </w:rPr>
        <w:t xml:space="preserve">] and, subject always to Sub-Clause 3.2.2, shall continue thereafter unless and until the earlier of termination of the </w:t>
      </w:r>
      <w:r>
        <w:rPr>
          <w:rFonts w:ascii="Arial" w:hAnsi="Arial"/>
          <w:b/>
        </w:rPr>
        <w:t>CUSC Schedule</w:t>
      </w:r>
      <w:r>
        <w:rPr>
          <w:rFonts w:ascii="Arial" w:hAnsi="Arial"/>
        </w:rPr>
        <w:t xml:space="preserve"> and termination of this </w:t>
      </w:r>
      <w:r>
        <w:rPr>
          <w:rFonts w:ascii="Arial" w:hAnsi="Arial"/>
          <w:b/>
        </w:rPr>
        <w:t>Mandatory Services Agreement</w:t>
      </w:r>
      <w:r>
        <w:rPr>
          <w:rFonts w:ascii="Arial" w:hAnsi="Arial"/>
        </w:rPr>
        <w:t xml:space="preserve">.  For the avoidance of doubt, in the event this </w:t>
      </w:r>
      <w:r>
        <w:rPr>
          <w:rFonts w:ascii="Arial" w:hAnsi="Arial"/>
          <w:b/>
        </w:rPr>
        <w:t>Mandatory Services Agreement</w:t>
      </w:r>
      <w:r>
        <w:rPr>
          <w:rFonts w:ascii="Arial" w:hAnsi="Arial"/>
        </w:rPr>
        <w:t xml:space="preserve"> is terminated in relation to any individual </w:t>
      </w:r>
      <w:r>
        <w:rPr>
          <w:rFonts w:ascii="Arial" w:hAnsi="Arial"/>
          <w:b/>
        </w:rPr>
        <w:t>BM Unit</w:t>
      </w:r>
      <w:r>
        <w:rPr>
          <w:rFonts w:ascii="Arial" w:hAnsi="Arial"/>
        </w:rPr>
        <w:t xml:space="preserve">, the provisions of this Clause 3 shall terminate in relation to that </w:t>
      </w:r>
      <w:r>
        <w:rPr>
          <w:rFonts w:ascii="Arial" w:hAnsi="Arial"/>
          <w:b/>
        </w:rPr>
        <w:t>BM Unit</w:t>
      </w:r>
      <w:r>
        <w:rPr>
          <w:rFonts w:ascii="Arial" w:hAnsi="Arial"/>
        </w:rPr>
        <w:t xml:space="preserve"> only.] </w:t>
      </w:r>
      <w:r>
        <w:rPr>
          <w:rFonts w:ascii="Arial" w:hAnsi="Arial"/>
          <w:i/>
        </w:rPr>
        <w:t>OR</w:t>
      </w:r>
    </w:p>
    <w:p w14:paraId="08BCB1DC" w14:textId="77777777" w:rsidR="009E10A9" w:rsidRDefault="009E10A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1701" w:hanging="850"/>
        <w:jc w:val="both"/>
        <w:rPr>
          <w:rFonts w:ascii="Arial" w:hAnsi="Arial"/>
          <w:i/>
        </w:rPr>
      </w:pPr>
    </w:p>
    <w:p w14:paraId="4A0005A9" w14:textId="77777777" w:rsidR="009E10A9" w:rsidRDefault="009E10A9">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1701" w:hanging="850"/>
        <w:jc w:val="both"/>
        <w:rPr>
          <w:rFonts w:ascii="Arial" w:hAnsi="Arial"/>
        </w:rPr>
      </w:pPr>
      <w:r>
        <w:rPr>
          <w:rFonts w:ascii="Arial" w:hAnsi="Arial"/>
        </w:rPr>
        <w:t>[3.2.1</w:t>
      </w:r>
      <w:r>
        <w:rPr>
          <w:rFonts w:ascii="Arial" w:hAnsi="Arial"/>
          <w:i/>
        </w:rPr>
        <w:tab/>
      </w:r>
      <w:r>
        <w:rPr>
          <w:rFonts w:ascii="Arial" w:hAnsi="Arial"/>
        </w:rPr>
        <w:t>The provisions of Sub-Clauses 3.3 to 3.6 inclusive shall apply with effect from 00.00 hours on the date on which it is demonstrated (having regard to industry practice) to the reasonable satisfaction of</w:t>
      </w:r>
      <w:r>
        <w:rPr>
          <w:rFonts w:ascii="Arial" w:hAnsi="Arial" w:cs="Arial"/>
          <w:b/>
          <w:bCs/>
        </w:rPr>
        <w:t xml:space="preserve"> The Company</w:t>
      </w:r>
      <w:r>
        <w:rPr>
          <w:rFonts w:ascii="Arial" w:hAnsi="Arial"/>
        </w:rPr>
        <w:t xml:space="preserve"> that each of the [</w:t>
      </w:r>
      <w:r>
        <w:rPr>
          <w:rFonts w:ascii="Arial" w:hAnsi="Arial"/>
          <w:b/>
        </w:rPr>
        <w:t xml:space="preserve">CCGT] [BM] </w:t>
      </w:r>
      <w:r w:rsidR="00325F66">
        <w:rPr>
          <w:rFonts w:ascii="Arial" w:hAnsi="Arial"/>
          <w:b/>
        </w:rPr>
        <w:t xml:space="preserve">[Non-Synchronous Generating] </w:t>
      </w:r>
      <w:r>
        <w:rPr>
          <w:rFonts w:ascii="Arial" w:hAnsi="Arial"/>
          <w:b/>
        </w:rPr>
        <w:t>Units</w:t>
      </w:r>
      <w:r>
        <w:rPr>
          <w:rFonts w:ascii="Arial" w:hAnsi="Arial"/>
        </w:rPr>
        <w:t xml:space="preserve"> complies with the provisions of </w:t>
      </w:r>
      <w:r>
        <w:rPr>
          <w:rFonts w:ascii="Arial" w:hAnsi="Arial"/>
          <w:b/>
        </w:rPr>
        <w:t>Grid Code CC</w:t>
      </w:r>
      <w:r>
        <w:rPr>
          <w:rFonts w:ascii="Arial" w:hAnsi="Arial"/>
        </w:rPr>
        <w:t xml:space="preserve"> 6.3.2 and 6.3.4 </w:t>
      </w:r>
      <w:r w:rsidR="00325F66">
        <w:rPr>
          <w:rFonts w:ascii="Arial" w:hAnsi="Arial"/>
        </w:rPr>
        <w:t xml:space="preserve">as applicable </w:t>
      </w:r>
      <w:r>
        <w:rPr>
          <w:rFonts w:ascii="Arial" w:hAnsi="Arial"/>
        </w:rPr>
        <w:t xml:space="preserve">(or the coming into force of a direction issued by the </w:t>
      </w:r>
      <w:r>
        <w:rPr>
          <w:rFonts w:ascii="Arial" w:hAnsi="Arial"/>
          <w:b/>
        </w:rPr>
        <w:t>Authority</w:t>
      </w:r>
      <w:r>
        <w:rPr>
          <w:rFonts w:ascii="Arial" w:hAnsi="Arial"/>
        </w:rPr>
        <w:t xml:space="preserve"> relieving the </w:t>
      </w:r>
      <w:r>
        <w:rPr>
          <w:rFonts w:ascii="Arial" w:hAnsi="Arial"/>
          <w:b/>
        </w:rPr>
        <w:t>User</w:t>
      </w:r>
      <w:r>
        <w:rPr>
          <w:rFonts w:ascii="Arial" w:hAnsi="Arial"/>
        </w:rPr>
        <w:t xml:space="preserve"> of the obligation under its </w:t>
      </w:r>
      <w:r>
        <w:rPr>
          <w:rFonts w:ascii="Arial" w:hAnsi="Arial"/>
          <w:b/>
        </w:rPr>
        <w:t>Licence</w:t>
      </w:r>
      <w:r>
        <w:rPr>
          <w:rFonts w:ascii="Arial" w:hAnsi="Arial"/>
        </w:rPr>
        <w:t xml:space="preserve"> to comply therewith) or (where </w:t>
      </w:r>
      <w:r>
        <w:rPr>
          <w:rFonts w:ascii="Arial" w:hAnsi="Arial" w:cs="Arial"/>
          <w:b/>
          <w:bCs/>
        </w:rPr>
        <w:t>The Company</w:t>
      </w:r>
      <w:r>
        <w:rPr>
          <w:rFonts w:ascii="Arial" w:hAnsi="Arial"/>
        </w:rPr>
        <w:t xml:space="preserve"> in its sole discretion requires </w:t>
      </w:r>
      <w:r>
        <w:rPr>
          <w:rFonts w:ascii="Arial" w:hAnsi="Arial"/>
          <w:b/>
        </w:rPr>
        <w:t>Reactive Power</w:t>
      </w:r>
      <w:r>
        <w:rPr>
          <w:rFonts w:ascii="Arial" w:hAnsi="Arial"/>
        </w:rPr>
        <w:t xml:space="preserve"> from the </w:t>
      </w:r>
      <w:r>
        <w:rPr>
          <w:rFonts w:ascii="Arial" w:hAnsi="Arial"/>
          <w:b/>
        </w:rPr>
        <w:t>BM Units</w:t>
      </w:r>
      <w:r>
        <w:rPr>
          <w:rFonts w:ascii="Arial" w:hAnsi="Arial"/>
        </w:rPr>
        <w:t xml:space="preserve"> before then for the purposes of security of the </w:t>
      </w:r>
      <w:r w:rsidR="001F73A3">
        <w:rPr>
          <w:rFonts w:ascii="Arial" w:hAnsi="Arial"/>
          <w:b/>
        </w:rPr>
        <w:t>National Electricity Transmission</w:t>
      </w:r>
      <w:r>
        <w:rPr>
          <w:rFonts w:ascii="Arial" w:hAnsi="Arial"/>
          <w:b/>
        </w:rPr>
        <w:t xml:space="preserve"> System</w:t>
      </w:r>
      <w:r>
        <w:rPr>
          <w:rFonts w:ascii="Arial" w:hAnsi="Arial"/>
        </w:rPr>
        <w:t xml:space="preserve">) such earlier date as </w:t>
      </w:r>
      <w:r>
        <w:rPr>
          <w:rFonts w:ascii="Arial" w:hAnsi="Arial" w:cs="Arial"/>
          <w:b/>
          <w:bCs/>
        </w:rPr>
        <w:t>The Company</w:t>
      </w:r>
      <w:r>
        <w:rPr>
          <w:rFonts w:ascii="Arial" w:hAnsi="Arial"/>
        </w:rPr>
        <w:t xml:space="preserve"> may agree with the </w:t>
      </w:r>
      <w:r>
        <w:rPr>
          <w:rFonts w:ascii="Arial" w:hAnsi="Arial"/>
          <w:b/>
        </w:rPr>
        <w:t>User</w:t>
      </w:r>
      <w:r>
        <w:rPr>
          <w:rFonts w:ascii="Arial" w:hAnsi="Arial"/>
        </w:rPr>
        <w:t xml:space="preserve"> and, subject always to Sub-Clause 3.2.3, shall continue thereafter unless and until the earlier of termination of the </w:t>
      </w:r>
      <w:r>
        <w:rPr>
          <w:rFonts w:ascii="Arial" w:hAnsi="Arial"/>
          <w:b/>
        </w:rPr>
        <w:t>CUSC Schedule</w:t>
      </w:r>
      <w:r>
        <w:rPr>
          <w:rFonts w:ascii="Arial" w:hAnsi="Arial"/>
        </w:rPr>
        <w:t xml:space="preserve"> and termination of this </w:t>
      </w:r>
      <w:r>
        <w:rPr>
          <w:rFonts w:ascii="Arial" w:hAnsi="Arial"/>
          <w:b/>
        </w:rPr>
        <w:t>Mandatory Services Agreement</w:t>
      </w:r>
      <w:r>
        <w:rPr>
          <w:rFonts w:ascii="Arial" w:hAnsi="Arial"/>
        </w:rPr>
        <w:t xml:space="preserve">.  For the avoidance of doubt, the issue by </w:t>
      </w:r>
      <w:r>
        <w:rPr>
          <w:rFonts w:ascii="Arial" w:hAnsi="Arial" w:cs="Arial"/>
          <w:b/>
          <w:bCs/>
        </w:rPr>
        <w:t>The Company</w:t>
      </w:r>
      <w:r>
        <w:rPr>
          <w:rFonts w:ascii="Arial" w:hAnsi="Arial"/>
        </w:rPr>
        <w:t xml:space="preserve"> in relation to the </w:t>
      </w:r>
      <w:r>
        <w:rPr>
          <w:rFonts w:ascii="Arial" w:hAnsi="Arial"/>
          <w:b/>
        </w:rPr>
        <w:t xml:space="preserve">BM Unit </w:t>
      </w:r>
      <w:r>
        <w:rPr>
          <w:rFonts w:ascii="Arial" w:hAnsi="Arial"/>
        </w:rPr>
        <w:t xml:space="preserve">of a </w:t>
      </w:r>
      <w:r>
        <w:rPr>
          <w:rFonts w:ascii="Arial" w:hAnsi="Arial"/>
          <w:b/>
        </w:rPr>
        <w:t>Reactive Despatch Instruction</w:t>
      </w:r>
      <w:r>
        <w:rPr>
          <w:rFonts w:ascii="Arial" w:hAnsi="Arial"/>
        </w:rPr>
        <w:t xml:space="preserve"> to unity power factor or zero </w:t>
      </w:r>
      <w:proofErr w:type="spellStart"/>
      <w:r>
        <w:rPr>
          <w:rFonts w:ascii="Arial" w:hAnsi="Arial"/>
        </w:rPr>
        <w:t>Mvar</w:t>
      </w:r>
      <w:proofErr w:type="spellEnd"/>
      <w:r>
        <w:rPr>
          <w:rFonts w:ascii="Arial" w:hAnsi="Arial"/>
        </w:rPr>
        <w:t xml:space="preserve"> shall not imply demonstration to </w:t>
      </w:r>
      <w:r>
        <w:rPr>
          <w:rFonts w:ascii="Arial" w:hAnsi="Arial" w:cs="Arial"/>
          <w:b/>
          <w:bCs/>
        </w:rPr>
        <w:t>The Company</w:t>
      </w:r>
      <w:r>
        <w:rPr>
          <w:rFonts w:ascii="Arial" w:hAnsi="Arial"/>
          <w:b/>
          <w:bCs/>
        </w:rPr>
        <w:t>’s</w:t>
      </w:r>
      <w:r>
        <w:rPr>
          <w:rFonts w:ascii="Arial" w:hAnsi="Arial"/>
        </w:rPr>
        <w:t xml:space="preserve"> reasonable satisfaction of </w:t>
      </w:r>
      <w:r>
        <w:rPr>
          <w:rFonts w:ascii="Arial" w:hAnsi="Arial"/>
        </w:rPr>
        <w:lastRenderedPageBreak/>
        <w:t xml:space="preserve">compliance as referred to </w:t>
      </w:r>
      <w:proofErr w:type="gramStart"/>
      <w:r>
        <w:rPr>
          <w:rFonts w:ascii="Arial" w:hAnsi="Arial"/>
        </w:rPr>
        <w:t>above nor imply in relation</w:t>
      </w:r>
      <w:proofErr w:type="gramEnd"/>
      <w:r>
        <w:rPr>
          <w:rFonts w:ascii="Arial" w:hAnsi="Arial"/>
        </w:rPr>
        <w:t xml:space="preserve"> to the </w:t>
      </w:r>
      <w:r>
        <w:rPr>
          <w:rFonts w:ascii="Arial" w:hAnsi="Arial"/>
          <w:b/>
        </w:rPr>
        <w:t>BM Unit</w:t>
      </w:r>
      <w:r>
        <w:rPr>
          <w:rFonts w:ascii="Arial" w:hAnsi="Arial"/>
        </w:rPr>
        <w:t xml:space="preserve"> agreement by </w:t>
      </w:r>
      <w:r>
        <w:rPr>
          <w:rFonts w:ascii="Arial" w:hAnsi="Arial" w:cs="Arial"/>
          <w:b/>
          <w:bCs/>
        </w:rPr>
        <w:t>The Company</w:t>
      </w:r>
      <w:r>
        <w:rPr>
          <w:rFonts w:ascii="Arial" w:hAnsi="Arial"/>
        </w:rPr>
        <w:t xml:space="preserve"> of an earlier date as referred to herein. </w:t>
      </w:r>
    </w:p>
    <w:p w14:paraId="7DE5FBD5" w14:textId="77777777" w:rsidR="009E10A9" w:rsidRDefault="009E10A9">
      <w:pPr>
        <w:tabs>
          <w:tab w:val="left" w:pos="-1440"/>
          <w:tab w:val="left" w:pos="-720"/>
          <w:tab w:val="left" w:pos="0"/>
          <w:tab w:val="left" w:pos="654"/>
          <w:tab w:val="left" w:pos="1438"/>
          <w:tab w:val="left" w:pos="2160"/>
          <w:tab w:val="left" w:pos="2880"/>
          <w:tab w:val="left" w:pos="3600"/>
          <w:tab w:val="left" w:pos="4320"/>
          <w:tab w:val="left" w:pos="5040"/>
          <w:tab w:val="left" w:pos="5760"/>
          <w:tab w:val="left" w:pos="6480"/>
          <w:tab w:val="left" w:pos="7200"/>
          <w:tab w:val="left" w:pos="7920"/>
          <w:tab w:val="left" w:pos="8640"/>
          <w:tab w:val="left" w:pos="9360"/>
        </w:tabs>
        <w:ind w:left="1418" w:hanging="709"/>
        <w:jc w:val="both"/>
        <w:rPr>
          <w:rFonts w:ascii="Arial" w:hAnsi="Arial"/>
        </w:rPr>
      </w:pPr>
    </w:p>
    <w:p w14:paraId="7AFB199B" w14:textId="77777777" w:rsidR="009E10A9" w:rsidRDefault="009E10A9">
      <w:pPr>
        <w:tabs>
          <w:tab w:val="left" w:pos="-1440"/>
          <w:tab w:val="left" w:pos="-720"/>
          <w:tab w:val="left" w:pos="0"/>
          <w:tab w:val="left" w:pos="654"/>
          <w:tab w:val="left" w:pos="1438"/>
          <w:tab w:val="left" w:pos="2160"/>
          <w:tab w:val="left" w:pos="2880"/>
          <w:tab w:val="left" w:pos="3600"/>
          <w:tab w:val="left" w:pos="4320"/>
          <w:tab w:val="left" w:pos="5040"/>
          <w:tab w:val="left" w:pos="5760"/>
          <w:tab w:val="left" w:pos="6480"/>
          <w:tab w:val="left" w:pos="7200"/>
          <w:tab w:val="left" w:pos="7920"/>
          <w:tab w:val="left" w:pos="8640"/>
          <w:tab w:val="left" w:pos="9360"/>
        </w:tabs>
        <w:ind w:left="1418" w:hanging="709"/>
        <w:jc w:val="both"/>
        <w:rPr>
          <w:rFonts w:ascii="Arial" w:hAnsi="Arial"/>
        </w:rPr>
      </w:pPr>
    </w:p>
    <w:p w14:paraId="0E1239A3" w14:textId="77777777" w:rsidR="009E10A9" w:rsidRDefault="009E10A9">
      <w:pPr>
        <w:pStyle w:val="BodyTextIndent2"/>
        <w:tabs>
          <w:tab w:val="clear" w:pos="720"/>
          <w:tab w:val="clear" w:pos="1440"/>
          <w:tab w:val="clear" w:pos="1844"/>
          <w:tab w:val="clear" w:pos="2160"/>
          <w:tab w:val="clear" w:pos="10080"/>
          <w:tab w:val="clear" w:pos="10800"/>
          <w:tab w:val="left" w:pos="654"/>
          <w:tab w:val="left" w:pos="900"/>
          <w:tab w:val="left" w:pos="1710"/>
        </w:tabs>
        <w:ind w:left="1710" w:hanging="990"/>
      </w:pPr>
      <w:r>
        <w:tab/>
        <w:t>3.2.2</w:t>
      </w:r>
      <w:r>
        <w:tab/>
        <w:t xml:space="preserve">No demonstration referred to in Sub-Clause 3.2.1 shall take place until the </w:t>
      </w:r>
      <w:r>
        <w:rPr>
          <w:b/>
        </w:rPr>
        <w:t>User</w:t>
      </w:r>
      <w:r>
        <w:t xml:space="preserve"> shall have demonstrated to </w:t>
      </w:r>
      <w:r>
        <w:rPr>
          <w:rFonts w:cs="Arial"/>
          <w:b/>
          <w:bCs/>
        </w:rPr>
        <w:t>The Company</w:t>
      </w:r>
      <w:r>
        <w:rPr>
          <w:b/>
          <w:bCs/>
        </w:rPr>
        <w:t>’s</w:t>
      </w:r>
      <w:r>
        <w:t xml:space="preserve"> reasonable satisfaction (having regard to industry practice) that </w:t>
      </w:r>
      <w:r w:rsidR="009436C7">
        <w:t>[</w:t>
      </w:r>
      <w:r>
        <w:t xml:space="preserve">each </w:t>
      </w:r>
      <w:r w:rsidRPr="00327873">
        <w:rPr>
          <w:b/>
        </w:rPr>
        <w:t>[</w:t>
      </w:r>
      <w:r>
        <w:rPr>
          <w:b/>
        </w:rPr>
        <w:t>CCGT] [BM] Unit’s</w:t>
      </w:r>
      <w:r>
        <w:t xml:space="preserve"> </w:t>
      </w:r>
      <w:r>
        <w:rPr>
          <w:b/>
        </w:rPr>
        <w:t>Excitation System</w:t>
      </w:r>
      <w:r>
        <w:t xml:space="preserve">, and in particular </w:t>
      </w:r>
      <w:r w:rsidR="009436C7">
        <w:t xml:space="preserve">where applicable) </w:t>
      </w:r>
      <w:r>
        <w:t xml:space="preserve">the </w:t>
      </w:r>
      <w:r>
        <w:rPr>
          <w:b/>
        </w:rPr>
        <w:t>Under-excitation Limiter</w:t>
      </w:r>
      <w:r w:rsidR="004C0B37">
        <w:t xml:space="preserve">] [the continuously-acting automatic control system required to provide control of the </w:t>
      </w:r>
      <w:proofErr w:type="spellStart"/>
      <w:r w:rsidR="004C0B37">
        <w:t>volatage</w:t>
      </w:r>
      <w:proofErr w:type="spellEnd"/>
      <w:r w:rsidR="004C0B37">
        <w:t xml:space="preserve"> or zero transfer of </w:t>
      </w:r>
      <w:r w:rsidR="004C0B37" w:rsidRPr="00327873">
        <w:rPr>
          <w:b/>
        </w:rPr>
        <w:t>Reactive Power</w:t>
      </w:r>
      <w:r w:rsidR="004C0B37">
        <w:t xml:space="preserve"> with respect to each </w:t>
      </w:r>
      <w:r w:rsidR="004C0B37" w:rsidRPr="00327873">
        <w:rPr>
          <w:b/>
        </w:rPr>
        <w:t>[Power Park Moule]</w:t>
      </w:r>
      <w:r>
        <w:t xml:space="preserve"> </w:t>
      </w:r>
      <w:r w:rsidR="004C0B37" w:rsidRPr="00327873">
        <w:rPr>
          <w:b/>
        </w:rPr>
        <w:t>[DC Converter]</w:t>
      </w:r>
      <w:r w:rsidR="004C0B37">
        <w:t xml:space="preserve"> </w:t>
      </w:r>
      <w:r>
        <w:t xml:space="preserve">has been successfully commissioned and complies with the provisions of </w:t>
      </w:r>
      <w:r>
        <w:rPr>
          <w:b/>
        </w:rPr>
        <w:t>Grid Code CC</w:t>
      </w:r>
      <w:r>
        <w:t xml:space="preserve"> 6.3.8.]</w:t>
      </w:r>
      <w:r>
        <w:tab/>
      </w:r>
    </w:p>
    <w:p w14:paraId="6C39CC19" w14:textId="77777777" w:rsidR="009E10A9" w:rsidRDefault="009E10A9">
      <w:pPr>
        <w:tabs>
          <w:tab w:val="left" w:pos="-1440"/>
          <w:tab w:val="left" w:pos="-720"/>
          <w:tab w:val="left" w:pos="0"/>
          <w:tab w:val="left" w:pos="654"/>
          <w:tab w:val="left" w:pos="1438"/>
          <w:tab w:val="left" w:pos="2160"/>
          <w:tab w:val="left" w:pos="2880"/>
          <w:tab w:val="left" w:pos="3600"/>
          <w:tab w:val="left" w:pos="4320"/>
          <w:tab w:val="left" w:pos="5040"/>
          <w:tab w:val="left" w:pos="5760"/>
          <w:tab w:val="left" w:pos="6480"/>
          <w:tab w:val="left" w:pos="7200"/>
          <w:tab w:val="left" w:pos="7920"/>
          <w:tab w:val="left" w:pos="8640"/>
          <w:tab w:val="left" w:pos="9360"/>
        </w:tabs>
        <w:ind w:left="1418" w:hanging="709"/>
        <w:jc w:val="both"/>
        <w:rPr>
          <w:rFonts w:ascii="Arial" w:hAnsi="Arial"/>
        </w:rPr>
      </w:pPr>
    </w:p>
    <w:p w14:paraId="0057C988" w14:textId="77777777" w:rsidR="009E10A9" w:rsidRDefault="009E10A9">
      <w:pPr>
        <w:tabs>
          <w:tab w:val="left" w:pos="-1440"/>
          <w:tab w:val="left" w:pos="-720"/>
          <w:tab w:val="left" w:pos="0"/>
          <w:tab w:val="left" w:pos="654"/>
          <w:tab w:val="left" w:pos="2160"/>
          <w:tab w:val="left" w:pos="2880"/>
          <w:tab w:val="left" w:pos="3600"/>
          <w:tab w:val="left" w:pos="4320"/>
          <w:tab w:val="left" w:pos="5040"/>
          <w:tab w:val="left" w:pos="5760"/>
          <w:tab w:val="left" w:pos="6480"/>
          <w:tab w:val="left" w:pos="7200"/>
          <w:tab w:val="left" w:pos="7920"/>
          <w:tab w:val="left" w:pos="8640"/>
          <w:tab w:val="left" w:pos="9360"/>
        </w:tabs>
        <w:ind w:left="1701" w:hanging="850"/>
        <w:jc w:val="both"/>
        <w:rPr>
          <w:rFonts w:ascii="Arial" w:hAnsi="Arial"/>
        </w:rPr>
      </w:pPr>
      <w:r>
        <w:rPr>
          <w:rFonts w:ascii="Arial" w:hAnsi="Arial"/>
        </w:rPr>
        <w:t>3.2.2/3</w:t>
      </w:r>
      <w:r>
        <w:rPr>
          <w:rFonts w:ascii="Arial" w:hAnsi="Arial"/>
        </w:rPr>
        <w:tab/>
        <w:t xml:space="preserve">In relation to any </w:t>
      </w:r>
      <w:r>
        <w:rPr>
          <w:rFonts w:ascii="Arial" w:hAnsi="Arial"/>
          <w:b/>
        </w:rPr>
        <w:t>BM Unit</w:t>
      </w:r>
      <w:r>
        <w:rPr>
          <w:rFonts w:ascii="Arial" w:hAnsi="Arial"/>
        </w:rPr>
        <w:t xml:space="preserve">, the provisions of this Clause 3 (except this Sub-Clause 3.2) shall be suspended and have no force and effect upon the coming into effect, and for the duration of, any agreement (referred to in the </w:t>
      </w:r>
      <w:r>
        <w:rPr>
          <w:rFonts w:ascii="Arial" w:hAnsi="Arial"/>
          <w:b/>
        </w:rPr>
        <w:t>CUSC Schedule</w:t>
      </w:r>
      <w:r>
        <w:rPr>
          <w:rFonts w:ascii="Arial" w:hAnsi="Arial"/>
        </w:rPr>
        <w:t xml:space="preserve"> as a "</w:t>
      </w:r>
      <w:r>
        <w:rPr>
          <w:rFonts w:ascii="Arial" w:hAnsi="Arial"/>
          <w:b/>
        </w:rPr>
        <w:t>Market Agreement</w:t>
      </w:r>
      <w:r>
        <w:rPr>
          <w:rFonts w:ascii="Arial" w:hAnsi="Arial"/>
        </w:rPr>
        <w:t xml:space="preserve">" and being either a new </w:t>
      </w:r>
      <w:r>
        <w:rPr>
          <w:rFonts w:ascii="Arial" w:hAnsi="Arial"/>
          <w:b/>
        </w:rPr>
        <w:t>Ancillary Services Agreement</w:t>
      </w:r>
      <w:r>
        <w:rPr>
          <w:rFonts w:ascii="Arial" w:hAnsi="Arial"/>
        </w:rPr>
        <w:t xml:space="preserve"> or an agreement incorporating provisions into this </w:t>
      </w:r>
      <w:r>
        <w:rPr>
          <w:rFonts w:ascii="Arial" w:hAnsi="Arial"/>
          <w:b/>
        </w:rPr>
        <w:t>Mandatory Services Agreement</w:t>
      </w:r>
      <w:r>
        <w:rPr>
          <w:rFonts w:ascii="Arial" w:hAnsi="Arial"/>
        </w:rPr>
        <w:t xml:space="preserve">) which may be entered into between the Parties pursuant to Paragraph 3 of the </w:t>
      </w:r>
      <w:r>
        <w:rPr>
          <w:rFonts w:ascii="Arial" w:hAnsi="Arial"/>
          <w:b/>
        </w:rPr>
        <w:t>CUSC Schedule</w:t>
      </w:r>
      <w:r>
        <w:rPr>
          <w:rFonts w:ascii="Arial" w:hAnsi="Arial"/>
        </w:rPr>
        <w:t xml:space="preserve"> for the provision by the </w:t>
      </w:r>
      <w:r>
        <w:rPr>
          <w:rFonts w:ascii="Arial" w:hAnsi="Arial"/>
          <w:b/>
        </w:rPr>
        <w:t>User</w:t>
      </w:r>
      <w:r>
        <w:rPr>
          <w:rFonts w:ascii="Arial" w:hAnsi="Arial"/>
        </w:rPr>
        <w:t xml:space="preserve"> in relation to that </w:t>
      </w:r>
      <w:r>
        <w:rPr>
          <w:rFonts w:ascii="Arial" w:hAnsi="Arial"/>
          <w:b/>
        </w:rPr>
        <w:t>BM Unit</w:t>
      </w:r>
      <w:r>
        <w:rPr>
          <w:rFonts w:ascii="Arial" w:hAnsi="Arial"/>
        </w:rPr>
        <w:t xml:space="preserve"> of:- </w:t>
      </w:r>
    </w:p>
    <w:p w14:paraId="42DB0FFE" w14:textId="77777777" w:rsidR="009E10A9" w:rsidRDefault="009E10A9">
      <w:pPr>
        <w:tabs>
          <w:tab w:val="left" w:pos="-1440"/>
          <w:tab w:val="left" w:pos="-720"/>
          <w:tab w:val="left" w:pos="0"/>
          <w:tab w:val="left" w:pos="72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838" w:hanging="420"/>
        <w:jc w:val="both"/>
        <w:rPr>
          <w:rFonts w:ascii="Arial" w:hAnsi="Arial"/>
        </w:rPr>
      </w:pPr>
    </w:p>
    <w:p w14:paraId="690155D8" w14:textId="77777777" w:rsidR="009E10A9" w:rsidRDefault="009E10A9">
      <w:pPr>
        <w:pStyle w:val="BodyText21"/>
      </w:pPr>
      <w:r>
        <w:t>(a)</w:t>
      </w:r>
      <w:r>
        <w:tab/>
        <w:t xml:space="preserve">the </w:t>
      </w:r>
      <w:r>
        <w:rPr>
          <w:b/>
        </w:rPr>
        <w:t>Obligatory Reactive Power Service</w:t>
      </w:r>
      <w:r>
        <w:t xml:space="preserve"> but with alternative payment arrangements to those provided in this Clause 3; or </w:t>
      </w:r>
    </w:p>
    <w:p w14:paraId="73472E23"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124" w:firstLine="294"/>
        <w:jc w:val="both"/>
        <w:rPr>
          <w:rFonts w:ascii="Arial" w:hAnsi="Arial"/>
        </w:rPr>
      </w:pPr>
    </w:p>
    <w:p w14:paraId="0CC1D96C" w14:textId="77777777" w:rsidR="009E10A9" w:rsidRDefault="009E10A9">
      <w:pPr>
        <w:pStyle w:val="BodyText21"/>
        <w:tabs>
          <w:tab w:val="left" w:pos="1440"/>
          <w:tab w:val="left" w:pos="1844"/>
        </w:tabs>
      </w:pPr>
      <w:r>
        <w:t>(b)</w:t>
      </w:r>
      <w:r>
        <w:tab/>
        <w:t xml:space="preserve">an </w:t>
      </w:r>
      <w:r>
        <w:rPr>
          <w:b/>
        </w:rPr>
        <w:t>Enhanced Reactive Power Service</w:t>
      </w:r>
      <w:r>
        <w:t>.</w:t>
      </w:r>
    </w:p>
    <w:p w14:paraId="03BEBC82"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18" w:hanging="698"/>
        <w:jc w:val="both"/>
        <w:rPr>
          <w:rFonts w:ascii="Arial" w:hAnsi="Arial"/>
        </w:rPr>
      </w:pPr>
      <w:r>
        <w:rPr>
          <w:rFonts w:ascii="Arial" w:hAnsi="Arial"/>
        </w:rPr>
        <w:tab/>
      </w:r>
    </w:p>
    <w:p w14:paraId="47528A83" w14:textId="77777777" w:rsidR="009E10A9" w:rsidRDefault="009E10A9">
      <w:pPr>
        <w:tabs>
          <w:tab w:val="left" w:pos="-1440"/>
          <w:tab w:val="left" w:pos="-720"/>
          <w:tab w:val="left" w:pos="0"/>
          <w:tab w:val="left" w:pos="720"/>
          <w:tab w:val="left" w:pos="184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701"/>
        <w:jc w:val="both"/>
        <w:rPr>
          <w:rFonts w:ascii="Arial" w:hAnsi="Arial"/>
        </w:rPr>
      </w:pPr>
      <w:r>
        <w:rPr>
          <w:rFonts w:ascii="Arial" w:hAnsi="Arial"/>
        </w:rPr>
        <w:t xml:space="preserve">For the avoidance of doubt, with effect from the expiry or termination of any </w:t>
      </w:r>
      <w:r>
        <w:rPr>
          <w:rFonts w:ascii="Arial" w:hAnsi="Arial"/>
          <w:b/>
        </w:rPr>
        <w:t>Market Agreement</w:t>
      </w:r>
      <w:r>
        <w:rPr>
          <w:rFonts w:ascii="Arial" w:hAnsi="Arial"/>
        </w:rPr>
        <w:t xml:space="preserve"> such provisions shall in relation to that </w:t>
      </w:r>
      <w:r>
        <w:rPr>
          <w:rFonts w:ascii="Arial" w:hAnsi="Arial"/>
          <w:b/>
        </w:rPr>
        <w:t>BM Unit</w:t>
      </w:r>
      <w:r>
        <w:rPr>
          <w:rFonts w:ascii="Arial" w:hAnsi="Arial"/>
        </w:rPr>
        <w:t xml:space="preserve"> cease to be suspended and shall resume full force and effect.</w:t>
      </w:r>
    </w:p>
    <w:p w14:paraId="4498A1C6"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18" w:hanging="698"/>
        <w:jc w:val="both"/>
        <w:rPr>
          <w:rFonts w:ascii="Arial" w:hAnsi="Arial"/>
        </w:rPr>
      </w:pPr>
    </w:p>
    <w:p w14:paraId="2E830F22" w14:textId="77777777" w:rsidR="009E10A9" w:rsidRDefault="009E10A9">
      <w:pPr>
        <w:tabs>
          <w:tab w:val="left" w:pos="-1440"/>
          <w:tab w:val="left" w:pos="-720"/>
          <w:tab w:val="left" w:pos="0"/>
          <w:tab w:val="left" w:pos="72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701" w:hanging="850"/>
        <w:jc w:val="both"/>
        <w:rPr>
          <w:rFonts w:ascii="Arial" w:hAnsi="Arial"/>
        </w:rPr>
      </w:pPr>
      <w:r>
        <w:rPr>
          <w:rFonts w:ascii="Arial" w:hAnsi="Arial"/>
        </w:rPr>
        <w:t>3.2.3/4</w:t>
      </w:r>
      <w:r>
        <w:rPr>
          <w:rFonts w:ascii="Arial" w:hAnsi="Arial"/>
        </w:rPr>
        <w:tab/>
        <w:t xml:space="preserve">Termination or suspension of this Clause 3 shall not affect the rights and obligations of the </w:t>
      </w:r>
      <w:r>
        <w:rPr>
          <w:rFonts w:ascii="Arial" w:hAnsi="Arial"/>
          <w:b/>
        </w:rPr>
        <w:t>Parties</w:t>
      </w:r>
      <w:r>
        <w:rPr>
          <w:rFonts w:ascii="Arial" w:hAnsi="Arial"/>
        </w:rPr>
        <w:t xml:space="preserve"> accrued as at the date of termination or suspension.</w:t>
      </w:r>
    </w:p>
    <w:p w14:paraId="74E85BE6"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rPr>
      </w:pPr>
    </w:p>
    <w:p w14:paraId="111A6A83"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rPr>
      </w:pPr>
    </w:p>
    <w:p w14:paraId="3D74E30E" w14:textId="77777777" w:rsidR="009E10A9" w:rsidRDefault="009E10A9">
      <w:pPr>
        <w:tabs>
          <w:tab w:val="left" w:pos="-1440"/>
          <w:tab w:val="left" w:pos="-720"/>
          <w:tab w:val="left" w:pos="0"/>
          <w:tab w:val="left" w:pos="720"/>
          <w:tab w:val="left" w:pos="171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hanging="11"/>
        <w:jc w:val="both"/>
        <w:rPr>
          <w:rFonts w:ascii="Arial" w:hAnsi="Arial"/>
          <w:b/>
          <w:i/>
        </w:rPr>
      </w:pPr>
      <w:r>
        <w:rPr>
          <w:rFonts w:ascii="Arial" w:hAnsi="Arial"/>
          <w:b/>
        </w:rPr>
        <w:t>3.3</w:t>
      </w:r>
      <w:r>
        <w:rPr>
          <w:rFonts w:ascii="Arial" w:hAnsi="Arial"/>
          <w:b/>
        </w:rPr>
        <w:tab/>
        <w:t>Capability Data</w:t>
      </w:r>
      <w:r>
        <w:fldChar w:fldCharType="begin"/>
      </w:r>
      <w:r>
        <w:fldChar w:fldCharType="end"/>
      </w:r>
    </w:p>
    <w:p w14:paraId="48376428"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hanging="11"/>
        <w:jc w:val="both"/>
        <w:rPr>
          <w:rFonts w:ascii="Arial" w:hAnsi="Arial"/>
        </w:rPr>
      </w:pPr>
    </w:p>
    <w:p w14:paraId="100A24BB" w14:textId="77777777" w:rsidR="009E10A9" w:rsidRDefault="009E10A9">
      <w:pPr>
        <w:pStyle w:val="BodyTextIndent2"/>
        <w:tabs>
          <w:tab w:val="clear" w:pos="1440"/>
        </w:tabs>
        <w:ind w:left="1701" w:hanging="992"/>
      </w:pPr>
      <w:r>
        <w:t>3.3.1</w:t>
      </w:r>
      <w:r>
        <w:tab/>
        <w:t xml:space="preserve">The </w:t>
      </w:r>
      <w:r>
        <w:rPr>
          <w:b/>
        </w:rPr>
        <w:t>Parties</w:t>
      </w:r>
      <w:r>
        <w:t xml:space="preserve"> agree that, for the purposes of the Appendices to the </w:t>
      </w:r>
      <w:r>
        <w:rPr>
          <w:b/>
        </w:rPr>
        <w:t>CUSC Schedule</w:t>
      </w:r>
      <w:r>
        <w:t>:-</w:t>
      </w:r>
    </w:p>
    <w:p w14:paraId="702FD75F"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843" w:hanging="709"/>
        <w:jc w:val="both"/>
        <w:rPr>
          <w:rFonts w:ascii="Arial" w:hAnsi="Arial"/>
        </w:rPr>
      </w:pPr>
      <w:r>
        <w:rPr>
          <w:rFonts w:ascii="Arial" w:hAnsi="Arial"/>
        </w:rPr>
        <w:tab/>
      </w:r>
    </w:p>
    <w:p w14:paraId="7666559D" w14:textId="77777777" w:rsidR="009E10A9" w:rsidRDefault="009E10A9">
      <w:pPr>
        <w:ind w:left="2268" w:hanging="567"/>
        <w:jc w:val="both"/>
        <w:rPr>
          <w:rFonts w:ascii="Arial" w:hAnsi="Arial"/>
        </w:rPr>
      </w:pPr>
      <w:r>
        <w:rPr>
          <w:rFonts w:ascii="Arial" w:hAnsi="Arial"/>
        </w:rPr>
        <w:t>[(a)</w:t>
      </w:r>
      <w:r>
        <w:rPr>
          <w:rFonts w:ascii="Arial" w:hAnsi="Arial"/>
        </w:rPr>
        <w:tab/>
        <w:t xml:space="preserve">the figures set out in Table B of Appendix 1, Section A, Part I represent for each </w:t>
      </w:r>
      <w:r>
        <w:rPr>
          <w:rFonts w:ascii="Arial" w:hAnsi="Arial"/>
          <w:b/>
        </w:rPr>
        <w:t>BM Unit</w:t>
      </w:r>
      <w:r>
        <w:rPr>
          <w:rFonts w:ascii="Arial" w:hAnsi="Arial"/>
        </w:rPr>
        <w:t xml:space="preserve"> the </w:t>
      </w:r>
      <w:r>
        <w:rPr>
          <w:rFonts w:ascii="Arial" w:hAnsi="Arial"/>
          <w:b/>
        </w:rPr>
        <w:t>Reactive Power</w:t>
      </w:r>
      <w:r>
        <w:rPr>
          <w:rFonts w:ascii="Arial" w:hAnsi="Arial"/>
        </w:rPr>
        <w:t xml:space="preserve"> capability at </w:t>
      </w:r>
      <w:r>
        <w:rPr>
          <w:rFonts w:ascii="Arial" w:hAnsi="Arial"/>
          <w:b/>
        </w:rPr>
        <w:t>Rated MW</w:t>
      </w:r>
      <w:r>
        <w:rPr>
          <w:rFonts w:ascii="Arial" w:hAnsi="Arial"/>
        </w:rPr>
        <w:t xml:space="preserve"> which the </w:t>
      </w:r>
      <w:r>
        <w:rPr>
          <w:rFonts w:ascii="Arial" w:hAnsi="Arial"/>
          <w:b/>
        </w:rPr>
        <w:t>User</w:t>
      </w:r>
      <w:r>
        <w:rPr>
          <w:rFonts w:ascii="Arial" w:hAnsi="Arial"/>
        </w:rPr>
        <w:t xml:space="preserve"> is obliged to provide under and in accordance with the </w:t>
      </w:r>
      <w:r>
        <w:rPr>
          <w:rFonts w:ascii="Arial" w:hAnsi="Arial"/>
          <w:b/>
        </w:rPr>
        <w:t>Grid Code</w:t>
      </w:r>
      <w:r w:rsidR="00726D11">
        <w:rPr>
          <w:rFonts w:ascii="Arial" w:hAnsi="Arial"/>
          <w:b/>
        </w:rPr>
        <w:t xml:space="preserve"> CC </w:t>
      </w:r>
      <w:r w:rsidR="00726D11" w:rsidRPr="00327873">
        <w:rPr>
          <w:rFonts w:ascii="Arial" w:hAnsi="Arial"/>
        </w:rPr>
        <w:t>6.3.2(a)</w:t>
      </w:r>
      <w:r>
        <w:rPr>
          <w:rFonts w:ascii="Arial" w:hAnsi="Arial"/>
        </w:rPr>
        <w:t xml:space="preserve">, together with </w:t>
      </w:r>
      <w:r>
        <w:rPr>
          <w:rFonts w:ascii="Arial" w:hAnsi="Arial"/>
          <w:b/>
        </w:rPr>
        <w:t>Reactive Power</w:t>
      </w:r>
      <w:r>
        <w:rPr>
          <w:rFonts w:ascii="Arial" w:hAnsi="Arial"/>
        </w:rPr>
        <w:t xml:space="preserve"> capability at other levels of MW </w:t>
      </w:r>
      <w:r>
        <w:rPr>
          <w:rFonts w:ascii="Arial" w:hAnsi="Arial"/>
          <w:b/>
        </w:rPr>
        <w:t>Output</w:t>
      </w:r>
      <w:r>
        <w:rPr>
          <w:rFonts w:ascii="Arial" w:hAnsi="Arial"/>
        </w:rPr>
        <w:t xml:space="preserve"> as </w:t>
      </w:r>
      <w:r>
        <w:rPr>
          <w:rFonts w:ascii="Arial" w:hAnsi="Arial"/>
        </w:rPr>
        <w:lastRenderedPageBreak/>
        <w:t xml:space="preserve">specified therein by reference to the </w:t>
      </w:r>
      <w:r>
        <w:rPr>
          <w:rFonts w:ascii="Arial" w:hAnsi="Arial"/>
          <w:b/>
        </w:rPr>
        <w:t>Generator</w:t>
      </w:r>
      <w:r>
        <w:rPr>
          <w:rFonts w:ascii="Arial" w:hAnsi="Arial"/>
        </w:rPr>
        <w:t xml:space="preserve"> </w:t>
      </w:r>
      <w:r>
        <w:rPr>
          <w:rFonts w:ascii="Arial" w:hAnsi="Arial"/>
          <w:b/>
        </w:rPr>
        <w:t>Performance Chart</w:t>
      </w:r>
      <w:r>
        <w:rPr>
          <w:rFonts w:ascii="Arial" w:hAnsi="Arial"/>
        </w:rPr>
        <w:t xml:space="preserve"> submitted in accordance with </w:t>
      </w:r>
      <w:r>
        <w:rPr>
          <w:rFonts w:ascii="Arial" w:hAnsi="Arial"/>
          <w:b/>
        </w:rPr>
        <w:t xml:space="preserve">Grid Code OC </w:t>
      </w:r>
      <w:r>
        <w:rPr>
          <w:rFonts w:ascii="Arial" w:hAnsi="Arial"/>
        </w:rPr>
        <w:t xml:space="preserve">2.4.2 and measured at the generator stator terminals; and  </w:t>
      </w:r>
    </w:p>
    <w:p w14:paraId="4EEF5CD9"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18"/>
        <w:jc w:val="both"/>
        <w:rPr>
          <w:rFonts w:ascii="Arial" w:hAnsi="Arial"/>
        </w:rPr>
      </w:pPr>
    </w:p>
    <w:p w14:paraId="4FC9D190"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i/>
        </w:rPr>
      </w:pPr>
      <w:r>
        <w:rPr>
          <w:rFonts w:ascii="Arial" w:hAnsi="Arial"/>
        </w:rPr>
        <w:t>(b)</w:t>
      </w:r>
      <w:r>
        <w:rPr>
          <w:rFonts w:ascii="Arial" w:hAnsi="Arial"/>
        </w:rPr>
        <w:tab/>
        <w:t xml:space="preserve">the figures set out in Table A of Appendix 1, Section A, Part I shall constitute for each of the </w:t>
      </w:r>
      <w:r>
        <w:rPr>
          <w:rFonts w:ascii="Arial" w:hAnsi="Arial"/>
          <w:b/>
        </w:rPr>
        <w:t>BM Units</w:t>
      </w:r>
      <w:r>
        <w:rPr>
          <w:rFonts w:ascii="Arial" w:hAnsi="Arial"/>
        </w:rPr>
        <w:t xml:space="preserve"> the value of  </w:t>
      </w:r>
      <w:proofErr w:type="spellStart"/>
      <w:r>
        <w:rPr>
          <w:rFonts w:ascii="Arial" w:hAnsi="Arial"/>
        </w:rPr>
        <w:t>QC</w:t>
      </w:r>
      <w:r>
        <w:rPr>
          <w:rFonts w:ascii="Arial" w:hAnsi="Arial"/>
          <w:vertAlign w:val="subscript"/>
        </w:rPr>
        <w:t>lead</w:t>
      </w:r>
      <w:proofErr w:type="spellEnd"/>
      <w:r>
        <w:rPr>
          <w:rFonts w:ascii="Arial" w:hAnsi="Arial"/>
        </w:rPr>
        <w:t xml:space="preserve"> and  </w:t>
      </w:r>
      <w:proofErr w:type="spellStart"/>
      <w:r>
        <w:rPr>
          <w:rFonts w:ascii="Arial" w:hAnsi="Arial"/>
        </w:rPr>
        <w:t>QC</w:t>
      </w:r>
      <w:r>
        <w:rPr>
          <w:rFonts w:ascii="Arial" w:hAnsi="Arial"/>
          <w:vertAlign w:val="subscript"/>
        </w:rPr>
        <w:t>lag</w:t>
      </w:r>
      <w:proofErr w:type="spellEnd"/>
      <w:r>
        <w:rPr>
          <w:rFonts w:ascii="Arial" w:hAnsi="Arial"/>
          <w:vertAlign w:val="subscript"/>
        </w:rPr>
        <w:t xml:space="preserve"> </w:t>
      </w:r>
      <w:r>
        <w:rPr>
          <w:rFonts w:ascii="Arial" w:hAnsi="Arial"/>
        </w:rPr>
        <w:t xml:space="preserve">referred to in Section 2 of Appendix 3 to the </w:t>
      </w:r>
      <w:r>
        <w:rPr>
          <w:rFonts w:ascii="Arial" w:hAnsi="Arial"/>
          <w:b/>
        </w:rPr>
        <w:t>CUSC Schedule</w:t>
      </w:r>
      <w:r>
        <w:rPr>
          <w:rFonts w:ascii="Arial" w:hAnsi="Arial"/>
        </w:rPr>
        <w:t xml:space="preserve"> representing the </w:t>
      </w:r>
      <w:r>
        <w:rPr>
          <w:rFonts w:ascii="Arial" w:hAnsi="Arial"/>
          <w:b/>
        </w:rPr>
        <w:t>Reactive Power</w:t>
      </w:r>
      <w:r>
        <w:rPr>
          <w:rFonts w:ascii="Arial" w:hAnsi="Arial"/>
        </w:rPr>
        <w:t xml:space="preserve"> capability at </w:t>
      </w:r>
      <w:r>
        <w:rPr>
          <w:rFonts w:ascii="Arial" w:hAnsi="Arial"/>
          <w:b/>
        </w:rPr>
        <w:t>Rated MW</w:t>
      </w:r>
      <w:r>
        <w:rPr>
          <w:rFonts w:ascii="Arial" w:hAnsi="Arial"/>
        </w:rPr>
        <w:t xml:space="preserve"> shown at the </w:t>
      </w:r>
      <w:r>
        <w:rPr>
          <w:rFonts w:ascii="Arial" w:hAnsi="Arial"/>
          <w:b/>
        </w:rPr>
        <w:t>Commercial Boundary</w:t>
      </w:r>
      <w:r>
        <w:rPr>
          <w:rFonts w:ascii="Arial" w:hAnsi="Arial"/>
        </w:rPr>
        <w:t xml:space="preserve"> (by application of the formulae set out in Appendix 8</w:t>
      </w:r>
      <w:r w:rsidR="00726D11">
        <w:rPr>
          <w:rFonts w:ascii="Arial" w:hAnsi="Arial"/>
        </w:rPr>
        <w:t>,</w:t>
      </w:r>
      <w:r>
        <w:rPr>
          <w:rFonts w:ascii="Arial" w:hAnsi="Arial"/>
        </w:rPr>
        <w:t xml:space="preserve"> </w:t>
      </w:r>
      <w:r w:rsidR="00726D11">
        <w:rPr>
          <w:rFonts w:ascii="Arial" w:hAnsi="Arial"/>
        </w:rPr>
        <w:t xml:space="preserve">Part 1 </w:t>
      </w:r>
      <w:r>
        <w:rPr>
          <w:rFonts w:ascii="Arial" w:hAnsi="Arial"/>
        </w:rPr>
        <w:t xml:space="preserve">to the </w:t>
      </w:r>
      <w:r>
        <w:rPr>
          <w:rFonts w:ascii="Arial" w:hAnsi="Arial"/>
          <w:b/>
        </w:rPr>
        <w:t>CUSC Schedule</w:t>
      </w:r>
      <w:r>
        <w:rPr>
          <w:rFonts w:ascii="Arial" w:hAnsi="Arial"/>
        </w:rPr>
        <w:t xml:space="preserve">).] </w:t>
      </w:r>
      <w:r>
        <w:rPr>
          <w:rFonts w:ascii="Arial" w:hAnsi="Arial"/>
          <w:i/>
        </w:rPr>
        <w:t>OR</w:t>
      </w:r>
    </w:p>
    <w:p w14:paraId="0C796E43"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p>
    <w:p w14:paraId="2987B7DD" w14:textId="77777777" w:rsidR="009E10A9" w:rsidRDefault="009E10A9">
      <w:pPr>
        <w:pStyle w:val="BodyText22"/>
      </w:pPr>
      <w:r>
        <w:t>[(a)</w:t>
      </w:r>
      <w:r>
        <w:tab/>
        <w:t xml:space="preserve">the figures set out in Table B of Appendix 1, Section A, Part I represent for each relevant </w:t>
      </w:r>
      <w:r>
        <w:rPr>
          <w:b/>
        </w:rPr>
        <w:t>CCGT Unit</w:t>
      </w:r>
      <w:r>
        <w:t xml:space="preserve"> the </w:t>
      </w:r>
      <w:r>
        <w:rPr>
          <w:b/>
        </w:rPr>
        <w:t>Reactive Power</w:t>
      </w:r>
      <w:r>
        <w:t xml:space="preserve"> capability at </w:t>
      </w:r>
      <w:r>
        <w:rPr>
          <w:b/>
        </w:rPr>
        <w:t>Rated MW</w:t>
      </w:r>
      <w:r>
        <w:t xml:space="preserve"> which the </w:t>
      </w:r>
      <w:r>
        <w:rPr>
          <w:b/>
        </w:rPr>
        <w:t>User</w:t>
      </w:r>
      <w:r>
        <w:t xml:space="preserve"> is obliged to provide under and in accordance with </w:t>
      </w:r>
      <w:r>
        <w:rPr>
          <w:b/>
        </w:rPr>
        <w:t>Grid Code</w:t>
      </w:r>
      <w:r w:rsidR="00726D11">
        <w:rPr>
          <w:b/>
        </w:rPr>
        <w:t xml:space="preserve"> CC</w:t>
      </w:r>
      <w:r w:rsidR="00726D11" w:rsidRPr="00327873">
        <w:t xml:space="preserve"> 6.3.2(a)</w:t>
      </w:r>
      <w:r w:rsidRPr="00327873">
        <w:t>,</w:t>
      </w:r>
      <w:r>
        <w:t xml:space="preserve"> together with </w:t>
      </w:r>
      <w:r>
        <w:rPr>
          <w:b/>
        </w:rPr>
        <w:t>Reactive Power</w:t>
      </w:r>
      <w:r>
        <w:t xml:space="preserve"> capability at other levels of MW </w:t>
      </w:r>
      <w:r>
        <w:rPr>
          <w:b/>
        </w:rPr>
        <w:t>Output</w:t>
      </w:r>
      <w:r>
        <w:t xml:space="preserve"> as specified therein by reference to the </w:t>
      </w:r>
      <w:r>
        <w:rPr>
          <w:b/>
        </w:rPr>
        <w:t>Generator Performance Chart</w:t>
      </w:r>
      <w:r>
        <w:t xml:space="preserve"> submitted in accordance with </w:t>
      </w:r>
      <w:r>
        <w:rPr>
          <w:b/>
        </w:rPr>
        <w:t>Grid Code OC</w:t>
      </w:r>
      <w:r>
        <w:t xml:space="preserve"> 2.4.2 and measured at the generator stator terminals; and</w:t>
      </w:r>
    </w:p>
    <w:p w14:paraId="56A5639D"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p>
    <w:p w14:paraId="21EB5F12"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r>
        <w:rPr>
          <w:rFonts w:ascii="Arial" w:hAnsi="Arial"/>
        </w:rPr>
        <w:t xml:space="preserve"> (b)</w:t>
      </w:r>
      <w:r>
        <w:rPr>
          <w:rFonts w:ascii="Arial" w:hAnsi="Arial"/>
        </w:rPr>
        <w:tab/>
        <w:t xml:space="preserve">the figures set out in summary Table C of Appendix 1, Section A, Part I represent for the </w:t>
      </w:r>
      <w:r>
        <w:rPr>
          <w:rFonts w:ascii="Arial" w:hAnsi="Arial"/>
          <w:b/>
        </w:rPr>
        <w:t>BM Unit</w:t>
      </w:r>
      <w:r>
        <w:rPr>
          <w:rFonts w:ascii="Arial" w:hAnsi="Arial"/>
        </w:rPr>
        <w:t xml:space="preserve"> the </w:t>
      </w:r>
      <w:r>
        <w:rPr>
          <w:rFonts w:ascii="Arial" w:hAnsi="Arial"/>
          <w:b/>
        </w:rPr>
        <w:t>Reactive Power</w:t>
      </w:r>
      <w:r>
        <w:rPr>
          <w:rFonts w:ascii="Arial" w:hAnsi="Arial"/>
        </w:rPr>
        <w:t xml:space="preserve"> capability of each relevant </w:t>
      </w:r>
      <w:r>
        <w:rPr>
          <w:rFonts w:ascii="Arial" w:hAnsi="Arial"/>
          <w:b/>
        </w:rPr>
        <w:t>CCGT Unit</w:t>
      </w:r>
      <w:r>
        <w:rPr>
          <w:rFonts w:ascii="Arial" w:hAnsi="Arial"/>
        </w:rPr>
        <w:t xml:space="preserve"> at </w:t>
      </w:r>
      <w:r>
        <w:rPr>
          <w:rFonts w:ascii="Arial" w:hAnsi="Arial"/>
          <w:b/>
        </w:rPr>
        <w:t>Rated MW</w:t>
      </w:r>
      <w:r>
        <w:rPr>
          <w:rFonts w:ascii="Arial" w:hAnsi="Arial"/>
        </w:rPr>
        <w:t xml:space="preserve"> (derived from Table B) but shown at the high voltage side of the </w:t>
      </w:r>
      <w:r>
        <w:rPr>
          <w:rFonts w:ascii="Arial" w:hAnsi="Arial"/>
          <w:b/>
        </w:rPr>
        <w:t>Generating Unit</w:t>
      </w:r>
      <w:r>
        <w:rPr>
          <w:rFonts w:ascii="Arial" w:hAnsi="Arial"/>
        </w:rPr>
        <w:t xml:space="preserve"> step-up transformer by application of the formula</w:t>
      </w:r>
      <w:r w:rsidR="00726D11">
        <w:rPr>
          <w:rFonts w:ascii="Arial" w:hAnsi="Arial"/>
        </w:rPr>
        <w:t>e</w:t>
      </w:r>
      <w:r>
        <w:rPr>
          <w:rFonts w:ascii="Arial" w:hAnsi="Arial"/>
        </w:rPr>
        <w:t xml:space="preserve"> set out in Appendix 8, Part </w:t>
      </w:r>
      <w:r w:rsidR="00726D11">
        <w:rPr>
          <w:rFonts w:ascii="Arial" w:hAnsi="Arial"/>
        </w:rPr>
        <w:t>2</w:t>
      </w:r>
      <w:r>
        <w:rPr>
          <w:rFonts w:ascii="Arial" w:hAnsi="Arial"/>
        </w:rPr>
        <w:t xml:space="preserve"> to the </w:t>
      </w:r>
      <w:r>
        <w:rPr>
          <w:rFonts w:ascii="Arial" w:hAnsi="Arial"/>
          <w:b/>
        </w:rPr>
        <w:t>CUSC Schedule</w:t>
      </w:r>
      <w:r>
        <w:rPr>
          <w:rFonts w:ascii="Arial" w:hAnsi="Arial"/>
        </w:rPr>
        <w:t>; and</w:t>
      </w:r>
    </w:p>
    <w:p w14:paraId="5DAAF1A1"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p>
    <w:p w14:paraId="0204A142"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r>
        <w:rPr>
          <w:rFonts w:ascii="Arial" w:hAnsi="Arial"/>
        </w:rPr>
        <w:t>(c)</w:t>
      </w:r>
      <w:r>
        <w:rPr>
          <w:rFonts w:ascii="Arial" w:hAnsi="Arial"/>
        </w:rPr>
        <w:tab/>
        <w:t xml:space="preserve">the figures set out in Table A of Appendix 1, Section A, Part I shall constitute for the </w:t>
      </w:r>
      <w:r>
        <w:rPr>
          <w:rFonts w:ascii="Arial" w:hAnsi="Arial"/>
          <w:b/>
        </w:rPr>
        <w:t>BM Unit</w:t>
      </w:r>
      <w:r>
        <w:rPr>
          <w:rFonts w:ascii="Arial" w:hAnsi="Arial"/>
        </w:rPr>
        <w:t xml:space="preserve"> the value of </w:t>
      </w:r>
      <w:proofErr w:type="spellStart"/>
      <w:r>
        <w:rPr>
          <w:rFonts w:ascii="Arial" w:hAnsi="Arial"/>
        </w:rPr>
        <w:t>QC</w:t>
      </w:r>
      <w:r>
        <w:rPr>
          <w:rFonts w:ascii="Arial" w:hAnsi="Arial"/>
          <w:vertAlign w:val="subscript"/>
        </w:rPr>
        <w:t>lead</w:t>
      </w:r>
      <w:proofErr w:type="spellEnd"/>
      <w:r>
        <w:rPr>
          <w:rFonts w:ascii="Arial" w:hAnsi="Arial"/>
        </w:rPr>
        <w:t xml:space="preserve"> and </w:t>
      </w:r>
      <w:proofErr w:type="spellStart"/>
      <w:r>
        <w:rPr>
          <w:rFonts w:ascii="Arial" w:hAnsi="Arial"/>
        </w:rPr>
        <w:t>QC</w:t>
      </w:r>
      <w:r>
        <w:rPr>
          <w:rFonts w:ascii="Arial" w:hAnsi="Arial"/>
          <w:vertAlign w:val="subscript"/>
        </w:rPr>
        <w:t>lag</w:t>
      </w:r>
      <w:proofErr w:type="spellEnd"/>
      <w:r>
        <w:rPr>
          <w:rFonts w:ascii="Arial" w:hAnsi="Arial"/>
        </w:rPr>
        <w:t xml:space="preserve"> referred to in Section 2 of Appendix 3 to the </w:t>
      </w:r>
      <w:r>
        <w:rPr>
          <w:rFonts w:ascii="Arial" w:hAnsi="Arial"/>
          <w:b/>
        </w:rPr>
        <w:t>CUSC Schedule</w:t>
      </w:r>
      <w:r>
        <w:rPr>
          <w:rFonts w:ascii="Arial" w:hAnsi="Arial"/>
        </w:rPr>
        <w:t xml:space="preserve"> representing the </w:t>
      </w:r>
      <w:r>
        <w:rPr>
          <w:rFonts w:ascii="Arial" w:hAnsi="Arial"/>
          <w:b/>
        </w:rPr>
        <w:t>Reactive Power</w:t>
      </w:r>
      <w:r>
        <w:rPr>
          <w:rFonts w:ascii="Arial" w:hAnsi="Arial"/>
        </w:rPr>
        <w:t xml:space="preserve"> capability of the </w:t>
      </w:r>
      <w:r>
        <w:rPr>
          <w:rFonts w:ascii="Arial" w:hAnsi="Arial"/>
          <w:b/>
        </w:rPr>
        <w:t>BM Unit</w:t>
      </w:r>
      <w:r>
        <w:rPr>
          <w:rFonts w:ascii="Arial" w:hAnsi="Arial"/>
        </w:rPr>
        <w:t xml:space="preserve"> at </w:t>
      </w:r>
      <w:r>
        <w:rPr>
          <w:rFonts w:ascii="Arial" w:hAnsi="Arial"/>
          <w:b/>
        </w:rPr>
        <w:t>Rated MW</w:t>
      </w:r>
      <w:r>
        <w:rPr>
          <w:rFonts w:ascii="Arial" w:hAnsi="Arial"/>
        </w:rPr>
        <w:t xml:space="preserve"> shown at the </w:t>
      </w:r>
      <w:r>
        <w:rPr>
          <w:rFonts w:ascii="Arial" w:hAnsi="Arial"/>
          <w:b/>
        </w:rPr>
        <w:t>Commercial Boundary</w:t>
      </w:r>
      <w:r>
        <w:rPr>
          <w:rFonts w:ascii="Arial" w:hAnsi="Arial"/>
        </w:rPr>
        <w:t xml:space="preserve"> (derived by the summation of the </w:t>
      </w:r>
      <w:r>
        <w:rPr>
          <w:rFonts w:ascii="Arial" w:hAnsi="Arial"/>
          <w:b/>
        </w:rPr>
        <w:t>Reactive Power</w:t>
      </w:r>
      <w:r>
        <w:rPr>
          <w:rFonts w:ascii="Arial" w:hAnsi="Arial"/>
        </w:rPr>
        <w:t xml:space="preserve"> capability of each relevant </w:t>
      </w:r>
      <w:r>
        <w:rPr>
          <w:rFonts w:ascii="Arial" w:hAnsi="Arial"/>
          <w:b/>
        </w:rPr>
        <w:t>CCGT Unit</w:t>
      </w:r>
      <w:r>
        <w:rPr>
          <w:rFonts w:ascii="Arial" w:hAnsi="Arial"/>
        </w:rPr>
        <w:t xml:space="preserve"> at </w:t>
      </w:r>
      <w:r>
        <w:rPr>
          <w:rFonts w:ascii="Arial" w:hAnsi="Arial"/>
          <w:b/>
        </w:rPr>
        <w:t>Rated MW</w:t>
      </w:r>
      <w:r>
        <w:rPr>
          <w:rFonts w:ascii="Arial" w:hAnsi="Arial"/>
        </w:rPr>
        <w:t xml:space="preserve"> extracted from summary Table C and by application of the formulae set out in Appendix 8 , Part 2 to the </w:t>
      </w:r>
      <w:r>
        <w:rPr>
          <w:rFonts w:ascii="Arial" w:hAnsi="Arial"/>
          <w:b/>
        </w:rPr>
        <w:t>CUSC Schedule</w:t>
      </w:r>
      <w:r>
        <w:rPr>
          <w:rFonts w:ascii="Arial" w:hAnsi="Arial"/>
        </w:rPr>
        <w:t>.]</w:t>
      </w:r>
    </w:p>
    <w:p w14:paraId="06AB0672" w14:textId="77777777" w:rsidR="00853F7B" w:rsidRDefault="00853F7B">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p>
    <w:p w14:paraId="6A22EFFF"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b/>
          <w:bCs/>
          <w:i/>
          <w:iCs/>
        </w:rPr>
      </w:pPr>
      <w:bookmarkStart w:id="3" w:name="_DV_C23"/>
      <w:r w:rsidRPr="00327873">
        <w:rPr>
          <w:rFonts w:ascii="Arial" w:hAnsi="Arial"/>
        </w:rPr>
        <w:t>[(a)</w:t>
      </w:r>
      <w:r w:rsidRPr="00327873">
        <w:rPr>
          <w:rFonts w:ascii="Arial" w:hAnsi="Arial"/>
        </w:rPr>
        <w:tab/>
        <w:t xml:space="preserve">the figures set out in Table B of Appendix 1, Section A, Part I represent for the </w:t>
      </w:r>
      <w:r w:rsidRPr="00327873">
        <w:rPr>
          <w:rFonts w:ascii="Arial" w:hAnsi="Arial"/>
          <w:b/>
          <w:bCs/>
        </w:rPr>
        <w:t>BM Unit</w:t>
      </w:r>
      <w:r w:rsidRPr="00327873">
        <w:rPr>
          <w:rFonts w:ascii="Arial" w:hAnsi="Arial"/>
        </w:rPr>
        <w:t xml:space="preserve"> the </w:t>
      </w:r>
      <w:r w:rsidRPr="00327873">
        <w:rPr>
          <w:rFonts w:ascii="Arial" w:hAnsi="Arial"/>
          <w:b/>
          <w:bCs/>
        </w:rPr>
        <w:t>Reactive Power</w:t>
      </w:r>
      <w:r w:rsidRPr="00327873">
        <w:rPr>
          <w:rFonts w:ascii="Arial" w:hAnsi="Arial"/>
        </w:rPr>
        <w:t xml:space="preserve"> capability at </w:t>
      </w:r>
      <w:r w:rsidRPr="00327873">
        <w:rPr>
          <w:rFonts w:ascii="Arial" w:hAnsi="Arial"/>
          <w:b/>
          <w:bCs/>
        </w:rPr>
        <w:t>Rated MW</w:t>
      </w:r>
      <w:r w:rsidRPr="00327873">
        <w:rPr>
          <w:rFonts w:ascii="Arial" w:hAnsi="Arial"/>
        </w:rPr>
        <w:t xml:space="preserve"> and at various other </w:t>
      </w:r>
      <w:r w:rsidRPr="00327873">
        <w:rPr>
          <w:rFonts w:ascii="Arial" w:hAnsi="Arial"/>
          <w:b/>
          <w:bCs/>
        </w:rPr>
        <w:t>Active Power</w:t>
      </w:r>
      <w:r w:rsidRPr="00327873">
        <w:rPr>
          <w:rFonts w:ascii="Arial" w:hAnsi="Arial"/>
        </w:rPr>
        <w:t xml:space="preserve"> output levels which the </w:t>
      </w:r>
      <w:r w:rsidRPr="00327873">
        <w:rPr>
          <w:rFonts w:ascii="Arial" w:hAnsi="Arial"/>
          <w:b/>
          <w:bCs/>
        </w:rPr>
        <w:t>User</w:t>
      </w:r>
      <w:r w:rsidRPr="00327873">
        <w:rPr>
          <w:rFonts w:ascii="Arial" w:hAnsi="Arial"/>
        </w:rPr>
        <w:t xml:space="preserve"> is obliged to provide under and in accordance </w:t>
      </w:r>
      <w:r w:rsidRPr="00327873">
        <w:rPr>
          <w:rFonts w:ascii="Arial" w:hAnsi="Arial"/>
          <w:b/>
          <w:bCs/>
        </w:rPr>
        <w:t xml:space="preserve">Grid Code CC </w:t>
      </w:r>
      <w:r w:rsidRPr="00327873">
        <w:rPr>
          <w:rFonts w:ascii="Arial" w:hAnsi="Arial"/>
        </w:rPr>
        <w:t>6.3.2(c) or 6.3.2(d)(</w:t>
      </w:r>
      <w:proofErr w:type="spellStart"/>
      <w:r w:rsidRPr="00327873">
        <w:rPr>
          <w:rFonts w:ascii="Arial" w:hAnsi="Arial"/>
        </w:rPr>
        <w:t>i</w:t>
      </w:r>
      <w:proofErr w:type="spellEnd"/>
      <w:r w:rsidRPr="00327873">
        <w:rPr>
          <w:rFonts w:ascii="Arial" w:hAnsi="Arial"/>
        </w:rPr>
        <w:t xml:space="preserve">) (as the case may be) by reference to the </w:t>
      </w:r>
      <w:r w:rsidRPr="00327873">
        <w:rPr>
          <w:rFonts w:ascii="Arial" w:hAnsi="Arial"/>
          <w:b/>
          <w:bCs/>
        </w:rPr>
        <w:t>Generator Performance Chart</w:t>
      </w:r>
      <w:r w:rsidRPr="00327873">
        <w:rPr>
          <w:rFonts w:ascii="Arial" w:hAnsi="Arial"/>
        </w:rPr>
        <w:t xml:space="preserve"> submitted in accordance with </w:t>
      </w:r>
      <w:r w:rsidRPr="00327873">
        <w:rPr>
          <w:rFonts w:ascii="Arial" w:hAnsi="Arial"/>
          <w:b/>
          <w:bCs/>
        </w:rPr>
        <w:t xml:space="preserve">Grid Code OC </w:t>
      </w:r>
      <w:r w:rsidRPr="00327873">
        <w:rPr>
          <w:rFonts w:ascii="Arial" w:hAnsi="Arial"/>
        </w:rPr>
        <w:t xml:space="preserve">2.4.2 and measured at either the </w:t>
      </w:r>
      <w:r w:rsidRPr="00327873">
        <w:rPr>
          <w:rFonts w:ascii="Arial" w:hAnsi="Arial"/>
          <w:b/>
          <w:bCs/>
        </w:rPr>
        <w:t>Grid Entry Point</w:t>
      </w:r>
      <w:r w:rsidRPr="00327873">
        <w:rPr>
          <w:rFonts w:ascii="Arial" w:hAnsi="Arial"/>
        </w:rPr>
        <w:t xml:space="preserve"> in England and Wales or at the HV side of the 33/132 kV or 33/275 kV or 33/400 kV transformer for </w:t>
      </w:r>
      <w:r w:rsidRPr="00327873">
        <w:rPr>
          <w:rFonts w:ascii="Arial" w:hAnsi="Arial"/>
          <w:b/>
          <w:bCs/>
        </w:rPr>
        <w:t>Users</w:t>
      </w:r>
      <w:r w:rsidRPr="00327873">
        <w:rPr>
          <w:rFonts w:ascii="Arial" w:hAnsi="Arial"/>
        </w:rPr>
        <w:t xml:space="preserve"> connected to the </w:t>
      </w:r>
      <w:r w:rsidRPr="00327873">
        <w:rPr>
          <w:rFonts w:ascii="Arial" w:hAnsi="Arial"/>
          <w:b/>
        </w:rPr>
        <w:t>National Electricity</w:t>
      </w:r>
      <w:r w:rsidRPr="00327873">
        <w:rPr>
          <w:rFonts w:ascii="Arial" w:hAnsi="Arial"/>
        </w:rPr>
        <w:t xml:space="preserve"> </w:t>
      </w:r>
      <w:r w:rsidRPr="00327873">
        <w:rPr>
          <w:rFonts w:ascii="Arial" w:hAnsi="Arial"/>
          <w:b/>
          <w:bCs/>
        </w:rPr>
        <w:t xml:space="preserve">Transmission </w:t>
      </w:r>
      <w:r w:rsidRPr="00327873">
        <w:rPr>
          <w:rFonts w:ascii="Arial" w:hAnsi="Arial"/>
          <w:b/>
          <w:bCs/>
        </w:rPr>
        <w:lastRenderedPageBreak/>
        <w:t>System</w:t>
      </w:r>
      <w:r w:rsidRPr="00327873">
        <w:rPr>
          <w:rFonts w:ascii="Arial" w:hAnsi="Arial"/>
        </w:rPr>
        <w:t xml:space="preserve"> in Scotland or the </w:t>
      </w:r>
      <w:r w:rsidRPr="00327873">
        <w:rPr>
          <w:rFonts w:ascii="Arial" w:hAnsi="Arial"/>
          <w:b/>
          <w:bCs/>
        </w:rPr>
        <w:t>User System Entry Point</w:t>
      </w:r>
      <w:r w:rsidRPr="00327873">
        <w:rPr>
          <w:rFonts w:ascii="Arial" w:hAnsi="Arial"/>
        </w:rPr>
        <w:t xml:space="preserve"> if </w:t>
      </w:r>
      <w:r w:rsidRPr="00327873">
        <w:rPr>
          <w:rFonts w:ascii="Arial" w:hAnsi="Arial"/>
          <w:b/>
          <w:bCs/>
        </w:rPr>
        <w:t>Embedded</w:t>
      </w:r>
      <w:r w:rsidRPr="00327873">
        <w:rPr>
          <w:rFonts w:ascii="Arial" w:hAnsi="Arial"/>
        </w:rPr>
        <w:t>; and</w:t>
      </w:r>
      <w:bookmarkEnd w:id="3"/>
    </w:p>
    <w:p w14:paraId="595DFD64"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b/>
          <w:bCs/>
          <w:i/>
          <w:iCs/>
        </w:rPr>
      </w:pPr>
    </w:p>
    <w:p w14:paraId="05CEC83D"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bookmarkStart w:id="4" w:name="_DV_C24"/>
      <w:r w:rsidRPr="00327873">
        <w:rPr>
          <w:rFonts w:ascii="Arial" w:hAnsi="Arial"/>
        </w:rPr>
        <w:t>(b)</w:t>
      </w:r>
      <w:r w:rsidRPr="00327873">
        <w:rPr>
          <w:rFonts w:ascii="Arial" w:hAnsi="Arial"/>
        </w:rPr>
        <w:tab/>
        <w:t xml:space="preserve">the figures set out in Table A of Appendix 1, Section A, Part I shall constitute for the </w:t>
      </w:r>
      <w:r w:rsidRPr="00327873">
        <w:rPr>
          <w:rFonts w:ascii="Arial" w:hAnsi="Arial"/>
          <w:b/>
          <w:bCs/>
        </w:rPr>
        <w:t>BM Unit</w:t>
      </w:r>
      <w:r w:rsidRPr="00327873">
        <w:rPr>
          <w:rFonts w:ascii="Arial" w:hAnsi="Arial"/>
        </w:rPr>
        <w:t xml:space="preserve"> the value of </w:t>
      </w:r>
      <w:proofErr w:type="spellStart"/>
      <w:r w:rsidRPr="00327873">
        <w:rPr>
          <w:rFonts w:ascii="Arial" w:hAnsi="Arial"/>
        </w:rPr>
        <w:t>QC</w:t>
      </w:r>
      <w:r w:rsidRPr="00327873">
        <w:rPr>
          <w:rFonts w:ascii="Arial" w:hAnsi="Arial"/>
          <w:vertAlign w:val="subscript"/>
        </w:rPr>
        <w:t>lead</w:t>
      </w:r>
      <w:proofErr w:type="spellEnd"/>
      <w:r w:rsidRPr="00327873">
        <w:rPr>
          <w:rFonts w:ascii="Arial" w:hAnsi="Arial"/>
        </w:rPr>
        <w:t xml:space="preserve"> and </w:t>
      </w:r>
      <w:proofErr w:type="spellStart"/>
      <w:r w:rsidRPr="00327873">
        <w:rPr>
          <w:rFonts w:ascii="Arial" w:hAnsi="Arial"/>
        </w:rPr>
        <w:t>QC</w:t>
      </w:r>
      <w:r w:rsidRPr="00327873">
        <w:rPr>
          <w:rFonts w:ascii="Arial" w:hAnsi="Arial"/>
          <w:vertAlign w:val="subscript"/>
        </w:rPr>
        <w:t>lag</w:t>
      </w:r>
      <w:proofErr w:type="spellEnd"/>
      <w:r w:rsidRPr="00327873">
        <w:rPr>
          <w:rFonts w:ascii="Arial" w:hAnsi="Arial"/>
        </w:rPr>
        <w:t xml:space="preserve">  referred to in Section 2 of Appendix 3 to the </w:t>
      </w:r>
      <w:r w:rsidRPr="00327873">
        <w:rPr>
          <w:rFonts w:ascii="Arial" w:hAnsi="Arial"/>
          <w:b/>
          <w:bCs/>
        </w:rPr>
        <w:t>CUSC Schedule</w:t>
      </w:r>
      <w:r w:rsidRPr="00327873">
        <w:rPr>
          <w:rFonts w:ascii="Arial" w:hAnsi="Arial"/>
        </w:rPr>
        <w:t xml:space="preserve"> representing the </w:t>
      </w:r>
      <w:r w:rsidRPr="00327873">
        <w:rPr>
          <w:rFonts w:ascii="Arial" w:hAnsi="Arial"/>
          <w:b/>
          <w:bCs/>
        </w:rPr>
        <w:t>Reactive Power</w:t>
      </w:r>
      <w:r w:rsidRPr="00327873">
        <w:rPr>
          <w:rFonts w:ascii="Arial" w:hAnsi="Arial"/>
        </w:rPr>
        <w:t xml:space="preserve"> capability at </w:t>
      </w:r>
      <w:r w:rsidRPr="00327873">
        <w:rPr>
          <w:rFonts w:ascii="Arial" w:hAnsi="Arial"/>
          <w:b/>
          <w:bCs/>
        </w:rPr>
        <w:t>Rated MW</w:t>
      </w:r>
      <w:r w:rsidRPr="00327873">
        <w:rPr>
          <w:rFonts w:ascii="Arial" w:hAnsi="Arial"/>
        </w:rPr>
        <w:t xml:space="preserve"> shown at the </w:t>
      </w:r>
      <w:r w:rsidRPr="00327873">
        <w:rPr>
          <w:rFonts w:ascii="Arial" w:hAnsi="Arial"/>
          <w:b/>
          <w:bCs/>
        </w:rPr>
        <w:t>Commercial Boundary</w:t>
      </w:r>
      <w:r w:rsidRPr="00327873">
        <w:rPr>
          <w:rFonts w:ascii="Arial" w:hAnsi="Arial"/>
        </w:rPr>
        <w:t>.</w:t>
      </w:r>
      <w:bookmarkEnd w:id="4"/>
    </w:p>
    <w:p w14:paraId="68E476A4"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p>
    <w:p w14:paraId="1FA87168"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bookmarkStart w:id="5" w:name="_DV_C25"/>
      <w:r w:rsidRPr="00327873">
        <w:rPr>
          <w:rFonts w:ascii="Arial" w:hAnsi="Arial"/>
        </w:rPr>
        <w:t>[(a)</w:t>
      </w:r>
      <w:r w:rsidRPr="00327873">
        <w:rPr>
          <w:rFonts w:ascii="Arial" w:hAnsi="Arial"/>
        </w:rPr>
        <w:tab/>
        <w:t xml:space="preserve">the figures set out in Table B of Appendix 1, Section A, Part I represent for each relevant </w:t>
      </w:r>
      <w:r w:rsidRPr="00327873">
        <w:rPr>
          <w:rFonts w:ascii="Arial" w:hAnsi="Arial"/>
          <w:b/>
          <w:bCs/>
        </w:rPr>
        <w:t>Non-Synchronous Generating  Unit</w:t>
      </w:r>
      <w:r w:rsidRPr="00327873">
        <w:rPr>
          <w:rFonts w:ascii="Arial" w:hAnsi="Arial"/>
        </w:rPr>
        <w:t xml:space="preserve"> the </w:t>
      </w:r>
      <w:r w:rsidRPr="00327873">
        <w:rPr>
          <w:rFonts w:ascii="Arial" w:hAnsi="Arial"/>
          <w:b/>
          <w:bCs/>
        </w:rPr>
        <w:t>Reactive Power</w:t>
      </w:r>
      <w:r w:rsidRPr="00327873">
        <w:rPr>
          <w:rFonts w:ascii="Arial" w:hAnsi="Arial"/>
        </w:rPr>
        <w:t xml:space="preserve"> capability at </w:t>
      </w:r>
      <w:r w:rsidRPr="00327873">
        <w:rPr>
          <w:rFonts w:ascii="Arial" w:hAnsi="Arial"/>
          <w:b/>
          <w:bCs/>
        </w:rPr>
        <w:t>Rated MW</w:t>
      </w:r>
      <w:r w:rsidRPr="00327873">
        <w:rPr>
          <w:rFonts w:ascii="Arial" w:hAnsi="Arial"/>
        </w:rPr>
        <w:t xml:space="preserve"> which the </w:t>
      </w:r>
      <w:r w:rsidRPr="00327873">
        <w:rPr>
          <w:rFonts w:ascii="Arial" w:hAnsi="Arial"/>
          <w:b/>
          <w:bCs/>
        </w:rPr>
        <w:t>User</w:t>
      </w:r>
      <w:r w:rsidRPr="00327873">
        <w:rPr>
          <w:rFonts w:ascii="Arial" w:hAnsi="Arial"/>
        </w:rPr>
        <w:t xml:space="preserve"> is obliged to provide under and in accordance with </w:t>
      </w:r>
      <w:r w:rsidRPr="00327873">
        <w:rPr>
          <w:rFonts w:ascii="Arial" w:hAnsi="Arial"/>
          <w:b/>
          <w:bCs/>
        </w:rPr>
        <w:t xml:space="preserve">Grid Code CC </w:t>
      </w:r>
      <w:r w:rsidRPr="00327873">
        <w:rPr>
          <w:rFonts w:ascii="Arial" w:hAnsi="Arial"/>
        </w:rPr>
        <w:t xml:space="preserve">6.3.2(d)(ii), together with </w:t>
      </w:r>
      <w:r w:rsidRPr="00327873">
        <w:rPr>
          <w:rFonts w:ascii="Arial" w:hAnsi="Arial"/>
          <w:b/>
          <w:bCs/>
        </w:rPr>
        <w:t>Reactive Power</w:t>
      </w:r>
      <w:r w:rsidRPr="00327873">
        <w:rPr>
          <w:rFonts w:ascii="Arial" w:hAnsi="Arial"/>
        </w:rPr>
        <w:t xml:space="preserve"> capability at other levels of MW </w:t>
      </w:r>
      <w:r w:rsidRPr="00327873">
        <w:rPr>
          <w:rFonts w:ascii="Arial" w:hAnsi="Arial"/>
          <w:b/>
          <w:bCs/>
        </w:rPr>
        <w:t>Output</w:t>
      </w:r>
      <w:r w:rsidRPr="00327873">
        <w:rPr>
          <w:rFonts w:ascii="Arial" w:hAnsi="Arial"/>
        </w:rPr>
        <w:t xml:space="preserve"> as specified therein by reference to the </w:t>
      </w:r>
      <w:r w:rsidRPr="00327873">
        <w:rPr>
          <w:rFonts w:ascii="Arial" w:hAnsi="Arial"/>
          <w:b/>
          <w:bCs/>
        </w:rPr>
        <w:t>Generator Performance Chart</w:t>
      </w:r>
      <w:r w:rsidRPr="00327873">
        <w:rPr>
          <w:rFonts w:ascii="Arial" w:hAnsi="Arial"/>
        </w:rPr>
        <w:t xml:space="preserve"> submitted in accordance with </w:t>
      </w:r>
      <w:r w:rsidRPr="00327873">
        <w:rPr>
          <w:rFonts w:ascii="Arial" w:hAnsi="Arial"/>
          <w:b/>
          <w:bCs/>
        </w:rPr>
        <w:t>Grid Code OC</w:t>
      </w:r>
      <w:r w:rsidRPr="00327873">
        <w:rPr>
          <w:rFonts w:ascii="Arial" w:hAnsi="Arial"/>
        </w:rPr>
        <w:t xml:space="preserve"> 2.4.2 and measured at the generator stator terminals; and</w:t>
      </w:r>
      <w:bookmarkEnd w:id="5"/>
    </w:p>
    <w:p w14:paraId="1C1377FA"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p>
    <w:p w14:paraId="31EE7974"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bookmarkStart w:id="6" w:name="_DV_C26"/>
      <w:r w:rsidRPr="00327873">
        <w:rPr>
          <w:rFonts w:ascii="Arial" w:hAnsi="Arial"/>
        </w:rPr>
        <w:t>(b)</w:t>
      </w:r>
      <w:r w:rsidRPr="00327873">
        <w:rPr>
          <w:rFonts w:ascii="Arial" w:hAnsi="Arial"/>
        </w:rPr>
        <w:tab/>
        <w:t xml:space="preserve">where applicable, the figures set out in summary Table C of Appendix 1, Section A, Part I represent for a </w:t>
      </w:r>
      <w:r w:rsidRPr="00327873">
        <w:rPr>
          <w:rFonts w:ascii="Arial" w:hAnsi="Arial"/>
          <w:b/>
          <w:bCs/>
        </w:rPr>
        <w:t>Power Park Module</w:t>
      </w:r>
      <w:r w:rsidRPr="00327873">
        <w:rPr>
          <w:rFonts w:ascii="Arial" w:hAnsi="Arial"/>
        </w:rPr>
        <w:t xml:space="preserve"> the </w:t>
      </w:r>
      <w:r w:rsidRPr="00327873">
        <w:rPr>
          <w:rFonts w:ascii="Arial" w:hAnsi="Arial"/>
          <w:b/>
          <w:bCs/>
        </w:rPr>
        <w:t>Reactive Power</w:t>
      </w:r>
      <w:r w:rsidRPr="00327873">
        <w:rPr>
          <w:rFonts w:ascii="Arial" w:hAnsi="Arial"/>
        </w:rPr>
        <w:t xml:space="preserve"> capability of each relevant </w:t>
      </w:r>
      <w:r w:rsidRPr="00327873">
        <w:rPr>
          <w:rFonts w:ascii="Arial" w:hAnsi="Arial"/>
          <w:b/>
          <w:bCs/>
        </w:rPr>
        <w:t>Power Park Unit</w:t>
      </w:r>
      <w:r w:rsidRPr="00327873">
        <w:rPr>
          <w:rFonts w:ascii="Arial" w:hAnsi="Arial"/>
        </w:rPr>
        <w:t xml:space="preserve"> at </w:t>
      </w:r>
      <w:r w:rsidRPr="00327873">
        <w:rPr>
          <w:rFonts w:ascii="Arial" w:hAnsi="Arial"/>
          <w:b/>
          <w:bCs/>
        </w:rPr>
        <w:t>Rated MW</w:t>
      </w:r>
      <w:r w:rsidRPr="00327873">
        <w:rPr>
          <w:rFonts w:ascii="Arial" w:hAnsi="Arial"/>
        </w:rPr>
        <w:t xml:space="preserve"> (derived from Table B) but shown at the high voltage side of the </w:t>
      </w:r>
      <w:r w:rsidRPr="00327873">
        <w:rPr>
          <w:rFonts w:ascii="Arial" w:hAnsi="Arial"/>
          <w:b/>
          <w:bCs/>
        </w:rPr>
        <w:t>Generating Unit</w:t>
      </w:r>
      <w:r w:rsidRPr="00327873">
        <w:rPr>
          <w:rFonts w:ascii="Arial" w:hAnsi="Arial"/>
        </w:rPr>
        <w:t xml:space="preserve"> step-up transformer by application of the formulae set out in Appendix 8, Part 3 to the </w:t>
      </w:r>
      <w:r w:rsidRPr="00327873">
        <w:rPr>
          <w:rFonts w:ascii="Arial" w:hAnsi="Arial"/>
          <w:b/>
          <w:bCs/>
        </w:rPr>
        <w:t>CUSC Schedule</w:t>
      </w:r>
      <w:r w:rsidRPr="00327873">
        <w:rPr>
          <w:rFonts w:ascii="Arial" w:hAnsi="Arial"/>
        </w:rPr>
        <w:t>; and</w:t>
      </w:r>
      <w:bookmarkEnd w:id="6"/>
    </w:p>
    <w:p w14:paraId="24B6237F"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p>
    <w:p w14:paraId="7A7C7621" w14:textId="77777777" w:rsidR="00D80419" w:rsidRPr="00327873" w:rsidRDefault="00D80419" w:rsidP="00D8041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rPr>
          <w:rFonts w:ascii="Arial" w:hAnsi="Arial"/>
        </w:rPr>
      </w:pPr>
      <w:bookmarkStart w:id="7" w:name="_DV_C27"/>
      <w:r w:rsidRPr="00327873">
        <w:rPr>
          <w:rFonts w:ascii="Arial" w:hAnsi="Arial"/>
        </w:rPr>
        <w:t>(c)</w:t>
      </w:r>
      <w:r w:rsidRPr="00327873">
        <w:rPr>
          <w:rFonts w:ascii="Arial" w:hAnsi="Arial"/>
        </w:rPr>
        <w:tab/>
        <w:t xml:space="preserve">the figures set out in Table A of Appendix 1, Section A, Part I shall constitute for the </w:t>
      </w:r>
      <w:r w:rsidRPr="00327873">
        <w:rPr>
          <w:rFonts w:ascii="Arial" w:hAnsi="Arial"/>
          <w:b/>
          <w:bCs/>
        </w:rPr>
        <w:t>BM Unit</w:t>
      </w:r>
      <w:r w:rsidRPr="00327873">
        <w:rPr>
          <w:rFonts w:ascii="Arial" w:hAnsi="Arial"/>
        </w:rPr>
        <w:t xml:space="preserve"> the value of </w:t>
      </w:r>
      <w:proofErr w:type="spellStart"/>
      <w:r w:rsidRPr="00327873">
        <w:rPr>
          <w:rFonts w:ascii="Arial" w:hAnsi="Arial"/>
        </w:rPr>
        <w:t>QC</w:t>
      </w:r>
      <w:r w:rsidRPr="00327873">
        <w:rPr>
          <w:rFonts w:ascii="Arial" w:hAnsi="Arial"/>
          <w:vertAlign w:val="subscript"/>
        </w:rPr>
        <w:t>lead</w:t>
      </w:r>
      <w:proofErr w:type="spellEnd"/>
      <w:r w:rsidRPr="00327873">
        <w:rPr>
          <w:rFonts w:ascii="Arial" w:hAnsi="Arial"/>
        </w:rPr>
        <w:t xml:space="preserve"> and </w:t>
      </w:r>
      <w:proofErr w:type="spellStart"/>
      <w:r w:rsidRPr="00327873">
        <w:rPr>
          <w:rFonts w:ascii="Arial" w:hAnsi="Arial"/>
        </w:rPr>
        <w:t>QC</w:t>
      </w:r>
      <w:r w:rsidRPr="00327873">
        <w:rPr>
          <w:rFonts w:ascii="Arial" w:hAnsi="Arial"/>
          <w:vertAlign w:val="subscript"/>
        </w:rPr>
        <w:t>lag</w:t>
      </w:r>
      <w:proofErr w:type="spellEnd"/>
      <w:r w:rsidRPr="00327873">
        <w:rPr>
          <w:rFonts w:ascii="Arial" w:hAnsi="Arial"/>
        </w:rPr>
        <w:t xml:space="preserve"> referred to in Section 2 of Appendix 3 to the </w:t>
      </w:r>
      <w:r w:rsidRPr="00327873">
        <w:rPr>
          <w:rFonts w:ascii="Arial" w:hAnsi="Arial"/>
          <w:b/>
          <w:bCs/>
        </w:rPr>
        <w:t>CUSC Schedule</w:t>
      </w:r>
      <w:r w:rsidRPr="00327873">
        <w:rPr>
          <w:rFonts w:ascii="Arial" w:hAnsi="Arial"/>
        </w:rPr>
        <w:t xml:space="preserve"> representing the </w:t>
      </w:r>
      <w:r w:rsidRPr="00327873">
        <w:rPr>
          <w:rFonts w:ascii="Arial" w:hAnsi="Arial"/>
          <w:b/>
          <w:bCs/>
        </w:rPr>
        <w:t>Reactive Power</w:t>
      </w:r>
      <w:r w:rsidRPr="00327873">
        <w:rPr>
          <w:rFonts w:ascii="Arial" w:hAnsi="Arial"/>
        </w:rPr>
        <w:t xml:space="preserve"> capability of the </w:t>
      </w:r>
      <w:r w:rsidRPr="00327873">
        <w:rPr>
          <w:rFonts w:ascii="Arial" w:hAnsi="Arial"/>
          <w:b/>
          <w:bCs/>
        </w:rPr>
        <w:t>BM Unit</w:t>
      </w:r>
      <w:r w:rsidRPr="00327873">
        <w:rPr>
          <w:rFonts w:ascii="Arial" w:hAnsi="Arial"/>
        </w:rPr>
        <w:t xml:space="preserve"> at </w:t>
      </w:r>
      <w:r w:rsidRPr="00327873">
        <w:rPr>
          <w:rFonts w:ascii="Arial" w:hAnsi="Arial"/>
          <w:b/>
          <w:bCs/>
        </w:rPr>
        <w:t>Rated MW</w:t>
      </w:r>
      <w:r w:rsidRPr="00327873">
        <w:rPr>
          <w:rFonts w:ascii="Arial" w:hAnsi="Arial"/>
        </w:rPr>
        <w:t xml:space="preserve"> shown at the </w:t>
      </w:r>
      <w:r w:rsidRPr="00327873">
        <w:rPr>
          <w:rFonts w:ascii="Arial" w:hAnsi="Arial"/>
          <w:b/>
          <w:bCs/>
        </w:rPr>
        <w:t>Commercial Boundary</w:t>
      </w:r>
      <w:r w:rsidRPr="00327873">
        <w:rPr>
          <w:rFonts w:ascii="Arial" w:hAnsi="Arial"/>
        </w:rPr>
        <w:t xml:space="preserve"> (where applicable, derived by the summation of the </w:t>
      </w:r>
      <w:r w:rsidRPr="00327873">
        <w:rPr>
          <w:rFonts w:ascii="Arial" w:hAnsi="Arial"/>
          <w:b/>
          <w:bCs/>
        </w:rPr>
        <w:t>Reactive Power</w:t>
      </w:r>
      <w:r w:rsidRPr="00327873">
        <w:rPr>
          <w:rFonts w:ascii="Arial" w:hAnsi="Arial"/>
        </w:rPr>
        <w:t xml:space="preserve"> capability of each relevant </w:t>
      </w:r>
      <w:r w:rsidRPr="00327873">
        <w:rPr>
          <w:rFonts w:ascii="Arial" w:hAnsi="Arial"/>
          <w:b/>
          <w:bCs/>
        </w:rPr>
        <w:t>Power Park Unit</w:t>
      </w:r>
      <w:r w:rsidRPr="00327873">
        <w:rPr>
          <w:rFonts w:ascii="Arial" w:hAnsi="Arial"/>
        </w:rPr>
        <w:t xml:space="preserve"> at </w:t>
      </w:r>
      <w:r w:rsidRPr="00327873">
        <w:rPr>
          <w:rFonts w:ascii="Arial" w:hAnsi="Arial"/>
          <w:b/>
          <w:bCs/>
        </w:rPr>
        <w:t>Rated MW</w:t>
      </w:r>
      <w:r w:rsidRPr="00327873">
        <w:rPr>
          <w:rFonts w:ascii="Arial" w:hAnsi="Arial"/>
        </w:rPr>
        <w:t xml:space="preserve"> extracted from summary Table C and by application either of the formulae set out in Appendix 8, Part 3 to the </w:t>
      </w:r>
      <w:r w:rsidRPr="00327873">
        <w:rPr>
          <w:rFonts w:ascii="Arial" w:hAnsi="Arial"/>
          <w:b/>
          <w:bCs/>
        </w:rPr>
        <w:t xml:space="preserve">CUSC Schedule </w:t>
      </w:r>
      <w:r w:rsidRPr="00327873">
        <w:rPr>
          <w:rFonts w:ascii="Arial" w:hAnsi="Arial"/>
        </w:rPr>
        <w:t xml:space="preserve">or such other methodology as </w:t>
      </w:r>
      <w:r w:rsidRPr="00327873">
        <w:rPr>
          <w:rFonts w:ascii="Arial" w:hAnsi="Arial"/>
          <w:b/>
          <w:bCs/>
        </w:rPr>
        <w:t>The Company</w:t>
      </w:r>
      <w:r w:rsidRPr="00327873">
        <w:rPr>
          <w:rFonts w:ascii="Arial" w:hAnsi="Arial"/>
        </w:rPr>
        <w:t xml:space="preserve"> and the </w:t>
      </w:r>
      <w:r w:rsidRPr="00327873">
        <w:rPr>
          <w:rFonts w:ascii="Arial" w:hAnsi="Arial"/>
          <w:b/>
          <w:bCs/>
        </w:rPr>
        <w:t>User</w:t>
      </w:r>
      <w:r w:rsidRPr="00327873">
        <w:rPr>
          <w:rFonts w:ascii="Arial" w:hAnsi="Arial"/>
        </w:rPr>
        <w:t xml:space="preserve"> may agree in writing.]</w:t>
      </w:r>
      <w:bookmarkEnd w:id="7"/>
    </w:p>
    <w:p w14:paraId="13CCDCA2"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18"/>
        <w:jc w:val="both"/>
        <w:rPr>
          <w:rFonts w:ascii="Arial" w:hAnsi="Arial"/>
        </w:rPr>
      </w:pPr>
    </w:p>
    <w:p w14:paraId="3538E415"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rPr>
      </w:pPr>
    </w:p>
    <w:p w14:paraId="6292BA11" w14:textId="77777777" w:rsidR="009E10A9" w:rsidRDefault="009E10A9">
      <w:pPr>
        <w:tabs>
          <w:tab w:val="left" w:pos="-1440"/>
          <w:tab w:val="left" w:pos="-720"/>
          <w:tab w:val="left" w:pos="0"/>
          <w:tab w:val="left" w:pos="851"/>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b/>
        </w:rPr>
      </w:pPr>
      <w:r>
        <w:rPr>
          <w:rFonts w:ascii="Arial" w:hAnsi="Arial"/>
          <w:b/>
        </w:rPr>
        <w:t>3.4</w:t>
      </w:r>
      <w:r>
        <w:rPr>
          <w:rFonts w:ascii="Arial" w:hAnsi="Arial"/>
          <w:b/>
        </w:rPr>
        <w:tab/>
        <w:t>Payments to User</w:t>
      </w:r>
    </w:p>
    <w:p w14:paraId="31F9001C"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18" w:hanging="709"/>
        <w:jc w:val="both"/>
        <w:rPr>
          <w:rFonts w:ascii="Arial" w:hAnsi="Arial"/>
        </w:rPr>
      </w:pPr>
    </w:p>
    <w:p w14:paraId="3885F529" w14:textId="77777777" w:rsidR="009E10A9" w:rsidRDefault="009E10A9">
      <w:pPr>
        <w:tabs>
          <w:tab w:val="left" w:pos="-1440"/>
          <w:tab w:val="left" w:pos="-720"/>
          <w:tab w:val="left" w:pos="0"/>
          <w:tab w:val="left" w:pos="72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701" w:hanging="850"/>
        <w:jc w:val="both"/>
        <w:rPr>
          <w:rFonts w:ascii="Arial" w:hAnsi="Arial"/>
        </w:rPr>
      </w:pPr>
      <w:r>
        <w:rPr>
          <w:rFonts w:ascii="Arial" w:hAnsi="Arial"/>
        </w:rPr>
        <w:t>3.4.1</w:t>
      </w:r>
      <w:r>
        <w:rPr>
          <w:rFonts w:ascii="Arial" w:hAnsi="Arial"/>
        </w:rPr>
        <w:tab/>
        <w:t xml:space="preserve">In respect of each </w:t>
      </w:r>
      <w:r>
        <w:rPr>
          <w:rFonts w:ascii="Arial" w:hAnsi="Arial"/>
          <w:b/>
        </w:rPr>
        <w:t>BM Unit</w:t>
      </w:r>
      <w:r>
        <w:rPr>
          <w:rFonts w:ascii="Arial" w:hAnsi="Arial"/>
        </w:rPr>
        <w:t xml:space="preserve">, and in consideration of the </w:t>
      </w:r>
      <w:r>
        <w:rPr>
          <w:rFonts w:ascii="Arial" w:hAnsi="Arial"/>
          <w:b/>
        </w:rPr>
        <w:t>User</w:t>
      </w:r>
      <w:r>
        <w:rPr>
          <w:rFonts w:ascii="Arial" w:hAnsi="Arial"/>
        </w:rPr>
        <w:t xml:space="preserve"> providing the </w:t>
      </w:r>
      <w:r>
        <w:rPr>
          <w:rFonts w:ascii="Arial" w:hAnsi="Arial"/>
          <w:b/>
        </w:rPr>
        <w:t>Obligatory Reactive Power Service</w:t>
      </w:r>
      <w:r>
        <w:rPr>
          <w:rFonts w:ascii="Arial" w:hAnsi="Arial"/>
        </w:rPr>
        <w:t xml:space="preserve"> from that </w:t>
      </w:r>
      <w:r>
        <w:rPr>
          <w:rFonts w:ascii="Arial" w:hAnsi="Arial"/>
          <w:b/>
        </w:rPr>
        <w:t>BM Unit</w:t>
      </w:r>
      <w:r>
        <w:rPr>
          <w:rFonts w:ascii="Arial" w:hAnsi="Arial"/>
        </w:rPr>
        <w:t xml:space="preserve">, </w:t>
      </w:r>
      <w:r>
        <w:rPr>
          <w:rFonts w:ascii="Arial" w:hAnsi="Arial" w:cs="Arial"/>
          <w:b/>
          <w:bCs/>
        </w:rPr>
        <w:t>The Company</w:t>
      </w:r>
      <w:r>
        <w:rPr>
          <w:rFonts w:ascii="Arial" w:hAnsi="Arial"/>
        </w:rPr>
        <w:t xml:space="preserve"> shall pay to the </w:t>
      </w:r>
      <w:r>
        <w:rPr>
          <w:rFonts w:ascii="Arial" w:hAnsi="Arial"/>
          <w:b/>
        </w:rPr>
        <w:t>User</w:t>
      </w:r>
      <w:r>
        <w:rPr>
          <w:rFonts w:ascii="Arial" w:hAnsi="Arial"/>
        </w:rPr>
        <w:t xml:space="preserve"> in respect of each calendar month in accordance with Paragraph 4.3 of the </w:t>
      </w:r>
      <w:r>
        <w:rPr>
          <w:rFonts w:ascii="Arial" w:hAnsi="Arial"/>
          <w:b/>
        </w:rPr>
        <w:t xml:space="preserve">CUSC </w:t>
      </w:r>
      <w:r>
        <w:rPr>
          <w:rFonts w:ascii="Arial" w:hAnsi="Arial"/>
        </w:rPr>
        <w:t xml:space="preserve">the aggregate total payments calculated in accordance with Appendix 1 to the </w:t>
      </w:r>
      <w:r>
        <w:rPr>
          <w:rFonts w:ascii="Arial" w:hAnsi="Arial"/>
          <w:b/>
        </w:rPr>
        <w:t>CUSC Schedule</w:t>
      </w:r>
      <w:r>
        <w:rPr>
          <w:rFonts w:ascii="Arial" w:hAnsi="Arial"/>
        </w:rPr>
        <w:t xml:space="preserve"> and referred to therein as "PT".</w:t>
      </w:r>
    </w:p>
    <w:p w14:paraId="061AE836" w14:textId="77777777" w:rsidR="009E10A9" w:rsidRDefault="009E10A9">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hanging="11"/>
        <w:jc w:val="both"/>
        <w:rPr>
          <w:rFonts w:ascii="Arial" w:hAnsi="Arial"/>
        </w:rPr>
      </w:pPr>
    </w:p>
    <w:p w14:paraId="514B0994" w14:textId="77777777" w:rsidR="009E10A9" w:rsidRDefault="009E10A9">
      <w:pPr>
        <w:tabs>
          <w:tab w:val="left" w:pos="-1440"/>
          <w:tab w:val="left" w:pos="-720"/>
          <w:tab w:val="left" w:pos="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701" w:hanging="850"/>
        <w:jc w:val="both"/>
        <w:rPr>
          <w:rFonts w:ascii="Arial" w:hAnsi="Arial"/>
        </w:rPr>
      </w:pPr>
      <w:r>
        <w:rPr>
          <w:rFonts w:ascii="Arial" w:hAnsi="Arial"/>
        </w:rPr>
        <w:t>3.4.2</w:t>
      </w:r>
      <w:r>
        <w:rPr>
          <w:rFonts w:ascii="Arial" w:hAnsi="Arial"/>
        </w:rPr>
        <w:tab/>
        <w:t>For the purposes of Sub-Clause 3.4.1:-</w:t>
      </w:r>
    </w:p>
    <w:p w14:paraId="46BB41D1" w14:textId="77777777" w:rsidR="009E10A9" w:rsidRDefault="009E10A9">
      <w:pPr>
        <w:tabs>
          <w:tab w:val="left" w:pos="-1440"/>
          <w:tab w:val="left" w:pos="-720"/>
          <w:tab w:val="left" w:pos="0"/>
          <w:tab w:val="left" w:pos="720"/>
          <w:tab w:val="left" w:pos="1134"/>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985" w:hanging="567"/>
        <w:jc w:val="both"/>
        <w:rPr>
          <w:rFonts w:ascii="Arial" w:hAnsi="Arial"/>
        </w:rPr>
      </w:pPr>
    </w:p>
    <w:p w14:paraId="18D8BA9B" w14:textId="77777777" w:rsidR="009E10A9" w:rsidRDefault="009E10A9">
      <w:pPr>
        <w:tabs>
          <w:tab w:val="left" w:pos="-1440"/>
          <w:tab w:val="left" w:pos="-720"/>
          <w:tab w:val="left" w:pos="0"/>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268" w:hanging="567"/>
        <w:jc w:val="both"/>
        <w:rPr>
          <w:rFonts w:ascii="Arial" w:hAnsi="Arial"/>
        </w:rPr>
      </w:pPr>
      <w:r>
        <w:rPr>
          <w:rFonts w:ascii="Arial" w:hAnsi="Arial"/>
        </w:rPr>
        <w:t>(a)</w:t>
      </w:r>
      <w:r>
        <w:rPr>
          <w:rFonts w:ascii="Arial" w:hAnsi="Arial"/>
        </w:rPr>
        <w:tab/>
        <w:t xml:space="preserve">the </w:t>
      </w:r>
      <w:r>
        <w:rPr>
          <w:rFonts w:ascii="Arial" w:hAnsi="Arial"/>
          <w:b/>
        </w:rPr>
        <w:t>Relevant Zone</w:t>
      </w:r>
      <w:r>
        <w:rPr>
          <w:rFonts w:ascii="Arial" w:hAnsi="Arial"/>
        </w:rPr>
        <w:t xml:space="preserve"> in which the </w:t>
      </w:r>
      <w:r>
        <w:rPr>
          <w:rFonts w:ascii="Arial" w:hAnsi="Arial"/>
          <w:b/>
        </w:rPr>
        <w:t>BM Units</w:t>
      </w:r>
      <w:r>
        <w:rPr>
          <w:rFonts w:ascii="Arial" w:hAnsi="Arial"/>
        </w:rPr>
        <w:t xml:space="preserve"> are situated is specified in Appendix 1, Section A, Part </w:t>
      </w:r>
      <w:proofErr w:type="gramStart"/>
      <w:r>
        <w:rPr>
          <w:rFonts w:ascii="Arial" w:hAnsi="Arial"/>
        </w:rPr>
        <w:t>I;</w:t>
      </w:r>
      <w:proofErr w:type="gramEnd"/>
    </w:p>
    <w:p w14:paraId="4D7B9151" w14:textId="77777777" w:rsidR="009E10A9" w:rsidRDefault="009E10A9">
      <w:pPr>
        <w:tabs>
          <w:tab w:val="left" w:pos="-1440"/>
          <w:tab w:val="left" w:pos="-720"/>
          <w:tab w:val="left" w:pos="0"/>
          <w:tab w:val="left" w:pos="720"/>
          <w:tab w:val="left" w:pos="1134"/>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985" w:hanging="567"/>
        <w:jc w:val="both"/>
        <w:rPr>
          <w:rFonts w:ascii="Arial" w:hAnsi="Arial"/>
        </w:rPr>
      </w:pPr>
    </w:p>
    <w:p w14:paraId="1882B56F" w14:textId="77777777" w:rsidR="009E10A9" w:rsidRDefault="009E10A9">
      <w:pPr>
        <w:numPr>
          <w:ilvl w:val="0"/>
          <w:numId w:val="2"/>
        </w:numPr>
        <w:tabs>
          <w:tab w:val="left" w:pos="-1440"/>
          <w:tab w:val="left" w:pos="-720"/>
          <w:tab w:val="left" w:pos="0"/>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268" w:hanging="567"/>
        <w:jc w:val="both"/>
        <w:rPr>
          <w:rFonts w:ascii="Arial" w:hAnsi="Arial"/>
        </w:rPr>
      </w:pPr>
      <w:r>
        <w:rPr>
          <w:rFonts w:ascii="Arial" w:hAnsi="Arial"/>
        </w:rPr>
        <w:t xml:space="preserve">without prejudice to Paragraph 4.1.2.2 of the </w:t>
      </w:r>
      <w:r>
        <w:rPr>
          <w:rFonts w:ascii="Arial" w:hAnsi="Arial"/>
          <w:b/>
        </w:rPr>
        <w:t>CUSC</w:t>
      </w:r>
      <w:r>
        <w:rPr>
          <w:rFonts w:ascii="Arial" w:hAnsi="Arial"/>
        </w:rPr>
        <w:t xml:space="preserve">, </w:t>
      </w:r>
      <w:r>
        <w:rPr>
          <w:rFonts w:ascii="Arial" w:hAnsi="Arial" w:cs="Arial"/>
          <w:b/>
          <w:bCs/>
        </w:rPr>
        <w:t>The Company</w:t>
      </w:r>
      <w:r>
        <w:rPr>
          <w:rFonts w:ascii="Arial" w:hAnsi="Arial"/>
        </w:rPr>
        <w:t xml:space="preserve"> shall use the meters and aggregation principles specified and/or referred to in Appendix 1, Section A, Part II to ascertain the amount of </w:t>
      </w:r>
      <w:r>
        <w:rPr>
          <w:rFonts w:ascii="Arial" w:hAnsi="Arial"/>
          <w:b/>
        </w:rPr>
        <w:t>Leading</w:t>
      </w:r>
      <w:r>
        <w:rPr>
          <w:rFonts w:ascii="Arial" w:hAnsi="Arial"/>
        </w:rPr>
        <w:t xml:space="preserve"> and </w:t>
      </w:r>
      <w:r>
        <w:rPr>
          <w:rFonts w:ascii="Arial" w:hAnsi="Arial"/>
          <w:b/>
        </w:rPr>
        <w:t>Lagging</w:t>
      </w:r>
      <w:r>
        <w:rPr>
          <w:rFonts w:ascii="Arial" w:hAnsi="Arial"/>
        </w:rPr>
        <w:t xml:space="preserve"> </w:t>
      </w:r>
      <w:proofErr w:type="spellStart"/>
      <w:r>
        <w:rPr>
          <w:rFonts w:ascii="Arial" w:hAnsi="Arial"/>
        </w:rPr>
        <w:t>Mvarh</w:t>
      </w:r>
      <w:proofErr w:type="spellEnd"/>
      <w:r>
        <w:rPr>
          <w:rFonts w:ascii="Arial" w:hAnsi="Arial"/>
        </w:rPr>
        <w:t xml:space="preserve"> produced in each </w:t>
      </w:r>
      <w:r>
        <w:rPr>
          <w:rFonts w:ascii="Arial" w:hAnsi="Arial"/>
          <w:b/>
        </w:rPr>
        <w:t>Settlement Period</w:t>
      </w:r>
      <w:r>
        <w:rPr>
          <w:rFonts w:ascii="Arial" w:hAnsi="Arial"/>
        </w:rPr>
        <w:t xml:space="preserve"> by the </w:t>
      </w:r>
      <w:r>
        <w:rPr>
          <w:rFonts w:ascii="Arial" w:hAnsi="Arial"/>
          <w:b/>
        </w:rPr>
        <w:t>BM Units</w:t>
      </w:r>
      <w:r>
        <w:rPr>
          <w:rFonts w:ascii="Arial" w:hAnsi="Arial"/>
        </w:rPr>
        <w:t xml:space="preserve">, and such amount of </w:t>
      </w:r>
      <w:r>
        <w:rPr>
          <w:rFonts w:ascii="Arial" w:hAnsi="Arial"/>
          <w:b/>
        </w:rPr>
        <w:t>Leading</w:t>
      </w:r>
      <w:r>
        <w:rPr>
          <w:rFonts w:ascii="Arial" w:hAnsi="Arial"/>
        </w:rPr>
        <w:t xml:space="preserve"> or </w:t>
      </w:r>
      <w:r>
        <w:rPr>
          <w:rFonts w:ascii="Arial" w:hAnsi="Arial"/>
          <w:b/>
        </w:rPr>
        <w:t>Lagging</w:t>
      </w:r>
      <w:r>
        <w:rPr>
          <w:rFonts w:ascii="Arial" w:hAnsi="Arial"/>
        </w:rPr>
        <w:t xml:space="preserve"> </w:t>
      </w:r>
      <w:proofErr w:type="spellStart"/>
      <w:r>
        <w:rPr>
          <w:rFonts w:ascii="Arial" w:hAnsi="Arial"/>
        </w:rPr>
        <w:t>Mvarh</w:t>
      </w:r>
      <w:proofErr w:type="spellEnd"/>
      <w:r>
        <w:rPr>
          <w:rFonts w:ascii="Arial" w:hAnsi="Arial"/>
        </w:rPr>
        <w:t xml:space="preserve"> shall constitute the respective values of </w:t>
      </w:r>
      <w:proofErr w:type="spellStart"/>
      <w:r>
        <w:rPr>
          <w:rFonts w:ascii="Arial" w:hAnsi="Arial"/>
        </w:rPr>
        <w:t>U</w:t>
      </w:r>
      <w:r>
        <w:rPr>
          <w:rFonts w:ascii="Arial" w:hAnsi="Arial"/>
          <w:vertAlign w:val="subscript"/>
        </w:rPr>
        <w:t>lead</w:t>
      </w:r>
      <w:proofErr w:type="spellEnd"/>
      <w:r>
        <w:rPr>
          <w:rFonts w:ascii="Arial" w:hAnsi="Arial"/>
        </w:rPr>
        <w:t xml:space="preserve"> and </w:t>
      </w:r>
      <w:proofErr w:type="spellStart"/>
      <w:r>
        <w:rPr>
          <w:rFonts w:ascii="Arial" w:hAnsi="Arial"/>
        </w:rPr>
        <w:t>U</w:t>
      </w:r>
      <w:r>
        <w:rPr>
          <w:rFonts w:ascii="Arial" w:hAnsi="Arial"/>
          <w:vertAlign w:val="subscript"/>
        </w:rPr>
        <w:t>lag</w:t>
      </w:r>
      <w:proofErr w:type="spellEnd"/>
      <w:r>
        <w:rPr>
          <w:rFonts w:ascii="Arial" w:hAnsi="Arial"/>
        </w:rPr>
        <w:t xml:space="preserve"> as referred to in paragraph 1 of Appendix 3 to  the </w:t>
      </w:r>
      <w:r>
        <w:rPr>
          <w:rFonts w:ascii="Arial" w:hAnsi="Arial"/>
          <w:b/>
        </w:rPr>
        <w:t>CUSC Schedule</w:t>
      </w:r>
      <w:r>
        <w:rPr>
          <w:rFonts w:ascii="Arial" w:hAnsi="Arial"/>
        </w:rPr>
        <w:t>; and</w:t>
      </w:r>
    </w:p>
    <w:p w14:paraId="6977111A" w14:textId="77777777" w:rsidR="009E10A9" w:rsidRDefault="009E10A9">
      <w:pPr>
        <w:numPr>
          <w:ilvl w:val="12"/>
          <w:numId w:val="0"/>
        </w:numPr>
        <w:tabs>
          <w:tab w:val="left" w:pos="-1440"/>
          <w:tab w:val="left" w:pos="-720"/>
          <w:tab w:val="left" w:pos="0"/>
          <w:tab w:val="left" w:pos="720"/>
          <w:tab w:val="left" w:pos="1134"/>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63"/>
        <w:jc w:val="both"/>
        <w:rPr>
          <w:rFonts w:ascii="Arial" w:hAnsi="Arial"/>
        </w:rPr>
      </w:pPr>
    </w:p>
    <w:p w14:paraId="17D811FA" w14:textId="77777777" w:rsidR="009E10A9" w:rsidRDefault="009E10A9">
      <w:pPr>
        <w:numPr>
          <w:ilvl w:val="0"/>
          <w:numId w:val="2"/>
        </w:numPr>
        <w:tabs>
          <w:tab w:val="left" w:pos="-1440"/>
          <w:tab w:val="left" w:pos="-720"/>
          <w:tab w:val="left" w:pos="0"/>
          <w:tab w:val="left" w:pos="720"/>
          <w:tab w:val="left" w:pos="4536"/>
          <w:tab w:val="left" w:pos="5040"/>
          <w:tab w:val="left" w:pos="5760"/>
          <w:tab w:val="left" w:pos="6480"/>
          <w:tab w:val="left" w:pos="7200"/>
          <w:tab w:val="left" w:pos="7920"/>
          <w:tab w:val="left" w:pos="8640"/>
          <w:tab w:val="left" w:pos="9360"/>
          <w:tab w:val="left" w:pos="10080"/>
          <w:tab w:val="left" w:pos="10800"/>
          <w:tab w:val="left" w:pos="11520"/>
        </w:tabs>
        <w:ind w:left="2268" w:hanging="567"/>
        <w:jc w:val="both"/>
        <w:rPr>
          <w:rFonts w:ascii="Arial" w:hAnsi="Arial"/>
        </w:rPr>
      </w:pPr>
      <w:r>
        <w:rPr>
          <w:rFonts w:ascii="Arial" w:hAnsi="Arial"/>
        </w:rPr>
        <w:t xml:space="preserve">the </w:t>
      </w:r>
      <w:r>
        <w:rPr>
          <w:rFonts w:ascii="Arial" w:hAnsi="Arial"/>
          <w:b/>
        </w:rPr>
        <w:t xml:space="preserve">Parties </w:t>
      </w:r>
      <w:r>
        <w:rPr>
          <w:rFonts w:ascii="Arial" w:hAnsi="Arial"/>
        </w:rPr>
        <w:t xml:space="preserve">acknowledge that all meters and metered data used for the purposes of this Clause 3 shall comply with the provisions of Appendix 4 to the </w:t>
      </w:r>
      <w:r>
        <w:rPr>
          <w:rFonts w:ascii="Arial" w:hAnsi="Arial"/>
          <w:b/>
        </w:rPr>
        <w:t>CUSC Schedule</w:t>
      </w:r>
      <w:r>
        <w:rPr>
          <w:rFonts w:ascii="Arial" w:hAnsi="Arial"/>
        </w:rPr>
        <w:t xml:space="preserve">. </w:t>
      </w:r>
    </w:p>
    <w:p w14:paraId="57365D24" w14:textId="77777777" w:rsidR="009E10A9" w:rsidRDefault="009E10A9">
      <w:pPr>
        <w:tabs>
          <w:tab w:val="left" w:pos="-1440"/>
          <w:tab w:val="left" w:pos="-720"/>
          <w:tab w:val="left" w:pos="0"/>
          <w:tab w:val="left" w:pos="720"/>
          <w:tab w:val="left" w:pos="1418"/>
          <w:tab w:val="left" w:pos="4536"/>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rPr>
      </w:pPr>
    </w:p>
    <w:p w14:paraId="5BA00631" w14:textId="77777777" w:rsidR="009E10A9" w:rsidRDefault="009E10A9">
      <w:pPr>
        <w:tabs>
          <w:tab w:val="left" w:pos="-1440"/>
          <w:tab w:val="left" w:pos="-720"/>
          <w:tab w:val="left" w:pos="0"/>
          <w:tab w:val="left" w:pos="720"/>
          <w:tab w:val="left" w:pos="1418"/>
          <w:tab w:val="left" w:pos="4536"/>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rPr>
      </w:pPr>
    </w:p>
    <w:p w14:paraId="251A7705" w14:textId="77777777" w:rsidR="009E10A9" w:rsidRDefault="009E10A9">
      <w:pPr>
        <w:tabs>
          <w:tab w:val="left" w:pos="851"/>
        </w:tabs>
        <w:rPr>
          <w:rFonts w:ascii="Arial" w:hAnsi="Arial"/>
          <w:b/>
          <w:u w:val="single"/>
        </w:rPr>
      </w:pPr>
      <w:r>
        <w:rPr>
          <w:rFonts w:ascii="Arial" w:hAnsi="Arial"/>
          <w:b/>
        </w:rPr>
        <w:t>4.</w:t>
      </w:r>
      <w:r>
        <w:rPr>
          <w:rFonts w:ascii="Arial" w:hAnsi="Arial"/>
          <w:b/>
        </w:rPr>
        <w:tab/>
        <w:t>FREQUENCY RESPONSE</w:t>
      </w:r>
    </w:p>
    <w:p w14:paraId="0354BFE8" w14:textId="77777777" w:rsidR="009E10A9" w:rsidRDefault="009E10A9">
      <w:pPr>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rPr>
      </w:pPr>
    </w:p>
    <w:p w14:paraId="6552C686" w14:textId="77777777" w:rsidR="009E10A9" w:rsidRDefault="009E10A9">
      <w:pPr>
        <w:tabs>
          <w:tab w:val="left" w:pos="-1440"/>
          <w:tab w:val="left" w:pos="-720"/>
          <w:tab w:val="left" w:pos="0"/>
          <w:tab w:val="left" w:pos="851"/>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rPr>
      </w:pPr>
      <w:r>
        <w:rPr>
          <w:rFonts w:ascii="Arial" w:hAnsi="Arial"/>
          <w:b/>
        </w:rPr>
        <w:t>4.1</w:t>
      </w:r>
      <w:r>
        <w:rPr>
          <w:rFonts w:ascii="Arial" w:hAnsi="Arial"/>
          <w:b/>
        </w:rPr>
        <w:tab/>
        <w:t>Paragraph 4.1.3 of CUSC</w:t>
      </w:r>
    </w:p>
    <w:p w14:paraId="3396F912" w14:textId="77777777" w:rsidR="009E10A9" w:rsidRDefault="009E10A9">
      <w:pPr>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i/>
        </w:rPr>
      </w:pPr>
    </w:p>
    <w:p w14:paraId="41DDF1B8" w14:textId="77777777" w:rsidR="009E10A9" w:rsidRDefault="009E10A9">
      <w:pPr>
        <w:tabs>
          <w:tab w:val="left" w:pos="-1440"/>
          <w:tab w:val="left" w:pos="-720"/>
          <w:tab w:val="left" w:pos="0"/>
          <w:tab w:val="left" w:pos="851"/>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jc w:val="both"/>
        <w:rPr>
          <w:rFonts w:ascii="Arial" w:hAnsi="Arial"/>
        </w:rPr>
      </w:pPr>
      <w:r>
        <w:rPr>
          <w:rFonts w:ascii="Arial" w:hAnsi="Arial"/>
        </w:rPr>
        <w:t xml:space="preserve">The provisions of this Clause 4 give effect to the provisions of Paragraph 4.1.3 of the </w:t>
      </w:r>
      <w:r>
        <w:rPr>
          <w:rFonts w:ascii="Arial" w:hAnsi="Arial"/>
          <w:b/>
        </w:rPr>
        <w:t>CUSC</w:t>
      </w:r>
      <w:r>
        <w:rPr>
          <w:rFonts w:ascii="Arial" w:hAnsi="Arial"/>
        </w:rPr>
        <w:t xml:space="preserve"> in respect of the provision by the </w:t>
      </w:r>
      <w:r>
        <w:rPr>
          <w:rFonts w:ascii="Arial" w:hAnsi="Arial"/>
          <w:b/>
        </w:rPr>
        <w:t>User</w:t>
      </w:r>
      <w:r>
        <w:rPr>
          <w:rFonts w:ascii="Arial" w:hAnsi="Arial"/>
        </w:rPr>
        <w:t xml:space="preserve"> from the </w:t>
      </w:r>
      <w:r>
        <w:rPr>
          <w:rFonts w:ascii="Arial" w:hAnsi="Arial"/>
          <w:b/>
        </w:rPr>
        <w:t>BM Units</w:t>
      </w:r>
      <w:r>
        <w:rPr>
          <w:rFonts w:ascii="Arial" w:hAnsi="Arial"/>
        </w:rPr>
        <w:t xml:space="preserve"> of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and the payments to be made by </w:t>
      </w:r>
      <w:r>
        <w:rPr>
          <w:rFonts w:ascii="Arial" w:hAnsi="Arial" w:cs="Arial"/>
          <w:b/>
          <w:bCs/>
        </w:rPr>
        <w:t>The Company</w:t>
      </w:r>
      <w:r>
        <w:rPr>
          <w:rFonts w:ascii="Arial" w:hAnsi="Arial"/>
          <w:b/>
        </w:rPr>
        <w:t xml:space="preserve"> </w:t>
      </w:r>
      <w:r>
        <w:rPr>
          <w:rFonts w:ascii="Arial" w:hAnsi="Arial"/>
        </w:rPr>
        <w:t xml:space="preserve">to the </w:t>
      </w:r>
      <w:r>
        <w:rPr>
          <w:rFonts w:ascii="Arial" w:hAnsi="Arial"/>
          <w:b/>
        </w:rPr>
        <w:t>User</w:t>
      </w:r>
      <w:r>
        <w:rPr>
          <w:rFonts w:ascii="Arial" w:hAnsi="Arial"/>
        </w:rPr>
        <w:t xml:space="preserve"> in respect thereof.</w:t>
      </w:r>
    </w:p>
    <w:p w14:paraId="7A8EF2F0" w14:textId="77777777" w:rsidR="009E10A9" w:rsidRDefault="009E10A9">
      <w:pPr>
        <w:pStyle w:val="6DocFBanking"/>
        <w:widowControl/>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590ACBE2" w14:textId="77777777" w:rsidR="009E10A9" w:rsidRDefault="009E10A9">
      <w:pPr>
        <w:pStyle w:val="6DocFBanking"/>
        <w:widowControl/>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0E3C901F" w14:textId="77777777" w:rsidR="009E10A9" w:rsidRDefault="009E10A9">
      <w:pPr>
        <w:tabs>
          <w:tab w:val="left" w:pos="-1440"/>
          <w:tab w:val="left" w:pos="-720"/>
          <w:tab w:val="left" w:pos="0"/>
          <w:tab w:val="left" w:pos="851"/>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rPr>
      </w:pPr>
      <w:r>
        <w:rPr>
          <w:rFonts w:ascii="Arial" w:hAnsi="Arial"/>
          <w:b/>
        </w:rPr>
        <w:t>4.2</w:t>
      </w:r>
      <w:r>
        <w:rPr>
          <w:rFonts w:ascii="Arial" w:hAnsi="Arial"/>
          <w:b/>
        </w:rPr>
        <w:tab/>
        <w:t>Term</w:t>
      </w:r>
    </w:p>
    <w:p w14:paraId="4471A1C5" w14:textId="77777777" w:rsidR="009E10A9" w:rsidRDefault="009E10A9">
      <w:pPr>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jc w:val="both"/>
        <w:rPr>
          <w:rFonts w:ascii="Arial" w:hAnsi="Arial"/>
        </w:rPr>
      </w:pPr>
    </w:p>
    <w:p w14:paraId="5657D85C" w14:textId="77777777" w:rsidR="009E10A9" w:rsidRDefault="009E10A9">
      <w:pPr>
        <w:tabs>
          <w:tab w:val="left" w:pos="-1440"/>
          <w:tab w:val="left" w:pos="-720"/>
          <w:tab w:val="left" w:pos="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701" w:hanging="850"/>
        <w:jc w:val="both"/>
        <w:rPr>
          <w:rFonts w:ascii="Arial" w:hAnsi="Arial"/>
        </w:rPr>
      </w:pPr>
      <w:r>
        <w:rPr>
          <w:rFonts w:ascii="Arial" w:hAnsi="Arial"/>
        </w:rPr>
        <w:t>4.2.1</w:t>
      </w:r>
      <w:r>
        <w:rPr>
          <w:rFonts w:ascii="Arial" w:hAnsi="Arial"/>
        </w:rPr>
        <w:tab/>
        <w:t xml:space="preserve">The provisions of this Clause 4 shall be deemed to have applied in relation to each </w:t>
      </w:r>
      <w:r>
        <w:rPr>
          <w:rFonts w:ascii="Arial" w:hAnsi="Arial"/>
          <w:b/>
        </w:rPr>
        <w:t>BM Unit</w:t>
      </w:r>
      <w:r>
        <w:rPr>
          <w:rFonts w:ascii="Arial" w:hAnsi="Arial"/>
        </w:rPr>
        <w:t xml:space="preserve"> with effect from 00.00 hours on the [date hereof] [</w:t>
      </w:r>
      <w:r>
        <w:rPr>
          <w:rFonts w:ascii="Arial" w:hAnsi="Arial"/>
          <w:b/>
        </w:rPr>
        <w:t>Commencement Date</w:t>
      </w:r>
      <w:r>
        <w:rPr>
          <w:rFonts w:ascii="Arial" w:hAnsi="Arial"/>
        </w:rPr>
        <w:t xml:space="preserve">] and shall continue thereafter unless and until this </w:t>
      </w:r>
      <w:r>
        <w:rPr>
          <w:rFonts w:ascii="Arial" w:hAnsi="Arial"/>
          <w:b/>
        </w:rPr>
        <w:t>Mandatory Services Agreement</w:t>
      </w:r>
      <w:r>
        <w:rPr>
          <w:rFonts w:ascii="Arial" w:hAnsi="Arial"/>
        </w:rPr>
        <w:t xml:space="preserve"> is terminated.  For the avoidance of doubt, in the event this </w:t>
      </w:r>
      <w:r>
        <w:rPr>
          <w:rFonts w:ascii="Arial" w:hAnsi="Arial"/>
          <w:b/>
        </w:rPr>
        <w:t>Mandatory Services Agreement</w:t>
      </w:r>
      <w:r>
        <w:rPr>
          <w:rFonts w:ascii="Arial" w:hAnsi="Arial"/>
        </w:rPr>
        <w:t xml:space="preserve"> is terminated in relation to any individual </w:t>
      </w:r>
      <w:r>
        <w:rPr>
          <w:rFonts w:ascii="Arial" w:hAnsi="Arial"/>
          <w:b/>
        </w:rPr>
        <w:t>BM Unit</w:t>
      </w:r>
      <w:r>
        <w:rPr>
          <w:rFonts w:ascii="Arial" w:hAnsi="Arial"/>
        </w:rPr>
        <w:t xml:space="preserve">, the provisions of this Clause 4 shall terminate in relation to that </w:t>
      </w:r>
      <w:r>
        <w:rPr>
          <w:rFonts w:ascii="Arial" w:hAnsi="Arial"/>
          <w:b/>
        </w:rPr>
        <w:t>BM Unit</w:t>
      </w:r>
      <w:r>
        <w:rPr>
          <w:rFonts w:ascii="Arial" w:hAnsi="Arial"/>
        </w:rPr>
        <w:t xml:space="preserve"> only.</w:t>
      </w:r>
    </w:p>
    <w:p w14:paraId="03141A71" w14:textId="77777777" w:rsidR="009E10A9" w:rsidRDefault="009E10A9">
      <w:pPr>
        <w:pStyle w:val="6DocFBanking"/>
        <w:widowControl/>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35470C6F" w14:textId="77777777" w:rsidR="009E10A9" w:rsidRDefault="009E10A9">
      <w:pPr>
        <w:tabs>
          <w:tab w:val="left" w:pos="-1440"/>
          <w:tab w:val="left" w:pos="-720"/>
          <w:tab w:val="left" w:pos="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701" w:hanging="850"/>
        <w:jc w:val="both"/>
        <w:rPr>
          <w:rFonts w:ascii="Arial" w:hAnsi="Arial"/>
        </w:rPr>
      </w:pPr>
      <w:r>
        <w:rPr>
          <w:rFonts w:ascii="Arial" w:hAnsi="Arial"/>
        </w:rPr>
        <w:t>4.2.2</w:t>
      </w:r>
      <w:r>
        <w:rPr>
          <w:rFonts w:ascii="Arial" w:hAnsi="Arial"/>
        </w:rPr>
        <w:tab/>
        <w:t xml:space="preserve">Termination of this Clause 4 shall not affect the rights and obligations of </w:t>
      </w:r>
      <w:r>
        <w:rPr>
          <w:rFonts w:ascii="Arial" w:hAnsi="Arial" w:cs="Arial"/>
          <w:b/>
          <w:bCs/>
        </w:rPr>
        <w:t>The Company</w:t>
      </w:r>
      <w:r>
        <w:rPr>
          <w:rFonts w:ascii="Arial" w:hAnsi="Arial"/>
          <w:b/>
        </w:rPr>
        <w:t xml:space="preserve"> </w:t>
      </w:r>
      <w:r>
        <w:rPr>
          <w:rFonts w:ascii="Arial" w:hAnsi="Arial"/>
        </w:rPr>
        <w:t xml:space="preserve">and the </w:t>
      </w:r>
      <w:r>
        <w:rPr>
          <w:rFonts w:ascii="Arial" w:hAnsi="Arial"/>
          <w:b/>
        </w:rPr>
        <w:t>User</w:t>
      </w:r>
      <w:r>
        <w:rPr>
          <w:rFonts w:ascii="Arial" w:hAnsi="Arial"/>
        </w:rPr>
        <w:t xml:space="preserve"> accrued as at the date of termination.</w:t>
      </w:r>
    </w:p>
    <w:p w14:paraId="01B4DEB0" w14:textId="77777777" w:rsidR="009E10A9" w:rsidRDefault="009E10A9">
      <w:pPr>
        <w:tabs>
          <w:tab w:val="left" w:pos="-1440"/>
          <w:tab w:val="left" w:pos="-720"/>
          <w:tab w:val="left" w:pos="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rPr>
      </w:pPr>
    </w:p>
    <w:p w14:paraId="12CFC0AF" w14:textId="77777777" w:rsidR="009E10A9" w:rsidRDefault="009E10A9">
      <w:pPr>
        <w:tabs>
          <w:tab w:val="left" w:pos="-1440"/>
          <w:tab w:val="left" w:pos="-720"/>
          <w:tab w:val="left" w:pos="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rPr>
      </w:pPr>
    </w:p>
    <w:p w14:paraId="471FBCA3" w14:textId="77777777" w:rsidR="009E10A9" w:rsidRDefault="009E10A9">
      <w:pPr>
        <w:tabs>
          <w:tab w:val="left" w:pos="-1440"/>
          <w:tab w:val="left" w:pos="-720"/>
          <w:tab w:val="left" w:pos="0"/>
          <w:tab w:val="left" w:pos="851"/>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rPr>
      </w:pPr>
      <w:r>
        <w:rPr>
          <w:rFonts w:ascii="Arial" w:hAnsi="Arial"/>
          <w:b/>
        </w:rPr>
        <w:t>4.3</w:t>
      </w:r>
      <w:r>
        <w:rPr>
          <w:rFonts w:ascii="Arial" w:hAnsi="Arial"/>
          <w:b/>
        </w:rPr>
        <w:tab/>
        <w:t>Provision of Frequency Response</w:t>
      </w:r>
    </w:p>
    <w:p w14:paraId="27949980" w14:textId="77777777" w:rsidR="009E10A9" w:rsidRDefault="009E10A9">
      <w:pPr>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jc w:val="both"/>
        <w:rPr>
          <w:rFonts w:ascii="Arial" w:hAnsi="Arial"/>
        </w:rPr>
      </w:pPr>
    </w:p>
    <w:p w14:paraId="0AD186A4" w14:textId="77777777" w:rsidR="009E10A9" w:rsidRDefault="009E10A9">
      <w:pPr>
        <w:tabs>
          <w:tab w:val="left" w:pos="-1440"/>
          <w:tab w:val="left" w:pos="-720"/>
          <w:tab w:val="left" w:pos="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701" w:hanging="850"/>
        <w:jc w:val="both"/>
        <w:rPr>
          <w:rFonts w:ascii="Arial" w:hAnsi="Arial"/>
        </w:rPr>
      </w:pPr>
      <w:r>
        <w:rPr>
          <w:rFonts w:ascii="Arial" w:hAnsi="Arial"/>
        </w:rPr>
        <w:t>4.3.1</w:t>
      </w:r>
      <w:r>
        <w:rPr>
          <w:rFonts w:ascii="Arial" w:hAnsi="Arial"/>
        </w:rPr>
        <w:tab/>
        <w:t xml:space="preserve">The </w:t>
      </w:r>
      <w:r>
        <w:rPr>
          <w:rFonts w:ascii="Arial" w:hAnsi="Arial"/>
          <w:b/>
        </w:rPr>
        <w:t>Parties</w:t>
      </w:r>
      <w:r>
        <w:rPr>
          <w:rFonts w:ascii="Arial" w:hAnsi="Arial"/>
        </w:rPr>
        <w:t xml:space="preserve"> agree that:-</w:t>
      </w:r>
    </w:p>
    <w:p w14:paraId="2326EB77" w14:textId="77777777" w:rsidR="009E10A9" w:rsidRDefault="009E10A9">
      <w:pPr>
        <w:tabs>
          <w:tab w:val="left" w:pos="-1440"/>
          <w:tab w:val="left" w:pos="-720"/>
          <w:tab w:val="left" w:pos="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rPr>
      </w:pPr>
    </w:p>
    <w:p w14:paraId="2723FC50"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268" w:hanging="567"/>
        <w:jc w:val="both"/>
        <w:rPr>
          <w:rFonts w:ascii="Arial" w:hAnsi="Arial"/>
        </w:rPr>
      </w:pPr>
      <w:r>
        <w:rPr>
          <w:rFonts w:ascii="Arial" w:hAnsi="Arial"/>
        </w:rPr>
        <w:t>(a)</w:t>
      </w:r>
      <w:r>
        <w:rPr>
          <w:rFonts w:ascii="Arial" w:hAnsi="Arial"/>
        </w:rPr>
        <w:tab/>
        <w:t xml:space="preserve">[subject always to Sub-Clause 4.4,] for the purposes of Paragraph 4.1.3.7 of the </w:t>
      </w:r>
      <w:r>
        <w:rPr>
          <w:rFonts w:ascii="Arial" w:hAnsi="Arial"/>
          <w:b/>
        </w:rPr>
        <w:t>CUSC</w:t>
      </w:r>
      <w:r>
        <w:rPr>
          <w:rFonts w:ascii="Arial" w:hAnsi="Arial"/>
        </w:rPr>
        <w:t xml:space="preserve">, the figures set out in the </w:t>
      </w:r>
      <w:r>
        <w:rPr>
          <w:rFonts w:ascii="Arial" w:hAnsi="Arial"/>
        </w:rPr>
        <w:lastRenderedPageBreak/>
        <w:t xml:space="preserve">response tables in Appendix 1, Section B, Part I represent the amount of </w:t>
      </w:r>
      <w:r>
        <w:rPr>
          <w:rFonts w:ascii="Arial" w:hAnsi="Arial"/>
          <w:b/>
        </w:rPr>
        <w:t>Primary Response</w:t>
      </w:r>
      <w:r>
        <w:rPr>
          <w:rFonts w:ascii="Arial" w:hAnsi="Arial"/>
        </w:rPr>
        <w:t xml:space="preserve">, </w:t>
      </w:r>
      <w:r>
        <w:rPr>
          <w:rFonts w:ascii="Arial" w:hAnsi="Arial"/>
          <w:b/>
        </w:rPr>
        <w:t>Secondary Response</w:t>
      </w:r>
      <w:r>
        <w:rPr>
          <w:rFonts w:ascii="Arial" w:hAnsi="Arial"/>
        </w:rPr>
        <w:t xml:space="preserve"> and </w:t>
      </w:r>
      <w:r>
        <w:rPr>
          <w:rFonts w:ascii="Arial" w:hAnsi="Arial"/>
          <w:b/>
        </w:rPr>
        <w:t xml:space="preserve">High </w:t>
      </w:r>
      <w:proofErr w:type="gramStart"/>
      <w:r>
        <w:rPr>
          <w:rFonts w:ascii="Arial" w:hAnsi="Arial"/>
          <w:b/>
        </w:rPr>
        <w:t>Frequency  Response</w:t>
      </w:r>
      <w:proofErr w:type="gramEnd"/>
      <w:r>
        <w:rPr>
          <w:rFonts w:ascii="Arial" w:hAnsi="Arial"/>
        </w:rPr>
        <w:t xml:space="preserve"> referred to therein;</w:t>
      </w:r>
    </w:p>
    <w:p w14:paraId="2A9358DD" w14:textId="77777777" w:rsidR="009E10A9" w:rsidRDefault="009E10A9">
      <w:pPr>
        <w:tabs>
          <w:tab w:val="left" w:pos="-1440"/>
          <w:tab w:val="left" w:pos="-720"/>
        </w:tabs>
        <w:ind w:left="2268"/>
        <w:jc w:val="both"/>
        <w:rPr>
          <w:rFonts w:ascii="Arial" w:hAnsi="Arial"/>
        </w:rPr>
      </w:pPr>
    </w:p>
    <w:p w14:paraId="71C4DAEB" w14:textId="77777777" w:rsidR="009E10A9" w:rsidRDefault="009E10A9">
      <w:pPr>
        <w:tabs>
          <w:tab w:val="left" w:pos="-1440"/>
          <w:tab w:val="left" w:pos="-720"/>
        </w:tabs>
        <w:ind w:left="2268" w:hanging="558"/>
        <w:jc w:val="both"/>
        <w:rPr>
          <w:rFonts w:ascii="Arial" w:hAnsi="Arial"/>
        </w:rPr>
      </w:pPr>
      <w:r>
        <w:rPr>
          <w:rFonts w:ascii="Arial" w:hAnsi="Arial"/>
        </w:rPr>
        <w:t xml:space="preserve">(b) </w:t>
      </w:r>
      <w:r>
        <w:rPr>
          <w:rFonts w:ascii="Arial" w:hAnsi="Arial"/>
        </w:rPr>
        <w:tab/>
        <w:t xml:space="preserve">[subject always to Sub-Clause 4.4] for the purposes of Paragraph 4.1.3.9 of the </w:t>
      </w:r>
      <w:r>
        <w:rPr>
          <w:rFonts w:ascii="Arial" w:hAnsi="Arial"/>
          <w:b/>
        </w:rPr>
        <w:t>CUSC</w:t>
      </w:r>
      <w:r>
        <w:rPr>
          <w:rFonts w:ascii="Arial" w:hAnsi="Arial"/>
        </w:rPr>
        <w:t xml:space="preserve">, the figures set out in the summary response table in Appendix 1, Section B, Part II represent the capabilities in respect of </w:t>
      </w:r>
      <w:r>
        <w:rPr>
          <w:rFonts w:ascii="Arial" w:hAnsi="Arial"/>
          <w:b/>
        </w:rPr>
        <w:t>Primary Response</w:t>
      </w:r>
      <w:r>
        <w:rPr>
          <w:rFonts w:ascii="Arial" w:hAnsi="Arial"/>
        </w:rPr>
        <w:t xml:space="preserve">, </w:t>
      </w:r>
      <w:r>
        <w:rPr>
          <w:rFonts w:ascii="Arial" w:hAnsi="Arial"/>
          <w:b/>
        </w:rPr>
        <w:t>Secondary Response</w:t>
      </w:r>
      <w:r>
        <w:rPr>
          <w:rFonts w:ascii="Arial" w:hAnsi="Arial"/>
        </w:rPr>
        <w:t xml:space="preserve"> and </w:t>
      </w:r>
      <w:r>
        <w:rPr>
          <w:rFonts w:ascii="Arial" w:hAnsi="Arial"/>
          <w:b/>
        </w:rPr>
        <w:t>High Frequency Response</w:t>
      </w:r>
      <w:r>
        <w:rPr>
          <w:rFonts w:ascii="Arial" w:hAnsi="Arial"/>
        </w:rPr>
        <w:t xml:space="preserve"> at given levels of </w:t>
      </w:r>
      <w:r>
        <w:rPr>
          <w:rFonts w:ascii="Arial" w:hAnsi="Arial"/>
          <w:b/>
        </w:rPr>
        <w:t>De-Load</w:t>
      </w:r>
      <w:r>
        <w:rPr>
          <w:rFonts w:ascii="Arial" w:hAnsi="Arial"/>
        </w:rPr>
        <w:t xml:space="preserve"> referred to </w:t>
      </w:r>
      <w:proofErr w:type="gramStart"/>
      <w:r>
        <w:rPr>
          <w:rFonts w:ascii="Arial" w:hAnsi="Arial"/>
        </w:rPr>
        <w:t>therein;</w:t>
      </w:r>
      <w:proofErr w:type="gramEnd"/>
    </w:p>
    <w:p w14:paraId="280F51E6" w14:textId="77777777" w:rsidR="009E10A9" w:rsidRDefault="009E10A9">
      <w:pPr>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43"/>
        <w:jc w:val="both"/>
        <w:rPr>
          <w:rFonts w:ascii="Arial" w:hAnsi="Arial"/>
        </w:rPr>
      </w:pPr>
    </w:p>
    <w:p w14:paraId="6EC5A703"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268" w:hanging="567"/>
        <w:jc w:val="both"/>
        <w:rPr>
          <w:rFonts w:ascii="Arial" w:hAnsi="Arial"/>
        </w:rPr>
      </w:pPr>
      <w:r>
        <w:rPr>
          <w:rFonts w:ascii="Arial" w:hAnsi="Arial"/>
        </w:rPr>
        <w:t>(c)</w:t>
      </w:r>
      <w:r>
        <w:rPr>
          <w:rFonts w:ascii="Arial" w:hAnsi="Arial"/>
        </w:rPr>
        <w:tab/>
        <w:t xml:space="preserve">for the purposes of Paragraph 4.1.3.4 of the </w:t>
      </w:r>
      <w:r>
        <w:rPr>
          <w:rFonts w:ascii="Arial" w:hAnsi="Arial"/>
          <w:b/>
        </w:rPr>
        <w:t>CUSC</w:t>
      </w:r>
      <w:r>
        <w:rPr>
          <w:rFonts w:ascii="Arial" w:hAnsi="Arial"/>
        </w:rPr>
        <w:t xml:space="preserve">, the table in Appendix 1, Section B, Part III shows the permissible combinations of </w:t>
      </w:r>
      <w:r>
        <w:rPr>
          <w:rFonts w:ascii="Arial" w:hAnsi="Arial"/>
          <w:b/>
        </w:rPr>
        <w:t>Primary Response</w:t>
      </w:r>
      <w:r>
        <w:rPr>
          <w:rFonts w:ascii="Arial" w:hAnsi="Arial"/>
        </w:rPr>
        <w:t xml:space="preserve">, </w:t>
      </w:r>
      <w:r>
        <w:rPr>
          <w:rFonts w:ascii="Arial" w:hAnsi="Arial"/>
          <w:b/>
        </w:rPr>
        <w:t>Secondary Response</w:t>
      </w:r>
      <w:r>
        <w:rPr>
          <w:rFonts w:ascii="Arial" w:hAnsi="Arial"/>
        </w:rPr>
        <w:t xml:space="preserve"> and </w:t>
      </w:r>
      <w:r>
        <w:rPr>
          <w:rFonts w:ascii="Arial" w:hAnsi="Arial"/>
          <w:b/>
        </w:rPr>
        <w:t xml:space="preserve">High Frequency Response </w:t>
      </w:r>
      <w:r>
        <w:rPr>
          <w:rFonts w:ascii="Arial" w:hAnsi="Arial"/>
        </w:rPr>
        <w:t xml:space="preserve">referred to </w:t>
      </w:r>
      <w:proofErr w:type="gramStart"/>
      <w:r>
        <w:rPr>
          <w:rFonts w:ascii="Arial" w:hAnsi="Arial"/>
        </w:rPr>
        <w:t>therein;</w:t>
      </w:r>
      <w:proofErr w:type="gramEnd"/>
      <w:r>
        <w:rPr>
          <w:rFonts w:ascii="Arial" w:hAnsi="Arial"/>
        </w:rPr>
        <w:t xml:space="preserve"> </w:t>
      </w:r>
    </w:p>
    <w:p w14:paraId="2FA522B7"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rPr>
      </w:pPr>
    </w:p>
    <w:p w14:paraId="6D318D6F" w14:textId="77777777" w:rsidR="009E10A9" w:rsidRDefault="009E10A9">
      <w:pPr>
        <w:pStyle w:val="6DocFBanking"/>
        <w:widowControl/>
        <w:tabs>
          <w:tab w:val="left" w:pos="-1440"/>
          <w:tab w:val="left" w:pos="-720"/>
          <w:tab w:val="left" w:pos="0"/>
          <w:tab w:val="left" w:pos="720"/>
          <w:tab w:val="left" w:pos="1710"/>
          <w:tab w:val="left" w:pos="225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250" w:hanging="2250"/>
        <w:rPr>
          <w:rFonts w:ascii="Arial" w:hAnsi="Arial"/>
        </w:rPr>
      </w:pPr>
      <w:r>
        <w:rPr>
          <w:rFonts w:ascii="Arial" w:hAnsi="Arial"/>
        </w:rPr>
        <w:tab/>
      </w:r>
      <w:r>
        <w:rPr>
          <w:rFonts w:ascii="Arial" w:hAnsi="Arial"/>
        </w:rPr>
        <w:tab/>
        <w:t>(d)</w:t>
      </w:r>
      <w:r>
        <w:rPr>
          <w:rFonts w:ascii="Arial" w:hAnsi="Arial"/>
        </w:rPr>
        <w:tab/>
        <w:t xml:space="preserve">for the purposes of Paragraph 4.1.3.9 of the </w:t>
      </w:r>
      <w:r>
        <w:rPr>
          <w:rFonts w:ascii="Arial" w:hAnsi="Arial"/>
          <w:b/>
        </w:rPr>
        <w:t>CUSC</w:t>
      </w:r>
      <w:r>
        <w:rPr>
          <w:rFonts w:ascii="Arial" w:hAnsi="Arial"/>
        </w:rPr>
        <w:t xml:space="preserve">, the figures (if any) set out in the plant configuration table in Appendix 1, Section B, Part II represent the plant configuration adjustment factors referred to therein to be applied where the </w:t>
      </w:r>
      <w:r>
        <w:rPr>
          <w:rFonts w:ascii="Arial" w:hAnsi="Arial"/>
          <w:b/>
        </w:rPr>
        <w:t>BM Unit</w:t>
      </w:r>
      <w:r>
        <w:rPr>
          <w:rFonts w:ascii="Arial" w:hAnsi="Arial"/>
        </w:rPr>
        <w:t xml:space="preserve"> is a </w:t>
      </w:r>
      <w:r>
        <w:rPr>
          <w:rFonts w:ascii="Arial" w:hAnsi="Arial"/>
          <w:b/>
        </w:rPr>
        <w:t xml:space="preserve">CCGT </w:t>
      </w:r>
      <w:proofErr w:type="gramStart"/>
      <w:r>
        <w:rPr>
          <w:rFonts w:ascii="Arial" w:hAnsi="Arial"/>
          <w:b/>
        </w:rPr>
        <w:t>Module</w:t>
      </w:r>
      <w:r>
        <w:rPr>
          <w:rFonts w:ascii="Arial" w:hAnsi="Arial"/>
        </w:rPr>
        <w:t>;</w:t>
      </w:r>
      <w:proofErr w:type="gramEnd"/>
      <w:r>
        <w:rPr>
          <w:rFonts w:ascii="Arial" w:hAnsi="Arial"/>
        </w:rPr>
        <w:t xml:space="preserve"> </w:t>
      </w:r>
    </w:p>
    <w:p w14:paraId="210BDC0E"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rPr>
      </w:pPr>
    </w:p>
    <w:p w14:paraId="5F05BAF5" w14:textId="77777777" w:rsidR="009E10A9" w:rsidRDefault="009E10A9">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268" w:hanging="567"/>
        <w:jc w:val="both"/>
        <w:rPr>
          <w:rFonts w:ascii="Arial" w:hAnsi="Arial"/>
        </w:rPr>
      </w:pPr>
      <w:r>
        <w:rPr>
          <w:rFonts w:ascii="Arial" w:hAnsi="Arial"/>
        </w:rPr>
        <w:t>(e)</w:t>
      </w:r>
      <w:r>
        <w:rPr>
          <w:rFonts w:ascii="Arial" w:hAnsi="Arial"/>
        </w:rPr>
        <w:tab/>
        <w:t xml:space="preserve">[subject always to Sub-Clause 4.4,] for the purposes of Paragraph 4.1.3.9A(a) of the </w:t>
      </w:r>
      <w:r>
        <w:rPr>
          <w:rFonts w:ascii="Arial" w:hAnsi="Arial"/>
          <w:b/>
        </w:rPr>
        <w:t>CUSC</w:t>
      </w:r>
      <w:r>
        <w:rPr>
          <w:rFonts w:ascii="Arial" w:hAnsi="Arial"/>
        </w:rPr>
        <w:t xml:space="preserve"> in respect of calculation of the </w:t>
      </w:r>
      <w:r>
        <w:rPr>
          <w:rFonts w:ascii="Arial" w:hAnsi="Arial"/>
          <w:b/>
        </w:rPr>
        <w:t>Response Energy Payment</w:t>
      </w:r>
      <w:r>
        <w:rPr>
          <w:rFonts w:ascii="Arial" w:hAnsi="Arial"/>
        </w:rPr>
        <w:t xml:space="preserve">, the response values in Appendix 1, Section B, Part IV represent the </w:t>
      </w:r>
      <w:r>
        <w:rPr>
          <w:rFonts w:ascii="Arial" w:hAnsi="Arial"/>
          <w:b/>
        </w:rPr>
        <w:t>Frequency Response Power</w:t>
      </w:r>
      <w:r>
        <w:rPr>
          <w:rFonts w:ascii="Arial" w:hAnsi="Arial"/>
        </w:rPr>
        <w:t xml:space="preserve"> that is deemed to be delivered in respect of </w:t>
      </w:r>
      <w:r>
        <w:rPr>
          <w:rFonts w:ascii="Arial" w:hAnsi="Arial"/>
          <w:b/>
        </w:rPr>
        <w:t>Primary Response</w:t>
      </w:r>
      <w:r>
        <w:rPr>
          <w:rFonts w:ascii="Arial" w:hAnsi="Arial"/>
        </w:rPr>
        <w:t xml:space="preserve">, </w:t>
      </w:r>
      <w:r>
        <w:rPr>
          <w:rFonts w:ascii="Arial" w:hAnsi="Arial"/>
          <w:b/>
        </w:rPr>
        <w:t>Secondary Response</w:t>
      </w:r>
      <w:r>
        <w:rPr>
          <w:rFonts w:ascii="Arial" w:hAnsi="Arial"/>
        </w:rPr>
        <w:t xml:space="preserve"> and </w:t>
      </w:r>
      <w:r>
        <w:rPr>
          <w:rFonts w:ascii="Arial" w:hAnsi="Arial"/>
          <w:b/>
        </w:rPr>
        <w:t>High Frequency Response</w:t>
      </w:r>
      <w:r>
        <w:rPr>
          <w:rFonts w:ascii="Arial" w:hAnsi="Arial"/>
        </w:rPr>
        <w:t>.</w:t>
      </w:r>
    </w:p>
    <w:p w14:paraId="79E239D8" w14:textId="77777777" w:rsidR="009E10A9" w:rsidRDefault="009E10A9">
      <w:pPr>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jc w:val="both"/>
        <w:rPr>
          <w:rFonts w:ascii="Arial" w:hAnsi="Arial"/>
        </w:rPr>
      </w:pPr>
    </w:p>
    <w:p w14:paraId="76D2026F" w14:textId="77777777" w:rsidR="009E10A9" w:rsidRDefault="009E10A9">
      <w:pPr>
        <w:tabs>
          <w:tab w:val="left" w:pos="-1440"/>
          <w:tab w:val="left" w:pos="-720"/>
          <w:tab w:val="left" w:pos="1569"/>
          <w:tab w:val="left" w:pos="2746"/>
          <w:tab w:val="left" w:pos="3793"/>
          <w:tab w:val="left" w:pos="4970"/>
          <w:tab w:val="left" w:pos="6801"/>
        </w:tabs>
        <w:ind w:left="851" w:hanging="851"/>
        <w:jc w:val="both"/>
        <w:rPr>
          <w:rFonts w:ascii="Arial" w:hAnsi="Arial"/>
          <w:b/>
        </w:rPr>
      </w:pPr>
      <w:r>
        <w:rPr>
          <w:rFonts w:ascii="Arial" w:hAnsi="Arial"/>
          <w:b/>
        </w:rPr>
        <w:t>4.4       [Commissioning and Provisional Response Levels</w:t>
      </w:r>
    </w:p>
    <w:p w14:paraId="71B45CF9" w14:textId="77777777" w:rsidR="009E10A9" w:rsidRDefault="009E10A9">
      <w:pPr>
        <w:tabs>
          <w:tab w:val="left" w:pos="-1440"/>
          <w:tab w:val="left" w:pos="-720"/>
          <w:tab w:val="left" w:pos="0"/>
          <w:tab w:val="left" w:pos="1569"/>
          <w:tab w:val="left" w:pos="2746"/>
          <w:tab w:val="left" w:pos="3793"/>
          <w:tab w:val="left" w:pos="4970"/>
          <w:tab w:val="left" w:pos="6801"/>
        </w:tabs>
        <w:jc w:val="both"/>
        <w:rPr>
          <w:rFonts w:ascii="Arial" w:hAnsi="Arial"/>
          <w:b/>
        </w:rPr>
      </w:pPr>
    </w:p>
    <w:p w14:paraId="2F5FB804" w14:textId="77777777" w:rsidR="008D354A" w:rsidRDefault="009E10A9">
      <w:pPr>
        <w:pStyle w:val="6DocFBanking"/>
        <w:widowControl/>
        <w:tabs>
          <w:tab w:val="left" w:pos="-1440"/>
          <w:tab w:val="left" w:pos="-720"/>
          <w:tab w:val="left" w:pos="0"/>
          <w:tab w:val="left" w:pos="851"/>
          <w:tab w:val="left" w:pos="1569"/>
          <w:tab w:val="left" w:pos="2746"/>
          <w:tab w:val="left" w:pos="3793"/>
          <w:tab w:val="left" w:pos="4970"/>
          <w:tab w:val="left" w:pos="6801"/>
        </w:tabs>
        <w:ind w:left="851"/>
        <w:rPr>
          <w:rFonts w:ascii="Arial" w:hAnsi="Arial"/>
        </w:rPr>
      </w:pPr>
      <w:r>
        <w:rPr>
          <w:rFonts w:ascii="Arial" w:hAnsi="Arial"/>
        </w:rPr>
        <w:t xml:space="preserve">Without prejudice to Paragraph 4.1.3.14 of the </w:t>
      </w:r>
      <w:r>
        <w:rPr>
          <w:rFonts w:ascii="Arial" w:hAnsi="Arial"/>
          <w:b/>
        </w:rPr>
        <w:t>CUSC</w:t>
      </w:r>
      <w:r>
        <w:rPr>
          <w:rFonts w:ascii="Arial" w:hAnsi="Arial"/>
        </w:rPr>
        <w:t xml:space="preserve">, the </w:t>
      </w:r>
      <w:r>
        <w:rPr>
          <w:rFonts w:ascii="Arial" w:hAnsi="Arial"/>
          <w:b/>
        </w:rPr>
        <w:t>User</w:t>
      </w:r>
      <w:r>
        <w:rPr>
          <w:rFonts w:ascii="Arial" w:hAnsi="Arial"/>
        </w:rPr>
        <w:t xml:space="preserve"> acknowledges that the levels of </w:t>
      </w:r>
      <w:r>
        <w:rPr>
          <w:rFonts w:ascii="Arial" w:hAnsi="Arial"/>
          <w:b/>
        </w:rPr>
        <w:t>Response</w:t>
      </w:r>
      <w:r>
        <w:rPr>
          <w:rFonts w:ascii="Arial" w:hAnsi="Arial"/>
        </w:rPr>
        <w:t xml:space="preserve"> set out in the response tables in Appendix 1, Section B, Parts I, II and IV are indicative figures only during the period in which the relevant </w:t>
      </w:r>
      <w:r>
        <w:rPr>
          <w:rFonts w:ascii="Arial" w:hAnsi="Arial"/>
          <w:b/>
        </w:rPr>
        <w:t xml:space="preserve">Generating Unit(s) </w:t>
      </w:r>
      <w:r>
        <w:rPr>
          <w:rFonts w:ascii="Arial" w:hAnsi="Arial"/>
        </w:rPr>
        <w:t xml:space="preserve">is being commissioned and the </w:t>
      </w:r>
      <w:r>
        <w:rPr>
          <w:rFonts w:ascii="Arial" w:hAnsi="Arial"/>
          <w:b/>
        </w:rPr>
        <w:t>User</w:t>
      </w:r>
      <w:r>
        <w:rPr>
          <w:rFonts w:ascii="Arial" w:hAnsi="Arial"/>
        </w:rPr>
        <w:t xml:space="preserve"> hereby undertakes to use its reasonable endeavours to forward to </w:t>
      </w:r>
      <w:r>
        <w:rPr>
          <w:rFonts w:ascii="Arial" w:hAnsi="Arial" w:cs="Arial"/>
          <w:b/>
          <w:bCs/>
        </w:rPr>
        <w:t>The Company</w:t>
      </w:r>
      <w:r>
        <w:rPr>
          <w:rFonts w:ascii="Arial" w:hAnsi="Arial"/>
        </w:rPr>
        <w:t xml:space="preserve"> levels of </w:t>
      </w:r>
      <w:r>
        <w:rPr>
          <w:rFonts w:ascii="Arial" w:hAnsi="Arial"/>
          <w:b/>
        </w:rPr>
        <w:t>Response</w:t>
      </w:r>
      <w:r>
        <w:rPr>
          <w:rFonts w:ascii="Arial" w:hAnsi="Arial"/>
        </w:rPr>
        <w:t xml:space="preserve"> which represent the true operating characteristics of such </w:t>
      </w:r>
      <w:r>
        <w:rPr>
          <w:rFonts w:ascii="Arial" w:hAnsi="Arial"/>
          <w:b/>
        </w:rPr>
        <w:t xml:space="preserve">Generating Unit(s) </w:t>
      </w:r>
      <w:r>
        <w:rPr>
          <w:rFonts w:ascii="Arial" w:hAnsi="Arial"/>
        </w:rPr>
        <w:t xml:space="preserve">for inclusion in Appendix 1, Section B, Parts I, II and IV as soon as possible following completion of commissioning.]   </w:t>
      </w:r>
    </w:p>
    <w:p w14:paraId="0623392A" w14:textId="77777777" w:rsidR="008D354A" w:rsidRPr="00327873" w:rsidRDefault="008D354A" w:rsidP="008D354A">
      <w:pPr>
        <w:ind w:left="880" w:hanging="880"/>
        <w:rPr>
          <w:rFonts w:ascii="Arial" w:hAnsi="Arial"/>
          <w:b/>
          <w:szCs w:val="24"/>
          <w:lang w:eastAsia="en-GB"/>
        </w:rPr>
      </w:pPr>
      <w:r>
        <w:rPr>
          <w:rFonts w:ascii="Arial" w:hAnsi="Arial"/>
        </w:rPr>
        <w:br w:type="page"/>
      </w:r>
      <w:r w:rsidR="005F2309">
        <w:rPr>
          <w:rFonts w:ascii="Arial" w:hAnsi="Arial"/>
        </w:rPr>
        <w:lastRenderedPageBreak/>
        <w:tab/>
      </w:r>
      <w:r w:rsidRPr="00327873">
        <w:rPr>
          <w:rFonts w:ascii="Arial" w:hAnsi="Arial"/>
          <w:bCs/>
          <w:szCs w:val="24"/>
          <w:lang w:eastAsia="en-GB"/>
        </w:rPr>
        <w:t>[</w:t>
      </w:r>
      <w:r w:rsidRPr="00327873">
        <w:rPr>
          <w:rFonts w:ascii="Arial" w:hAnsi="Arial"/>
          <w:b/>
          <w:szCs w:val="24"/>
          <w:lang w:eastAsia="en-GB"/>
        </w:rPr>
        <w:t>Indicative Response Levels</w:t>
      </w:r>
    </w:p>
    <w:p w14:paraId="1054AD38" w14:textId="77777777" w:rsidR="008D354A" w:rsidRPr="00327873" w:rsidRDefault="008D354A" w:rsidP="008D354A">
      <w:pPr>
        <w:spacing w:line="300" w:lineRule="atLeast"/>
        <w:ind w:left="880"/>
        <w:rPr>
          <w:rFonts w:ascii="Arial" w:hAnsi="Arial"/>
          <w:b/>
          <w:szCs w:val="24"/>
          <w:lang w:eastAsia="en-GB"/>
        </w:rPr>
      </w:pPr>
    </w:p>
    <w:p w14:paraId="1B85F039" w14:textId="77777777" w:rsidR="008D354A" w:rsidRPr="00327873" w:rsidRDefault="008D354A" w:rsidP="00327873">
      <w:pPr>
        <w:spacing w:line="300" w:lineRule="atLeast"/>
        <w:ind w:left="880"/>
        <w:jc w:val="both"/>
        <w:rPr>
          <w:rFonts w:ascii="Arial" w:hAnsi="Arial"/>
          <w:szCs w:val="24"/>
          <w:lang w:eastAsia="en-GB"/>
        </w:rPr>
      </w:pPr>
      <w:r w:rsidRPr="00327873">
        <w:rPr>
          <w:rFonts w:ascii="Arial" w:hAnsi="Arial"/>
          <w:szCs w:val="24"/>
          <w:lang w:eastAsia="en-GB"/>
        </w:rPr>
        <w:t xml:space="preserve">Without prejudice to Paragraph 4.1.3.14 of the </w:t>
      </w:r>
      <w:r w:rsidRPr="00327873">
        <w:rPr>
          <w:rFonts w:ascii="Arial" w:hAnsi="Arial"/>
          <w:b/>
          <w:szCs w:val="24"/>
          <w:lang w:eastAsia="en-GB"/>
        </w:rPr>
        <w:t>CUSC</w:t>
      </w:r>
      <w:r w:rsidRPr="00327873">
        <w:rPr>
          <w:rFonts w:ascii="Arial" w:hAnsi="Arial"/>
          <w:szCs w:val="24"/>
          <w:lang w:eastAsia="en-GB"/>
        </w:rPr>
        <w:t xml:space="preserve">, the </w:t>
      </w:r>
      <w:r w:rsidRPr="00327873">
        <w:rPr>
          <w:rFonts w:ascii="Arial" w:hAnsi="Arial"/>
          <w:b/>
          <w:szCs w:val="24"/>
          <w:lang w:eastAsia="en-GB"/>
        </w:rPr>
        <w:t>Parties</w:t>
      </w:r>
      <w:r w:rsidRPr="00327873">
        <w:rPr>
          <w:rFonts w:ascii="Arial" w:hAnsi="Arial"/>
          <w:szCs w:val="24"/>
          <w:lang w:eastAsia="en-GB"/>
        </w:rPr>
        <w:t xml:space="preserve"> acknowledge and agree that the levels of </w:t>
      </w:r>
      <w:r w:rsidRPr="00327873">
        <w:rPr>
          <w:rFonts w:ascii="Arial" w:hAnsi="Arial"/>
          <w:b/>
          <w:szCs w:val="24"/>
          <w:lang w:eastAsia="en-GB"/>
        </w:rPr>
        <w:t>Response</w:t>
      </w:r>
      <w:r w:rsidRPr="00327873">
        <w:rPr>
          <w:rFonts w:ascii="Arial" w:hAnsi="Arial"/>
          <w:szCs w:val="24"/>
          <w:lang w:eastAsia="en-GB"/>
        </w:rPr>
        <w:t xml:space="preserve"> set out in Appendix 1, Section B, Parts I, II and IV reflect either the absence of or incomplete submissions of data required for the purposes of this Clause 4 to be made by the </w:t>
      </w:r>
      <w:r w:rsidRPr="00327873">
        <w:rPr>
          <w:rFonts w:ascii="Arial" w:hAnsi="Arial"/>
          <w:b/>
          <w:szCs w:val="24"/>
          <w:lang w:eastAsia="en-GB"/>
        </w:rPr>
        <w:t>User</w:t>
      </w:r>
      <w:r w:rsidRPr="00327873">
        <w:rPr>
          <w:rFonts w:ascii="Arial" w:hAnsi="Arial"/>
          <w:szCs w:val="24"/>
          <w:lang w:eastAsia="en-GB"/>
        </w:rPr>
        <w:t xml:space="preserve"> for the relevant </w:t>
      </w:r>
      <w:r w:rsidRPr="00327873">
        <w:rPr>
          <w:rFonts w:ascii="Arial" w:hAnsi="Arial"/>
          <w:b/>
          <w:szCs w:val="24"/>
          <w:lang w:eastAsia="en-GB"/>
        </w:rPr>
        <w:t>BM Unit</w:t>
      </w:r>
      <w:r w:rsidRPr="00327873">
        <w:rPr>
          <w:rFonts w:ascii="Arial" w:hAnsi="Arial"/>
          <w:szCs w:val="24"/>
          <w:lang w:eastAsia="en-GB"/>
        </w:rPr>
        <w:t>(</w:t>
      </w:r>
      <w:r w:rsidRPr="00327873">
        <w:rPr>
          <w:rFonts w:ascii="Arial" w:hAnsi="Arial"/>
          <w:b/>
          <w:szCs w:val="24"/>
          <w:lang w:eastAsia="en-GB"/>
        </w:rPr>
        <w:t>s</w:t>
      </w:r>
      <w:r w:rsidRPr="00327873">
        <w:rPr>
          <w:rFonts w:ascii="Arial" w:hAnsi="Arial"/>
          <w:szCs w:val="24"/>
          <w:lang w:eastAsia="en-GB"/>
        </w:rPr>
        <w:t xml:space="preserve">) as at the </w:t>
      </w:r>
      <w:r w:rsidRPr="00327873">
        <w:rPr>
          <w:rFonts w:ascii="Arial" w:hAnsi="Arial"/>
          <w:b/>
          <w:szCs w:val="24"/>
          <w:lang w:eastAsia="en-GB"/>
        </w:rPr>
        <w:t>Commencement Date</w:t>
      </w:r>
      <w:r w:rsidRPr="00327873">
        <w:rPr>
          <w:rFonts w:ascii="Arial" w:hAnsi="Arial"/>
          <w:szCs w:val="24"/>
          <w:lang w:eastAsia="en-GB"/>
        </w:rPr>
        <w:t xml:space="preserve">, and furthermore the performance of such </w:t>
      </w:r>
      <w:r w:rsidRPr="00327873">
        <w:rPr>
          <w:rFonts w:ascii="Arial" w:hAnsi="Arial"/>
          <w:b/>
          <w:szCs w:val="24"/>
          <w:lang w:eastAsia="en-GB"/>
        </w:rPr>
        <w:t>BM Units(s)</w:t>
      </w:r>
      <w:r w:rsidRPr="00327873">
        <w:rPr>
          <w:rFonts w:ascii="Arial" w:hAnsi="Arial"/>
          <w:szCs w:val="24"/>
          <w:lang w:eastAsia="en-GB"/>
        </w:rPr>
        <w:t xml:space="preserve"> has not been assessed by </w:t>
      </w:r>
      <w:r w:rsidRPr="00327873">
        <w:rPr>
          <w:rFonts w:ascii="Arial" w:hAnsi="Arial"/>
          <w:b/>
          <w:szCs w:val="24"/>
          <w:lang w:eastAsia="en-GB"/>
        </w:rPr>
        <w:t>The Company</w:t>
      </w:r>
      <w:r w:rsidRPr="00327873">
        <w:rPr>
          <w:rFonts w:ascii="Arial" w:hAnsi="Arial"/>
          <w:szCs w:val="24"/>
          <w:lang w:eastAsia="en-GB"/>
        </w:rPr>
        <w:t xml:space="preserve"> to establish that such levels of </w:t>
      </w:r>
      <w:r w:rsidRPr="00327873">
        <w:rPr>
          <w:rFonts w:ascii="Arial" w:hAnsi="Arial"/>
          <w:b/>
          <w:szCs w:val="24"/>
          <w:lang w:eastAsia="en-GB"/>
        </w:rPr>
        <w:t>Response</w:t>
      </w:r>
      <w:r w:rsidRPr="00327873">
        <w:rPr>
          <w:rFonts w:ascii="Arial" w:hAnsi="Arial"/>
          <w:szCs w:val="24"/>
          <w:lang w:eastAsia="en-GB"/>
        </w:rPr>
        <w:t xml:space="preserve"> represent the true operating characteristics of such </w:t>
      </w:r>
      <w:r w:rsidRPr="00327873">
        <w:rPr>
          <w:rFonts w:ascii="Arial" w:hAnsi="Arial"/>
          <w:b/>
          <w:szCs w:val="24"/>
          <w:lang w:eastAsia="en-GB"/>
        </w:rPr>
        <w:t>BM Unit(s)</w:t>
      </w:r>
      <w:r w:rsidRPr="00327873">
        <w:rPr>
          <w:rFonts w:ascii="Arial" w:hAnsi="Arial"/>
          <w:szCs w:val="24"/>
          <w:lang w:eastAsia="en-GB"/>
        </w:rPr>
        <w:t>, and accordingly:-</w:t>
      </w:r>
    </w:p>
    <w:p w14:paraId="7C5D7AFE" w14:textId="77777777" w:rsidR="008D354A" w:rsidRPr="00327873" w:rsidRDefault="008D354A" w:rsidP="00327873">
      <w:pPr>
        <w:spacing w:line="300" w:lineRule="atLeast"/>
        <w:ind w:left="1760" w:hanging="880"/>
        <w:jc w:val="both"/>
        <w:rPr>
          <w:rFonts w:ascii="Arial" w:hAnsi="Arial"/>
          <w:szCs w:val="24"/>
          <w:lang w:eastAsia="en-GB"/>
        </w:rPr>
      </w:pPr>
    </w:p>
    <w:p w14:paraId="29445CA2" w14:textId="77777777" w:rsidR="008D354A" w:rsidRPr="00327873" w:rsidRDefault="008D354A" w:rsidP="00327873">
      <w:pPr>
        <w:spacing w:line="300" w:lineRule="atLeast"/>
        <w:ind w:left="1760" w:hanging="880"/>
        <w:jc w:val="both"/>
        <w:rPr>
          <w:rFonts w:ascii="Arial" w:hAnsi="Arial"/>
          <w:szCs w:val="24"/>
          <w:lang w:eastAsia="en-GB"/>
        </w:rPr>
      </w:pPr>
      <w:r w:rsidRPr="00327873">
        <w:rPr>
          <w:rFonts w:ascii="Arial" w:hAnsi="Arial"/>
          <w:szCs w:val="24"/>
          <w:lang w:eastAsia="en-GB"/>
        </w:rPr>
        <w:t>(a)</w:t>
      </w:r>
      <w:r w:rsidRPr="00327873">
        <w:rPr>
          <w:rFonts w:ascii="Arial" w:hAnsi="Arial"/>
          <w:szCs w:val="24"/>
          <w:lang w:eastAsia="en-GB"/>
        </w:rPr>
        <w:tab/>
        <w:t xml:space="preserve">to that extent the figures set out in Appendix 1, Section B, Parts I, II and IV for such </w:t>
      </w:r>
      <w:r w:rsidRPr="00327873">
        <w:rPr>
          <w:rFonts w:ascii="Arial" w:hAnsi="Arial"/>
          <w:b/>
          <w:szCs w:val="24"/>
          <w:lang w:eastAsia="en-GB"/>
        </w:rPr>
        <w:t>BM Unit(s)</w:t>
      </w:r>
      <w:r w:rsidRPr="00327873">
        <w:rPr>
          <w:rFonts w:ascii="Arial" w:hAnsi="Arial"/>
          <w:szCs w:val="24"/>
          <w:lang w:eastAsia="en-GB"/>
        </w:rPr>
        <w:t xml:space="preserve"> are provisional pending:-</w:t>
      </w:r>
    </w:p>
    <w:p w14:paraId="3EA27E28" w14:textId="77777777" w:rsidR="008D354A" w:rsidRPr="00327873" w:rsidRDefault="008D354A" w:rsidP="00327873">
      <w:pPr>
        <w:spacing w:line="300" w:lineRule="atLeast"/>
        <w:ind w:left="1760" w:hanging="880"/>
        <w:jc w:val="both"/>
        <w:rPr>
          <w:rFonts w:ascii="Arial" w:hAnsi="Arial"/>
          <w:szCs w:val="24"/>
          <w:lang w:eastAsia="en-GB"/>
        </w:rPr>
      </w:pPr>
    </w:p>
    <w:p w14:paraId="7ACE8D0F" w14:textId="77777777" w:rsidR="008D354A" w:rsidRPr="00327873" w:rsidRDefault="008D354A" w:rsidP="00327873">
      <w:pPr>
        <w:spacing w:line="300" w:lineRule="atLeast"/>
        <w:ind w:left="2530" w:hanging="770"/>
        <w:jc w:val="both"/>
        <w:rPr>
          <w:rFonts w:ascii="Arial" w:hAnsi="Arial"/>
          <w:szCs w:val="24"/>
          <w:lang w:eastAsia="en-GB"/>
        </w:rPr>
      </w:pPr>
      <w:r w:rsidRPr="00327873">
        <w:rPr>
          <w:rFonts w:ascii="Arial" w:hAnsi="Arial"/>
          <w:szCs w:val="24"/>
          <w:lang w:eastAsia="en-GB"/>
        </w:rPr>
        <w:t>(</w:t>
      </w:r>
      <w:proofErr w:type="spellStart"/>
      <w:r w:rsidRPr="00327873">
        <w:rPr>
          <w:rFonts w:ascii="Arial" w:hAnsi="Arial"/>
          <w:szCs w:val="24"/>
          <w:lang w:eastAsia="en-GB"/>
        </w:rPr>
        <w:t>i</w:t>
      </w:r>
      <w:proofErr w:type="spellEnd"/>
      <w:r w:rsidRPr="00327873">
        <w:rPr>
          <w:rFonts w:ascii="Arial" w:hAnsi="Arial"/>
          <w:szCs w:val="24"/>
          <w:lang w:eastAsia="en-GB"/>
        </w:rPr>
        <w:t>)</w:t>
      </w:r>
      <w:r w:rsidRPr="00327873">
        <w:rPr>
          <w:rFonts w:ascii="Arial" w:hAnsi="Arial"/>
          <w:szCs w:val="24"/>
          <w:lang w:eastAsia="en-GB"/>
        </w:rPr>
        <w:tab/>
        <w:t xml:space="preserve">the submission by the </w:t>
      </w:r>
      <w:r w:rsidRPr="00327873">
        <w:rPr>
          <w:rFonts w:ascii="Arial" w:hAnsi="Arial"/>
          <w:b/>
          <w:szCs w:val="24"/>
          <w:lang w:eastAsia="en-GB"/>
        </w:rPr>
        <w:t>User</w:t>
      </w:r>
      <w:r w:rsidRPr="00327873">
        <w:rPr>
          <w:rFonts w:ascii="Arial" w:hAnsi="Arial"/>
          <w:szCs w:val="24"/>
          <w:lang w:eastAsia="en-GB"/>
        </w:rPr>
        <w:t xml:space="preserve"> of such complete data, which the </w:t>
      </w:r>
      <w:r w:rsidRPr="00327873">
        <w:rPr>
          <w:rFonts w:ascii="Arial" w:hAnsi="Arial"/>
          <w:b/>
          <w:szCs w:val="24"/>
          <w:lang w:eastAsia="en-GB"/>
        </w:rPr>
        <w:t>User</w:t>
      </w:r>
      <w:r w:rsidRPr="00327873">
        <w:rPr>
          <w:rFonts w:ascii="Arial" w:hAnsi="Arial"/>
          <w:szCs w:val="24"/>
          <w:lang w:eastAsia="en-GB"/>
        </w:rPr>
        <w:t xml:space="preserve"> hereby undertakes to provide to </w:t>
      </w:r>
      <w:r w:rsidRPr="00327873">
        <w:rPr>
          <w:rFonts w:ascii="Arial" w:hAnsi="Arial"/>
          <w:b/>
          <w:szCs w:val="24"/>
          <w:lang w:eastAsia="en-GB"/>
        </w:rPr>
        <w:t>The Company</w:t>
      </w:r>
      <w:r w:rsidRPr="00327873">
        <w:rPr>
          <w:rFonts w:ascii="Arial" w:hAnsi="Arial"/>
          <w:szCs w:val="24"/>
          <w:lang w:eastAsia="en-GB"/>
        </w:rPr>
        <w:t>, and</w:t>
      </w:r>
    </w:p>
    <w:p w14:paraId="6106720E" w14:textId="77777777" w:rsidR="008D354A" w:rsidRPr="00327873" w:rsidRDefault="008D354A" w:rsidP="00327873">
      <w:pPr>
        <w:spacing w:line="300" w:lineRule="atLeast"/>
        <w:ind w:left="2530" w:hanging="770"/>
        <w:jc w:val="both"/>
        <w:rPr>
          <w:rFonts w:ascii="Arial" w:hAnsi="Arial"/>
          <w:szCs w:val="24"/>
          <w:lang w:eastAsia="en-GB"/>
        </w:rPr>
      </w:pPr>
    </w:p>
    <w:p w14:paraId="4F527BCB" w14:textId="77777777" w:rsidR="008D354A" w:rsidRPr="00327873" w:rsidRDefault="008D354A" w:rsidP="00327873">
      <w:pPr>
        <w:spacing w:line="300" w:lineRule="atLeast"/>
        <w:ind w:left="2530" w:hanging="770"/>
        <w:jc w:val="both"/>
        <w:rPr>
          <w:rFonts w:ascii="Arial" w:hAnsi="Arial"/>
          <w:szCs w:val="24"/>
          <w:lang w:eastAsia="en-GB"/>
        </w:rPr>
      </w:pPr>
      <w:r w:rsidRPr="00327873">
        <w:rPr>
          <w:rFonts w:ascii="Arial" w:hAnsi="Arial"/>
          <w:szCs w:val="24"/>
          <w:lang w:eastAsia="en-GB"/>
        </w:rPr>
        <w:t>(ii)</w:t>
      </w:r>
      <w:r w:rsidRPr="00327873">
        <w:rPr>
          <w:rFonts w:ascii="Arial" w:hAnsi="Arial"/>
          <w:szCs w:val="24"/>
          <w:lang w:eastAsia="en-GB"/>
        </w:rPr>
        <w:tab/>
        <w:t xml:space="preserve">subsequent assessment by </w:t>
      </w:r>
      <w:r w:rsidRPr="00327873">
        <w:rPr>
          <w:rFonts w:ascii="Arial" w:hAnsi="Arial"/>
          <w:b/>
          <w:szCs w:val="24"/>
          <w:lang w:eastAsia="en-GB"/>
        </w:rPr>
        <w:t>The Company</w:t>
      </w:r>
      <w:r w:rsidRPr="00327873">
        <w:rPr>
          <w:rFonts w:ascii="Arial" w:hAnsi="Arial"/>
          <w:szCs w:val="24"/>
          <w:lang w:eastAsia="en-GB"/>
        </w:rPr>
        <w:t xml:space="preserve"> of the performance of such </w:t>
      </w:r>
      <w:r w:rsidRPr="00327873">
        <w:rPr>
          <w:rFonts w:ascii="Arial" w:hAnsi="Arial"/>
          <w:b/>
          <w:szCs w:val="24"/>
          <w:lang w:eastAsia="en-GB"/>
        </w:rPr>
        <w:t>BM Unit(s)</w:t>
      </w:r>
      <w:r w:rsidRPr="00327873">
        <w:rPr>
          <w:rFonts w:ascii="Arial" w:hAnsi="Arial"/>
          <w:szCs w:val="24"/>
          <w:lang w:eastAsia="en-GB"/>
        </w:rPr>
        <w:t xml:space="preserve"> (based upon demonstration to </w:t>
      </w:r>
      <w:r w:rsidRPr="00327873">
        <w:rPr>
          <w:rFonts w:ascii="Arial" w:hAnsi="Arial"/>
          <w:b/>
          <w:szCs w:val="24"/>
          <w:lang w:eastAsia="en-GB"/>
        </w:rPr>
        <w:t>The Company</w:t>
      </w:r>
      <w:r w:rsidRPr="00327873">
        <w:rPr>
          <w:rFonts w:ascii="Arial" w:hAnsi="Arial"/>
          <w:szCs w:val="24"/>
          <w:lang w:eastAsia="en-GB"/>
        </w:rPr>
        <w:t xml:space="preserve"> by the </w:t>
      </w:r>
      <w:r w:rsidRPr="00327873">
        <w:rPr>
          <w:rFonts w:ascii="Arial" w:hAnsi="Arial"/>
          <w:b/>
          <w:szCs w:val="24"/>
          <w:lang w:eastAsia="en-GB"/>
        </w:rPr>
        <w:t>User</w:t>
      </w:r>
      <w:r w:rsidRPr="00327873">
        <w:rPr>
          <w:rFonts w:ascii="Arial" w:hAnsi="Arial"/>
          <w:szCs w:val="24"/>
          <w:lang w:eastAsia="en-GB"/>
        </w:rPr>
        <w:t xml:space="preserve"> of operation of such </w:t>
      </w:r>
      <w:r w:rsidRPr="00327873">
        <w:rPr>
          <w:rFonts w:ascii="Arial" w:hAnsi="Arial"/>
          <w:b/>
          <w:szCs w:val="24"/>
          <w:lang w:eastAsia="en-GB"/>
        </w:rPr>
        <w:t>BM Unit(s)</w:t>
      </w:r>
      <w:r w:rsidRPr="00327873">
        <w:rPr>
          <w:rFonts w:ascii="Arial" w:hAnsi="Arial"/>
          <w:szCs w:val="24"/>
          <w:lang w:eastAsia="en-GB"/>
        </w:rPr>
        <w:t xml:space="preserve"> and/or the provision by the </w:t>
      </w:r>
      <w:r w:rsidRPr="00327873">
        <w:rPr>
          <w:rFonts w:ascii="Arial" w:hAnsi="Arial"/>
          <w:b/>
          <w:szCs w:val="24"/>
          <w:lang w:eastAsia="en-GB"/>
        </w:rPr>
        <w:t>User</w:t>
      </w:r>
      <w:r w:rsidRPr="00327873">
        <w:rPr>
          <w:rFonts w:ascii="Arial" w:hAnsi="Arial"/>
          <w:szCs w:val="24"/>
          <w:lang w:eastAsia="en-GB"/>
        </w:rPr>
        <w:t xml:space="preserve"> to </w:t>
      </w:r>
      <w:r w:rsidRPr="00327873">
        <w:rPr>
          <w:rFonts w:ascii="Arial" w:hAnsi="Arial"/>
          <w:b/>
          <w:szCs w:val="24"/>
          <w:lang w:eastAsia="en-GB"/>
        </w:rPr>
        <w:t>The Company</w:t>
      </w:r>
      <w:r w:rsidRPr="00327873">
        <w:rPr>
          <w:rFonts w:ascii="Arial" w:hAnsi="Arial"/>
          <w:szCs w:val="24"/>
          <w:lang w:eastAsia="en-GB"/>
        </w:rPr>
        <w:t xml:space="preserve"> of such information as </w:t>
      </w:r>
      <w:r w:rsidRPr="00327873">
        <w:rPr>
          <w:rFonts w:ascii="Arial" w:hAnsi="Arial"/>
          <w:b/>
          <w:szCs w:val="24"/>
          <w:lang w:eastAsia="en-GB"/>
        </w:rPr>
        <w:t>The Company</w:t>
      </w:r>
      <w:r w:rsidRPr="00327873">
        <w:rPr>
          <w:rFonts w:ascii="Arial" w:hAnsi="Arial"/>
          <w:szCs w:val="24"/>
          <w:lang w:eastAsia="en-GB"/>
        </w:rPr>
        <w:t xml:space="preserve"> shall reasonably require) in order to establish to </w:t>
      </w:r>
      <w:r w:rsidRPr="00327873">
        <w:rPr>
          <w:rFonts w:ascii="Arial" w:hAnsi="Arial"/>
          <w:b/>
          <w:szCs w:val="24"/>
          <w:lang w:eastAsia="en-GB"/>
        </w:rPr>
        <w:t>The Company</w:t>
      </w:r>
      <w:r w:rsidRPr="00327873">
        <w:rPr>
          <w:rFonts w:ascii="Arial" w:hAnsi="Arial"/>
          <w:szCs w:val="24"/>
          <w:lang w:eastAsia="en-GB"/>
        </w:rPr>
        <w:t xml:space="preserve">’s reasonable satisfaction that such figures represent the true operating characteristics of such </w:t>
      </w:r>
      <w:r w:rsidRPr="00327873">
        <w:rPr>
          <w:rFonts w:ascii="Arial" w:hAnsi="Arial"/>
          <w:b/>
          <w:szCs w:val="24"/>
          <w:lang w:eastAsia="en-GB"/>
        </w:rPr>
        <w:t>BM Unit</w:t>
      </w:r>
      <w:r w:rsidRPr="00327873">
        <w:rPr>
          <w:rFonts w:ascii="Arial" w:hAnsi="Arial"/>
          <w:szCs w:val="24"/>
          <w:lang w:eastAsia="en-GB"/>
        </w:rPr>
        <w:t>(</w:t>
      </w:r>
      <w:r w:rsidRPr="00327873">
        <w:rPr>
          <w:rFonts w:ascii="Arial" w:hAnsi="Arial"/>
          <w:b/>
          <w:szCs w:val="24"/>
          <w:lang w:eastAsia="en-GB"/>
        </w:rPr>
        <w:t>s</w:t>
      </w:r>
      <w:r w:rsidRPr="00327873">
        <w:rPr>
          <w:rFonts w:ascii="Arial" w:hAnsi="Arial"/>
          <w:szCs w:val="24"/>
          <w:lang w:eastAsia="en-GB"/>
        </w:rPr>
        <w:t>); and</w:t>
      </w:r>
    </w:p>
    <w:p w14:paraId="2A640C7D" w14:textId="77777777" w:rsidR="008D354A" w:rsidRPr="00327873" w:rsidRDefault="008D354A" w:rsidP="00327873">
      <w:pPr>
        <w:spacing w:line="300" w:lineRule="atLeast"/>
        <w:ind w:left="770" w:hanging="770"/>
        <w:jc w:val="both"/>
        <w:rPr>
          <w:rFonts w:ascii="Arial" w:hAnsi="Arial"/>
          <w:szCs w:val="24"/>
          <w:lang w:eastAsia="en-GB"/>
        </w:rPr>
      </w:pPr>
    </w:p>
    <w:p w14:paraId="5B3FE6E8" w14:textId="77777777" w:rsidR="008D354A" w:rsidRPr="00327873" w:rsidRDefault="008D354A" w:rsidP="00327873">
      <w:pPr>
        <w:spacing w:line="300" w:lineRule="atLeast"/>
        <w:ind w:left="1760" w:hanging="880"/>
        <w:jc w:val="both"/>
        <w:rPr>
          <w:rFonts w:ascii="Arial" w:hAnsi="Arial"/>
          <w:szCs w:val="24"/>
          <w:lang w:eastAsia="en-GB"/>
        </w:rPr>
      </w:pPr>
      <w:r w:rsidRPr="00327873">
        <w:rPr>
          <w:rFonts w:ascii="Arial" w:hAnsi="Arial"/>
          <w:szCs w:val="24"/>
          <w:lang w:eastAsia="en-GB"/>
        </w:rPr>
        <w:t>(b)</w:t>
      </w:r>
      <w:r w:rsidRPr="00327873">
        <w:rPr>
          <w:rFonts w:ascii="Arial" w:hAnsi="Arial"/>
          <w:szCs w:val="24"/>
          <w:lang w:eastAsia="en-GB"/>
        </w:rPr>
        <w:tab/>
        <w:t xml:space="preserve">upon submission by the </w:t>
      </w:r>
      <w:r w:rsidRPr="00327873">
        <w:rPr>
          <w:rFonts w:ascii="Arial" w:hAnsi="Arial"/>
          <w:b/>
          <w:szCs w:val="24"/>
          <w:lang w:eastAsia="en-GB"/>
        </w:rPr>
        <w:t>User</w:t>
      </w:r>
      <w:r w:rsidRPr="00327873">
        <w:rPr>
          <w:rFonts w:ascii="Arial" w:hAnsi="Arial"/>
          <w:szCs w:val="24"/>
          <w:lang w:eastAsia="en-GB"/>
        </w:rPr>
        <w:t xml:space="preserve"> of such complete data and following assessment by </w:t>
      </w:r>
      <w:r w:rsidRPr="00327873">
        <w:rPr>
          <w:rFonts w:ascii="Arial" w:hAnsi="Arial"/>
          <w:b/>
          <w:szCs w:val="24"/>
          <w:lang w:eastAsia="en-GB"/>
        </w:rPr>
        <w:t>The Company</w:t>
      </w:r>
      <w:r w:rsidRPr="00327873">
        <w:rPr>
          <w:rFonts w:ascii="Arial" w:hAnsi="Arial"/>
          <w:szCs w:val="24"/>
          <w:lang w:eastAsia="en-GB"/>
        </w:rPr>
        <w:t xml:space="preserve"> of performance of such </w:t>
      </w:r>
      <w:r w:rsidRPr="00327873">
        <w:rPr>
          <w:rFonts w:ascii="Arial" w:hAnsi="Arial"/>
          <w:b/>
          <w:szCs w:val="24"/>
          <w:lang w:eastAsia="en-GB"/>
        </w:rPr>
        <w:t>BM Unit</w:t>
      </w:r>
      <w:r w:rsidRPr="00327873">
        <w:rPr>
          <w:rFonts w:ascii="Arial" w:hAnsi="Arial"/>
          <w:szCs w:val="24"/>
          <w:lang w:eastAsia="en-GB"/>
        </w:rPr>
        <w:t>(</w:t>
      </w:r>
      <w:r w:rsidRPr="00327873">
        <w:rPr>
          <w:rFonts w:ascii="Arial" w:hAnsi="Arial"/>
          <w:b/>
          <w:szCs w:val="24"/>
          <w:lang w:eastAsia="en-GB"/>
        </w:rPr>
        <w:t>s</w:t>
      </w:r>
      <w:r w:rsidRPr="00327873">
        <w:rPr>
          <w:rFonts w:ascii="Arial" w:hAnsi="Arial"/>
          <w:szCs w:val="24"/>
          <w:lang w:eastAsia="en-GB"/>
        </w:rPr>
        <w:t xml:space="preserve">) as aforesaid, if </w:t>
      </w:r>
      <w:r w:rsidRPr="00327873">
        <w:rPr>
          <w:rFonts w:ascii="Arial" w:hAnsi="Arial"/>
          <w:b/>
          <w:szCs w:val="24"/>
          <w:lang w:eastAsia="en-GB"/>
        </w:rPr>
        <w:t>The Company</w:t>
      </w:r>
      <w:r w:rsidRPr="00327873">
        <w:rPr>
          <w:rFonts w:ascii="Arial" w:hAnsi="Arial"/>
          <w:szCs w:val="24"/>
          <w:lang w:eastAsia="en-GB"/>
        </w:rPr>
        <w:t xml:space="preserve"> is of the reasonable opinion that any or all of the levels of </w:t>
      </w:r>
      <w:r w:rsidRPr="00327873">
        <w:rPr>
          <w:rFonts w:ascii="Arial" w:hAnsi="Arial"/>
          <w:b/>
          <w:szCs w:val="24"/>
          <w:lang w:eastAsia="en-GB"/>
        </w:rPr>
        <w:t>Response</w:t>
      </w:r>
      <w:r w:rsidRPr="00327873">
        <w:rPr>
          <w:rFonts w:ascii="Arial" w:hAnsi="Arial"/>
          <w:szCs w:val="24"/>
          <w:lang w:eastAsia="en-GB"/>
        </w:rPr>
        <w:t xml:space="preserve"> set out in Appendix 1, Section B, Parts I, II and IV do not represent the true operating characteristics of such </w:t>
      </w:r>
      <w:r w:rsidRPr="00327873">
        <w:rPr>
          <w:rFonts w:ascii="Arial" w:hAnsi="Arial"/>
          <w:b/>
          <w:szCs w:val="24"/>
          <w:lang w:eastAsia="en-GB"/>
        </w:rPr>
        <w:t>BM Unit(s)</w:t>
      </w:r>
      <w:r w:rsidRPr="00327873">
        <w:rPr>
          <w:rFonts w:ascii="Arial" w:hAnsi="Arial"/>
          <w:szCs w:val="24"/>
          <w:lang w:eastAsia="en-GB"/>
        </w:rPr>
        <w:t xml:space="preserve">, then </w:t>
      </w:r>
      <w:r w:rsidRPr="00327873">
        <w:rPr>
          <w:rFonts w:ascii="Arial" w:hAnsi="Arial"/>
          <w:b/>
          <w:szCs w:val="24"/>
          <w:lang w:eastAsia="en-GB"/>
        </w:rPr>
        <w:t>The Company</w:t>
      </w:r>
      <w:r w:rsidRPr="00327873">
        <w:rPr>
          <w:rFonts w:ascii="Arial" w:hAnsi="Arial"/>
          <w:szCs w:val="24"/>
          <w:lang w:eastAsia="en-GB"/>
        </w:rPr>
        <w:t xml:space="preserve"> shall so notify the </w:t>
      </w:r>
      <w:r w:rsidRPr="00327873">
        <w:rPr>
          <w:rFonts w:ascii="Arial" w:hAnsi="Arial"/>
          <w:b/>
          <w:szCs w:val="24"/>
          <w:lang w:eastAsia="en-GB"/>
        </w:rPr>
        <w:t>User</w:t>
      </w:r>
      <w:r w:rsidRPr="00327873">
        <w:rPr>
          <w:rFonts w:ascii="Arial" w:hAnsi="Arial"/>
          <w:szCs w:val="24"/>
          <w:lang w:eastAsia="en-GB"/>
        </w:rPr>
        <w:t xml:space="preserve"> and the </w:t>
      </w:r>
      <w:r w:rsidRPr="00327873">
        <w:rPr>
          <w:rFonts w:ascii="Arial" w:hAnsi="Arial"/>
          <w:b/>
          <w:szCs w:val="24"/>
          <w:lang w:eastAsia="en-GB"/>
        </w:rPr>
        <w:t>Parties</w:t>
      </w:r>
      <w:r w:rsidRPr="00327873">
        <w:rPr>
          <w:rFonts w:ascii="Arial" w:hAnsi="Arial"/>
          <w:szCs w:val="24"/>
          <w:lang w:eastAsia="en-GB"/>
        </w:rPr>
        <w:t xml:space="preserve"> shall discuss and agree consequential changes to the relevant part or parts of Appendix 1, Section B, Parts I, II and IV to reflect such true operating characteristics,</w:t>
      </w:r>
    </w:p>
    <w:p w14:paraId="3D8A47C5" w14:textId="77777777" w:rsidR="008D354A" w:rsidRPr="00327873" w:rsidRDefault="008D354A" w:rsidP="00327873">
      <w:pPr>
        <w:spacing w:line="300" w:lineRule="atLeast"/>
        <w:ind w:left="1760" w:hanging="880"/>
        <w:jc w:val="both"/>
        <w:rPr>
          <w:rFonts w:ascii="Arial" w:hAnsi="Arial"/>
          <w:szCs w:val="24"/>
          <w:lang w:eastAsia="en-GB"/>
        </w:rPr>
      </w:pPr>
    </w:p>
    <w:p w14:paraId="7CF02335" w14:textId="77777777" w:rsidR="008D354A" w:rsidRPr="00327873" w:rsidRDefault="008D354A" w:rsidP="00327873">
      <w:pPr>
        <w:spacing w:line="300" w:lineRule="atLeast"/>
        <w:ind w:left="880"/>
        <w:jc w:val="both"/>
        <w:rPr>
          <w:rFonts w:ascii="Arial" w:hAnsi="Arial"/>
          <w:szCs w:val="24"/>
          <w:lang w:eastAsia="en-GB"/>
        </w:rPr>
      </w:pPr>
      <w:r w:rsidRPr="00327873">
        <w:rPr>
          <w:rFonts w:ascii="Arial" w:hAnsi="Arial"/>
          <w:szCs w:val="24"/>
          <w:lang w:eastAsia="en-GB"/>
        </w:rPr>
        <w:t xml:space="preserve">provided always that such complete data shall be submitted by the </w:t>
      </w:r>
      <w:r w:rsidRPr="00327873">
        <w:rPr>
          <w:rFonts w:ascii="Arial" w:hAnsi="Arial"/>
          <w:b/>
          <w:szCs w:val="24"/>
          <w:lang w:eastAsia="en-GB"/>
        </w:rPr>
        <w:t>User</w:t>
      </w:r>
      <w:r w:rsidRPr="00327873">
        <w:rPr>
          <w:rFonts w:ascii="Arial" w:hAnsi="Arial"/>
          <w:szCs w:val="24"/>
          <w:lang w:eastAsia="en-GB"/>
        </w:rPr>
        <w:t xml:space="preserve">, the assessment by </w:t>
      </w:r>
      <w:r w:rsidRPr="00327873">
        <w:rPr>
          <w:rFonts w:ascii="Arial" w:hAnsi="Arial"/>
          <w:b/>
          <w:szCs w:val="24"/>
          <w:lang w:eastAsia="en-GB"/>
        </w:rPr>
        <w:t>The Company</w:t>
      </w:r>
      <w:r w:rsidRPr="00327873">
        <w:rPr>
          <w:rFonts w:ascii="Arial" w:hAnsi="Arial"/>
          <w:szCs w:val="24"/>
          <w:lang w:eastAsia="en-GB"/>
        </w:rPr>
        <w:t xml:space="preserve"> of the performance of such </w:t>
      </w:r>
      <w:r w:rsidRPr="00327873">
        <w:rPr>
          <w:rFonts w:ascii="Arial" w:hAnsi="Arial"/>
          <w:b/>
          <w:szCs w:val="24"/>
          <w:lang w:eastAsia="en-GB"/>
        </w:rPr>
        <w:t>BM Unit(s)</w:t>
      </w:r>
      <w:r w:rsidRPr="00327873">
        <w:rPr>
          <w:rFonts w:ascii="Arial" w:hAnsi="Arial"/>
          <w:szCs w:val="24"/>
          <w:lang w:eastAsia="en-GB"/>
        </w:rPr>
        <w:t xml:space="preserve"> shall be completed and (where applicable) any consequential changes to the relevant part or parts of Appendix 1, Section B, Parts I, II and IV shall be agreed by the </w:t>
      </w:r>
      <w:r w:rsidRPr="00327873">
        <w:rPr>
          <w:rFonts w:ascii="Arial" w:hAnsi="Arial"/>
          <w:b/>
          <w:szCs w:val="24"/>
          <w:lang w:eastAsia="en-GB"/>
        </w:rPr>
        <w:t>Parties</w:t>
      </w:r>
      <w:r w:rsidRPr="00327873">
        <w:rPr>
          <w:rFonts w:ascii="Arial" w:hAnsi="Arial"/>
          <w:szCs w:val="24"/>
          <w:lang w:eastAsia="en-GB"/>
        </w:rPr>
        <w:t xml:space="preserve">, in each case as soon as reasonably practicable and in any event no later than 6 months after the </w:t>
      </w:r>
      <w:r w:rsidRPr="00327873">
        <w:rPr>
          <w:rFonts w:ascii="Arial" w:hAnsi="Arial"/>
          <w:b/>
          <w:szCs w:val="24"/>
          <w:lang w:eastAsia="en-GB"/>
        </w:rPr>
        <w:t>Commencement Date</w:t>
      </w:r>
      <w:r w:rsidRPr="00327873">
        <w:rPr>
          <w:rFonts w:ascii="Arial" w:hAnsi="Arial"/>
          <w:szCs w:val="24"/>
          <w:lang w:eastAsia="en-GB"/>
        </w:rPr>
        <w:t xml:space="preserve"> (or such later date as the </w:t>
      </w:r>
      <w:r w:rsidRPr="00327873">
        <w:rPr>
          <w:rFonts w:ascii="Arial" w:hAnsi="Arial"/>
          <w:b/>
          <w:szCs w:val="24"/>
          <w:lang w:eastAsia="en-GB"/>
        </w:rPr>
        <w:t>Parties</w:t>
      </w:r>
      <w:r w:rsidRPr="00327873">
        <w:rPr>
          <w:rFonts w:ascii="Arial" w:hAnsi="Arial"/>
          <w:szCs w:val="24"/>
          <w:lang w:eastAsia="en-GB"/>
        </w:rPr>
        <w:t xml:space="preserve"> may agree in writing). ]</w:t>
      </w:r>
    </w:p>
    <w:p w14:paraId="2383B5DF" w14:textId="77777777" w:rsidR="008D354A" w:rsidRPr="00327873" w:rsidRDefault="008D354A" w:rsidP="00327873">
      <w:pPr>
        <w:spacing w:line="300" w:lineRule="atLeast"/>
        <w:ind w:left="880"/>
        <w:jc w:val="both"/>
        <w:rPr>
          <w:rFonts w:ascii="Arial" w:hAnsi="Arial" w:cs="Arial"/>
          <w:szCs w:val="24"/>
          <w:lang w:eastAsia="en-GB"/>
        </w:rPr>
      </w:pPr>
    </w:p>
    <w:p w14:paraId="0EE4EB2E" w14:textId="77777777" w:rsidR="009E10A9" w:rsidRPr="00327873" w:rsidRDefault="009E10A9">
      <w:pPr>
        <w:pStyle w:val="1MJLegal"/>
        <w:tabs>
          <w:tab w:val="clear" w:pos="720"/>
          <w:tab w:val="left" w:pos="-1440"/>
          <w:tab w:val="left" w:pos="-720"/>
          <w:tab w:val="left" w:pos="0"/>
          <w:tab w:val="left" w:pos="851"/>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0" w:firstLine="0"/>
        <w:rPr>
          <w:rFonts w:ascii="Arial Bold" w:hAnsi="Arial Bold"/>
        </w:rPr>
      </w:pPr>
      <w:r>
        <w:rPr>
          <w:rFonts w:ascii="Arial" w:hAnsi="Arial"/>
          <w:b/>
        </w:rPr>
        <w:t>5.</w:t>
      </w:r>
      <w:r>
        <w:rPr>
          <w:rFonts w:ascii="Arial" w:hAnsi="Arial"/>
          <w:b/>
        </w:rPr>
        <w:tab/>
      </w:r>
      <w:r w:rsidR="008D354A" w:rsidRPr="00327873">
        <w:rPr>
          <w:rFonts w:ascii="Arial Bold" w:hAnsi="Arial Bold"/>
          <w:b/>
        </w:rPr>
        <w:t xml:space="preserve">NOT USED </w:t>
      </w:r>
    </w:p>
    <w:p w14:paraId="7F1EFBE7"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jc w:val="both"/>
        <w:rPr>
          <w:rFonts w:ascii="Arial" w:hAnsi="Arial"/>
        </w:rPr>
      </w:pPr>
    </w:p>
    <w:p w14:paraId="62B2D5F6"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b/>
        </w:rPr>
      </w:pPr>
      <w:r>
        <w:rPr>
          <w:rFonts w:ascii="Arial" w:hAnsi="Arial"/>
          <w:b/>
        </w:rPr>
        <w:t>6.</w:t>
      </w:r>
      <w:r>
        <w:rPr>
          <w:rFonts w:ascii="Arial" w:hAnsi="Arial"/>
          <w:b/>
        </w:rPr>
        <w:tab/>
        <w:t>GENERAL PROVISIONS</w:t>
      </w:r>
    </w:p>
    <w:p w14:paraId="01C720C1"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b/>
        </w:rPr>
      </w:pPr>
    </w:p>
    <w:p w14:paraId="4F402C2F" w14:textId="4A247AC6" w:rsidR="009E10A9" w:rsidRDefault="009E10A9" w:rsidP="36DB488B">
      <w:pPr>
        <w:tabs>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rPr>
      </w:pPr>
      <w:r>
        <w:rPr>
          <w:rFonts w:ascii="Arial" w:hAnsi="Arial"/>
        </w:rPr>
        <w:tab/>
        <w:t>Paragraphs 6.12 (limitation of liability), 6.14 (transfer and subcontracting), 6.15 (confidentiality), 6.18 (intellectual property), 6.19 (force majeure), 6.20 (waiver), 6.21 (notices), 6.22 (third party rights), 6.23 (jurisdiction), 6.24 (</w:t>
      </w:r>
      <w:r w:rsidRPr="00DC0662">
        <w:rPr>
          <w:rFonts w:ascii="Arial" w:hAnsi="Arial"/>
        </w:rPr>
        <w:t>counterparts), 6.25 (governing law), 6.26 (severance of terms) and 6.27 (language</w:t>
      </w:r>
      <w:r w:rsidRPr="0059333C">
        <w:rPr>
          <w:rFonts w:ascii="Arial" w:hAnsi="Arial"/>
        </w:rPr>
        <w:t>)</w:t>
      </w:r>
      <w:r w:rsidR="6AD99A5A" w:rsidRPr="0059333C">
        <w:rPr>
          <w:rFonts w:ascii="Arial" w:hAnsi="Arial"/>
        </w:rPr>
        <w:t>, 6.38</w:t>
      </w:r>
      <w:r w:rsidR="6AD99A5A" w:rsidRPr="00DC0662">
        <w:rPr>
          <w:rFonts w:ascii="Arial" w:hAnsi="Arial"/>
        </w:rPr>
        <w:t xml:space="preserve"> (Directions </w:t>
      </w:r>
      <w:r w:rsidR="1D24BDCA" w:rsidRPr="0059333C">
        <w:rPr>
          <w:rFonts w:ascii="Arial" w:hAnsi="Arial"/>
        </w:rPr>
        <w:t>r</w:t>
      </w:r>
      <w:r w:rsidR="6AD99A5A" w:rsidRPr="00DC0662">
        <w:rPr>
          <w:rFonts w:ascii="Arial" w:hAnsi="Arial"/>
        </w:rPr>
        <w:t>elated to National Security),</w:t>
      </w:r>
      <w:r w:rsidRPr="00DC0662">
        <w:rPr>
          <w:rFonts w:ascii="Arial" w:hAnsi="Arial"/>
        </w:rPr>
        <w:t xml:space="preserve"> and</w:t>
      </w:r>
      <w:r>
        <w:rPr>
          <w:rFonts w:ascii="Arial" w:hAnsi="Arial"/>
        </w:rPr>
        <w:t xml:space="preserve"> Section 7</w:t>
      </w:r>
      <w:r w:rsidRPr="33452AA6">
        <w:rPr>
          <w:rFonts w:ascii="Arial" w:hAnsi="Arial"/>
          <w:i/>
          <w:iCs/>
        </w:rPr>
        <w:t xml:space="preserve"> (</w:t>
      </w:r>
      <w:r>
        <w:rPr>
          <w:rFonts w:ascii="Arial" w:hAnsi="Arial"/>
        </w:rPr>
        <w:t xml:space="preserve">dispute resolution) of the </w:t>
      </w:r>
      <w:r w:rsidRPr="36DB488B">
        <w:rPr>
          <w:rFonts w:ascii="Arial" w:hAnsi="Arial"/>
          <w:b/>
          <w:bCs/>
        </w:rPr>
        <w:t>CUSC</w:t>
      </w:r>
      <w:r>
        <w:rPr>
          <w:rFonts w:ascii="Arial" w:hAnsi="Arial"/>
        </w:rPr>
        <w:t xml:space="preserve"> are incorporated into this </w:t>
      </w:r>
      <w:r w:rsidRPr="36DB488B">
        <w:rPr>
          <w:rFonts w:ascii="Arial" w:hAnsi="Arial"/>
          <w:b/>
          <w:bCs/>
        </w:rPr>
        <w:t xml:space="preserve">Mandatory Services Agreement </w:t>
      </w:r>
      <w:r w:rsidRPr="33452AA6">
        <w:rPr>
          <w:rFonts w:ascii="Arial" w:hAnsi="Arial"/>
          <w:i/>
          <w:iCs/>
        </w:rPr>
        <w:t>mutatis mutandis</w:t>
      </w:r>
      <w:r>
        <w:rPr>
          <w:rFonts w:ascii="Arial" w:hAnsi="Arial"/>
        </w:rPr>
        <w:t xml:space="preserve">. </w:t>
      </w:r>
    </w:p>
    <w:p w14:paraId="6BEBD706"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rPr>
      </w:pPr>
    </w:p>
    <w:p w14:paraId="51A4EAC1"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rPr>
      </w:pPr>
    </w:p>
    <w:p w14:paraId="3ECEC568"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b/>
        </w:rPr>
      </w:pPr>
      <w:r>
        <w:rPr>
          <w:rFonts w:ascii="Arial" w:hAnsi="Arial"/>
          <w:b/>
        </w:rPr>
        <w:t>7.</w:t>
      </w:r>
      <w:r>
        <w:rPr>
          <w:rFonts w:ascii="Arial" w:hAnsi="Arial"/>
          <w:b/>
        </w:rPr>
        <w:tab/>
        <w:t>VARIATIONS</w:t>
      </w:r>
    </w:p>
    <w:p w14:paraId="1D77F1B6"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b/>
        </w:rPr>
      </w:pPr>
    </w:p>
    <w:p w14:paraId="1D809F2C"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rPr>
      </w:pPr>
      <w:r>
        <w:rPr>
          <w:rFonts w:ascii="Arial" w:hAnsi="Arial"/>
          <w:b/>
        </w:rPr>
        <w:t>7.1</w:t>
      </w:r>
      <w:r>
        <w:rPr>
          <w:rFonts w:ascii="Arial" w:hAnsi="Arial"/>
          <w:b/>
        </w:rPr>
        <w:tab/>
      </w:r>
      <w:r>
        <w:rPr>
          <w:rFonts w:ascii="Arial" w:hAnsi="Arial"/>
        </w:rPr>
        <w:t xml:space="preserve">Subject to Sub-Clause 7.2, no variation to this </w:t>
      </w:r>
      <w:r>
        <w:rPr>
          <w:rFonts w:ascii="Arial" w:hAnsi="Arial"/>
          <w:b/>
        </w:rPr>
        <w:t>Mandatory Services Agreement</w:t>
      </w:r>
      <w:r>
        <w:rPr>
          <w:rFonts w:ascii="Arial" w:hAnsi="Arial"/>
        </w:rPr>
        <w:t xml:space="preserve"> shall be effective unless made in writing and signed by or on behalf of both </w:t>
      </w:r>
      <w:r>
        <w:rPr>
          <w:rFonts w:ascii="Arial" w:hAnsi="Arial" w:cs="Arial"/>
          <w:b/>
          <w:bCs/>
        </w:rPr>
        <w:t>The Company</w:t>
      </w:r>
      <w:r>
        <w:rPr>
          <w:rFonts w:ascii="Arial" w:hAnsi="Arial"/>
          <w:b/>
        </w:rPr>
        <w:t xml:space="preserve"> </w:t>
      </w:r>
      <w:r>
        <w:rPr>
          <w:rFonts w:ascii="Arial" w:hAnsi="Arial"/>
        </w:rPr>
        <w:t xml:space="preserve">and the </w:t>
      </w:r>
      <w:r>
        <w:rPr>
          <w:rFonts w:ascii="Arial" w:hAnsi="Arial"/>
          <w:b/>
        </w:rPr>
        <w:t>User</w:t>
      </w:r>
      <w:r>
        <w:rPr>
          <w:rFonts w:ascii="Arial" w:hAnsi="Arial"/>
        </w:rPr>
        <w:t>.</w:t>
      </w:r>
    </w:p>
    <w:p w14:paraId="6A671C78"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rPr>
      </w:pPr>
    </w:p>
    <w:p w14:paraId="10BC1E5C"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rPr>
      </w:pPr>
      <w:r>
        <w:rPr>
          <w:rFonts w:ascii="Arial" w:hAnsi="Arial"/>
          <w:b/>
        </w:rPr>
        <w:t>7.2</w:t>
      </w:r>
      <w:r>
        <w:rPr>
          <w:rFonts w:ascii="Arial" w:hAnsi="Arial"/>
          <w:b/>
        </w:rPr>
        <w:tab/>
      </w:r>
      <w:r>
        <w:rPr>
          <w:rFonts w:ascii="Arial" w:hAnsi="Arial" w:cs="Arial"/>
          <w:b/>
          <w:bCs/>
        </w:rPr>
        <w:t>The Company</w:t>
      </w:r>
      <w:r>
        <w:rPr>
          <w:rFonts w:ascii="Arial" w:hAnsi="Arial"/>
        </w:rPr>
        <w:t xml:space="preserve"> and the </w:t>
      </w:r>
      <w:r>
        <w:rPr>
          <w:rFonts w:ascii="Arial" w:hAnsi="Arial"/>
          <w:b/>
        </w:rPr>
        <w:t>User</w:t>
      </w:r>
      <w:r>
        <w:rPr>
          <w:rFonts w:ascii="Arial" w:hAnsi="Arial"/>
        </w:rPr>
        <w:t xml:space="preserve"> shall effect any amendment required to be made to this </w:t>
      </w:r>
      <w:r>
        <w:rPr>
          <w:rFonts w:ascii="Arial" w:hAnsi="Arial"/>
          <w:b/>
        </w:rPr>
        <w:t>Mandatory Services Agreement</w:t>
      </w:r>
      <w:r>
        <w:rPr>
          <w:rFonts w:ascii="Arial" w:hAnsi="Arial"/>
        </w:rPr>
        <w:t xml:space="preserve"> by the </w:t>
      </w:r>
      <w:r>
        <w:rPr>
          <w:rFonts w:ascii="Arial" w:hAnsi="Arial"/>
          <w:b/>
        </w:rPr>
        <w:t>Authority</w:t>
      </w:r>
      <w:r>
        <w:rPr>
          <w:rFonts w:ascii="Arial" w:hAnsi="Arial"/>
        </w:rPr>
        <w:t xml:space="preserve"> as a result of a change in the </w:t>
      </w:r>
      <w:r>
        <w:rPr>
          <w:rFonts w:ascii="Arial" w:hAnsi="Arial"/>
          <w:b/>
        </w:rPr>
        <w:t>CUSC</w:t>
      </w:r>
      <w:r w:rsidR="00B438C6" w:rsidRPr="0059333C">
        <w:rPr>
          <w:rFonts w:ascii="Arial" w:hAnsi="Arial"/>
          <w:bCs/>
        </w:rPr>
        <w:t xml:space="preserve">, the </w:t>
      </w:r>
      <w:r w:rsidR="00B438C6">
        <w:rPr>
          <w:rFonts w:ascii="Arial" w:hAnsi="Arial"/>
          <w:b/>
        </w:rPr>
        <w:t>ESO Licence</w:t>
      </w:r>
      <w:r>
        <w:rPr>
          <w:rFonts w:ascii="Arial" w:hAnsi="Arial"/>
        </w:rPr>
        <w:t xml:space="preserve"> or the </w:t>
      </w:r>
      <w:r>
        <w:rPr>
          <w:rFonts w:ascii="Arial" w:hAnsi="Arial"/>
          <w:b/>
        </w:rPr>
        <w:t>Transmission Licence,</w:t>
      </w:r>
      <w:r>
        <w:rPr>
          <w:rFonts w:ascii="Arial" w:hAnsi="Arial"/>
        </w:rPr>
        <w:t xml:space="preserve"> an order or direction made pursuant to the </w:t>
      </w:r>
      <w:r>
        <w:rPr>
          <w:rFonts w:ascii="Arial" w:hAnsi="Arial"/>
          <w:b/>
        </w:rPr>
        <w:t>Act</w:t>
      </w:r>
      <w:r>
        <w:rPr>
          <w:rFonts w:ascii="Arial" w:hAnsi="Arial"/>
        </w:rPr>
        <w:t xml:space="preserve"> or a </w:t>
      </w:r>
      <w:r>
        <w:rPr>
          <w:rFonts w:ascii="Arial" w:hAnsi="Arial"/>
          <w:b/>
        </w:rPr>
        <w:t>Licence</w:t>
      </w:r>
      <w:r>
        <w:rPr>
          <w:rFonts w:ascii="Arial" w:hAnsi="Arial"/>
        </w:rPr>
        <w:t xml:space="preserve">, or as a result of settling any of the terms hereof.  The </w:t>
      </w:r>
      <w:r>
        <w:rPr>
          <w:rFonts w:ascii="Arial" w:hAnsi="Arial"/>
          <w:b/>
        </w:rPr>
        <w:t>User</w:t>
      </w:r>
      <w:r>
        <w:rPr>
          <w:rFonts w:ascii="Arial" w:hAnsi="Arial"/>
        </w:rPr>
        <w:t xml:space="preserve"> hereby authorises and instructs </w:t>
      </w:r>
      <w:r>
        <w:rPr>
          <w:rFonts w:ascii="Arial" w:hAnsi="Arial" w:cs="Arial"/>
          <w:b/>
          <w:bCs/>
        </w:rPr>
        <w:t>The Company</w:t>
      </w:r>
      <w:r>
        <w:rPr>
          <w:rFonts w:ascii="Arial" w:hAnsi="Arial"/>
        </w:rPr>
        <w:t xml:space="preserve"> to make any such amendment on its behalf and undertakes not to withdraw, </w:t>
      </w:r>
      <w:proofErr w:type="gramStart"/>
      <w:r>
        <w:rPr>
          <w:rFonts w:ascii="Arial" w:hAnsi="Arial"/>
        </w:rPr>
        <w:t>qualify</w:t>
      </w:r>
      <w:proofErr w:type="gramEnd"/>
      <w:r>
        <w:rPr>
          <w:rFonts w:ascii="Arial" w:hAnsi="Arial"/>
        </w:rPr>
        <w:t xml:space="preserve"> or revoke such authority or instruction at any time.</w:t>
      </w:r>
    </w:p>
    <w:p w14:paraId="1BE55F14" w14:textId="77777777" w:rsidR="009E10A9" w:rsidRDefault="009E10A9">
      <w:pPr>
        <w:tabs>
          <w:tab w:val="left" w:pos="-1440"/>
          <w:tab w:val="left" w:pos="-720"/>
          <w:tab w:val="left" w:pos="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851" w:hanging="851"/>
        <w:jc w:val="both"/>
        <w:rPr>
          <w:rFonts w:ascii="Arial" w:hAnsi="Arial"/>
        </w:rPr>
      </w:pPr>
    </w:p>
    <w:p w14:paraId="497D49D2" w14:textId="77777777" w:rsidR="009E10A9" w:rsidRDefault="009E10A9">
      <w:pPr>
        <w:pStyle w:val="clauseindent"/>
        <w:tabs>
          <w:tab w:val="left" w:pos="851"/>
        </w:tabs>
        <w:spacing w:before="240"/>
        <w:ind w:left="0"/>
        <w:jc w:val="both"/>
        <w:rPr>
          <w:rFonts w:ascii="Arial" w:hAnsi="Arial"/>
          <w:b/>
        </w:rPr>
      </w:pPr>
      <w:r>
        <w:rPr>
          <w:rFonts w:ascii="Arial" w:hAnsi="Arial"/>
          <w:b/>
        </w:rPr>
        <w:t>8.</w:t>
      </w:r>
      <w:r>
        <w:rPr>
          <w:rFonts w:ascii="Arial" w:hAnsi="Arial"/>
          <w:b/>
        </w:rPr>
        <w:tab/>
        <w:t>NOTICES</w:t>
      </w:r>
    </w:p>
    <w:p w14:paraId="6685E909" w14:textId="3A1F95EF" w:rsidR="009E10A9" w:rsidRDefault="009E10A9">
      <w:pPr>
        <w:pStyle w:val="clauseindent"/>
        <w:jc w:val="both"/>
        <w:rPr>
          <w:rFonts w:ascii="Arial" w:hAnsi="Arial"/>
        </w:rPr>
      </w:pPr>
      <w:r>
        <w:rPr>
          <w:rFonts w:ascii="Arial" w:hAnsi="Arial"/>
        </w:rPr>
        <w:t xml:space="preserve">For the purposes of this </w:t>
      </w:r>
      <w:r>
        <w:rPr>
          <w:rFonts w:ascii="Arial" w:hAnsi="Arial"/>
          <w:b/>
        </w:rPr>
        <w:t>Mandatory Services Agreement</w:t>
      </w:r>
      <w:r>
        <w:rPr>
          <w:rFonts w:ascii="Arial" w:hAnsi="Arial"/>
        </w:rPr>
        <w:t xml:space="preserve">, unless and until otherwise notified by the relevant </w:t>
      </w:r>
      <w:r>
        <w:rPr>
          <w:rFonts w:ascii="Arial" w:hAnsi="Arial"/>
          <w:b/>
        </w:rPr>
        <w:t>Party</w:t>
      </w:r>
      <w:r>
        <w:rPr>
          <w:rFonts w:ascii="Arial" w:hAnsi="Arial"/>
        </w:rPr>
        <w:t xml:space="preserve"> to the other in accordance with Paragraph 6.21.1 of the </w:t>
      </w:r>
      <w:r>
        <w:rPr>
          <w:rFonts w:ascii="Arial" w:hAnsi="Arial"/>
          <w:b/>
        </w:rPr>
        <w:t>CUSC</w:t>
      </w:r>
      <w:r>
        <w:rPr>
          <w:rFonts w:ascii="Arial" w:hAnsi="Arial"/>
        </w:rPr>
        <w:t xml:space="preserve">, any notice or other communication to be given by </w:t>
      </w:r>
      <w:r>
        <w:rPr>
          <w:rFonts w:ascii="Arial" w:hAnsi="Arial" w:cs="Arial"/>
          <w:b/>
          <w:bCs/>
        </w:rPr>
        <w:t>The Company</w:t>
      </w:r>
      <w:r>
        <w:rPr>
          <w:rFonts w:ascii="Arial" w:hAnsi="Arial"/>
        </w:rPr>
        <w:t xml:space="preserve"> or the </w:t>
      </w:r>
      <w:r>
        <w:rPr>
          <w:rFonts w:ascii="Arial" w:hAnsi="Arial"/>
          <w:b/>
        </w:rPr>
        <w:t>User</w:t>
      </w:r>
      <w:r>
        <w:rPr>
          <w:rFonts w:ascii="Arial" w:hAnsi="Arial"/>
        </w:rPr>
        <w:t xml:space="preserve"> to the other under, or in connection with matters contemplated by, this </w:t>
      </w:r>
      <w:r>
        <w:rPr>
          <w:rFonts w:ascii="Arial" w:hAnsi="Arial"/>
          <w:b/>
        </w:rPr>
        <w:t>Mandatory Services Agreement</w:t>
      </w:r>
      <w:r>
        <w:rPr>
          <w:rFonts w:ascii="Arial" w:hAnsi="Arial"/>
        </w:rPr>
        <w:t xml:space="preserve"> shall be sent to the following address and/or </w:t>
      </w:r>
      <w:del w:id="8" w:author="David Halford (NESO)" w:date="2024-10-11T12:40:00Z">
        <w:r w:rsidDel="00C73018">
          <w:rPr>
            <w:rFonts w:ascii="Arial" w:hAnsi="Arial"/>
          </w:rPr>
          <w:delText xml:space="preserve">facsimile number </w:delText>
        </w:r>
      </w:del>
      <w:ins w:id="9" w:author="David Halford (NESO)" w:date="2024-10-11T12:40:00Z">
        <w:r w:rsidR="00C73018">
          <w:rPr>
            <w:rFonts w:ascii="Arial" w:hAnsi="Arial"/>
          </w:rPr>
          <w:t xml:space="preserve">email address </w:t>
        </w:r>
      </w:ins>
      <w:r>
        <w:rPr>
          <w:rFonts w:ascii="Arial" w:hAnsi="Arial"/>
        </w:rPr>
        <w:t>and marked for the attention of the person named below:</w:t>
      </w:r>
    </w:p>
    <w:p w14:paraId="3A49DFC0" w14:textId="77777777" w:rsidR="009E10A9" w:rsidRDefault="009E10A9">
      <w:pPr>
        <w:pStyle w:val="clauseindent"/>
        <w:ind w:left="0"/>
        <w:jc w:val="both"/>
        <w:rPr>
          <w:rFonts w:ascii="Arial" w:hAnsi="Arial"/>
        </w:rPr>
      </w:pPr>
      <w:r>
        <w:rPr>
          <w:rFonts w:ascii="Arial" w:hAnsi="Arial"/>
        </w:rPr>
        <w:tab/>
      </w:r>
      <w:r>
        <w:rPr>
          <w:rFonts w:ascii="Arial" w:hAnsi="Arial" w:cs="Arial"/>
          <w:b/>
          <w:bCs/>
        </w:rPr>
        <w:t>The Company</w:t>
      </w:r>
      <w:r>
        <w:rPr>
          <w:rFonts w:ascii="Arial" w:hAnsi="Arial"/>
        </w:rPr>
        <w:t>:</w:t>
      </w:r>
      <w:r>
        <w:rPr>
          <w:rFonts w:ascii="Arial" w:hAnsi="Arial"/>
        </w:rPr>
        <w:tab/>
      </w:r>
      <w:r>
        <w:rPr>
          <w:rFonts w:ascii="Arial" w:hAnsi="Arial"/>
        </w:rPr>
        <w:tab/>
        <w:t>Address:</w:t>
      </w:r>
    </w:p>
    <w:p w14:paraId="3F19AEA7" w14:textId="7FE3D62A" w:rsidR="009E10A9" w:rsidRDefault="009E10A9">
      <w:pPr>
        <w:pStyle w:val="clauseindent"/>
        <w:ind w:left="0"/>
        <w:jc w:val="both"/>
        <w:rPr>
          <w:rFonts w:ascii="Arial" w:hAnsi="Arial"/>
        </w:rPr>
      </w:pPr>
      <w:r>
        <w:rPr>
          <w:rFonts w:ascii="Arial" w:hAnsi="Arial"/>
        </w:rPr>
        <w:tab/>
      </w:r>
      <w:r>
        <w:rPr>
          <w:rFonts w:ascii="Arial" w:hAnsi="Arial"/>
        </w:rPr>
        <w:tab/>
      </w:r>
      <w:r>
        <w:rPr>
          <w:rFonts w:ascii="Arial" w:hAnsi="Arial"/>
        </w:rPr>
        <w:tab/>
      </w:r>
      <w:r>
        <w:rPr>
          <w:rFonts w:ascii="Arial" w:hAnsi="Arial"/>
        </w:rPr>
        <w:tab/>
      </w:r>
      <w:del w:id="10" w:author="David Halford (NESO)" w:date="2024-10-11T12:40:00Z">
        <w:r w:rsidDel="00C73018">
          <w:rPr>
            <w:rFonts w:ascii="Arial" w:hAnsi="Arial"/>
          </w:rPr>
          <w:delText>Facsimile number</w:delText>
        </w:r>
      </w:del>
      <w:ins w:id="11" w:author="David Halford (NESO)" w:date="2024-10-11T12:40:00Z">
        <w:r w:rsidR="00C73018">
          <w:rPr>
            <w:rFonts w:ascii="Arial" w:hAnsi="Arial"/>
          </w:rPr>
          <w:t>E</w:t>
        </w:r>
      </w:ins>
      <w:ins w:id="12" w:author="David Halford (NESO)" w:date="2024-10-11T12:41:00Z">
        <w:r w:rsidR="00C73018">
          <w:rPr>
            <w:rFonts w:ascii="Arial" w:hAnsi="Arial"/>
          </w:rPr>
          <w:t>mail Address</w:t>
        </w:r>
      </w:ins>
      <w:r>
        <w:rPr>
          <w:rFonts w:ascii="Arial" w:hAnsi="Arial"/>
        </w:rPr>
        <w:t>:</w:t>
      </w:r>
    </w:p>
    <w:p w14:paraId="574E17B4" w14:textId="77777777" w:rsidR="009E10A9" w:rsidRDefault="009E10A9">
      <w:pPr>
        <w:pStyle w:val="clauseindent"/>
        <w:ind w:left="0"/>
        <w:jc w:val="both"/>
        <w:rPr>
          <w:rFonts w:ascii="Arial" w:hAnsi="Arial"/>
        </w:rPr>
      </w:pPr>
      <w:r>
        <w:rPr>
          <w:rFonts w:ascii="Arial" w:hAnsi="Arial"/>
        </w:rPr>
        <w:tab/>
      </w:r>
      <w:r>
        <w:rPr>
          <w:rFonts w:ascii="Arial" w:hAnsi="Arial"/>
        </w:rPr>
        <w:tab/>
      </w:r>
      <w:r>
        <w:rPr>
          <w:rFonts w:ascii="Arial" w:hAnsi="Arial"/>
        </w:rPr>
        <w:tab/>
      </w:r>
      <w:r>
        <w:rPr>
          <w:rFonts w:ascii="Arial" w:hAnsi="Arial"/>
        </w:rPr>
        <w:tab/>
        <w:t>For the attention of:</w:t>
      </w:r>
    </w:p>
    <w:p w14:paraId="69F048D4" w14:textId="77777777" w:rsidR="009E10A9" w:rsidRDefault="009E10A9">
      <w:pPr>
        <w:pStyle w:val="clauseindent"/>
        <w:ind w:left="0"/>
        <w:jc w:val="both"/>
        <w:rPr>
          <w:rFonts w:ascii="Arial" w:hAnsi="Arial"/>
        </w:rPr>
      </w:pPr>
      <w:r>
        <w:rPr>
          <w:rFonts w:ascii="Arial" w:hAnsi="Arial"/>
        </w:rPr>
        <w:tab/>
      </w:r>
      <w:r>
        <w:rPr>
          <w:rFonts w:ascii="Arial" w:hAnsi="Arial"/>
          <w:b/>
        </w:rPr>
        <w:t>User</w:t>
      </w:r>
      <w:r>
        <w:rPr>
          <w:rFonts w:ascii="Arial" w:hAnsi="Arial"/>
        </w:rPr>
        <w:t>:</w:t>
      </w:r>
      <w:r>
        <w:rPr>
          <w:rFonts w:ascii="Arial" w:hAnsi="Arial"/>
        </w:rPr>
        <w:tab/>
      </w:r>
      <w:r>
        <w:rPr>
          <w:rFonts w:ascii="Arial" w:hAnsi="Arial"/>
        </w:rPr>
        <w:tab/>
      </w:r>
      <w:r>
        <w:rPr>
          <w:rFonts w:ascii="Arial" w:hAnsi="Arial"/>
        </w:rPr>
        <w:tab/>
        <w:t>Address:</w:t>
      </w:r>
    </w:p>
    <w:p w14:paraId="4226D132" w14:textId="36E9E373" w:rsidR="009E10A9" w:rsidRDefault="009E10A9">
      <w:pPr>
        <w:pStyle w:val="clauseindent"/>
        <w:ind w:left="0"/>
        <w:jc w:val="both"/>
        <w:rPr>
          <w:rFonts w:ascii="Arial" w:hAnsi="Arial"/>
        </w:rPr>
      </w:pPr>
      <w:r>
        <w:rPr>
          <w:rFonts w:ascii="Arial" w:hAnsi="Arial"/>
        </w:rPr>
        <w:tab/>
      </w:r>
      <w:r>
        <w:rPr>
          <w:rFonts w:ascii="Arial" w:hAnsi="Arial"/>
        </w:rPr>
        <w:tab/>
      </w:r>
      <w:r>
        <w:rPr>
          <w:rFonts w:ascii="Arial" w:hAnsi="Arial"/>
        </w:rPr>
        <w:tab/>
      </w:r>
      <w:r>
        <w:rPr>
          <w:rFonts w:ascii="Arial" w:hAnsi="Arial"/>
        </w:rPr>
        <w:tab/>
      </w:r>
      <w:del w:id="13" w:author="David Halford (NESO)" w:date="2024-10-11T12:41:00Z">
        <w:r w:rsidDel="00C774FA">
          <w:rPr>
            <w:rFonts w:ascii="Arial" w:hAnsi="Arial"/>
          </w:rPr>
          <w:delText>Facsimile number</w:delText>
        </w:r>
      </w:del>
      <w:ins w:id="14" w:author="David Halford (NESO)" w:date="2024-10-11T12:41:00Z">
        <w:r w:rsidR="00C774FA">
          <w:rPr>
            <w:rFonts w:ascii="Arial" w:hAnsi="Arial"/>
          </w:rPr>
          <w:t xml:space="preserve"> Email Address</w:t>
        </w:r>
      </w:ins>
      <w:r>
        <w:rPr>
          <w:rFonts w:ascii="Arial" w:hAnsi="Arial"/>
        </w:rPr>
        <w:t>:</w:t>
      </w:r>
    </w:p>
    <w:p w14:paraId="66343F62" w14:textId="77777777" w:rsidR="009E10A9" w:rsidRDefault="009E10A9">
      <w:pPr>
        <w:pStyle w:val="clauseindent"/>
        <w:ind w:left="0"/>
        <w:jc w:val="both"/>
        <w:rPr>
          <w:rFonts w:ascii="Arial" w:hAnsi="Arial"/>
          <w:i/>
        </w:rPr>
      </w:pPr>
      <w:r>
        <w:rPr>
          <w:rFonts w:ascii="Arial" w:hAnsi="Arial"/>
        </w:rPr>
        <w:tab/>
      </w:r>
      <w:r>
        <w:rPr>
          <w:rFonts w:ascii="Arial" w:hAnsi="Arial"/>
        </w:rPr>
        <w:tab/>
      </w:r>
      <w:r>
        <w:rPr>
          <w:rFonts w:ascii="Arial" w:hAnsi="Arial"/>
        </w:rPr>
        <w:tab/>
      </w:r>
      <w:r>
        <w:rPr>
          <w:rFonts w:ascii="Arial" w:hAnsi="Arial"/>
        </w:rPr>
        <w:tab/>
        <w:t>For the attention of:</w:t>
      </w:r>
    </w:p>
    <w:p w14:paraId="7D7072BB" w14:textId="77777777" w:rsidR="009E10A9" w:rsidRDefault="009E10A9">
      <w:pPr>
        <w:pStyle w:val="clauseindent"/>
        <w:spacing w:before="240"/>
        <w:ind w:left="0"/>
        <w:jc w:val="both"/>
        <w:rPr>
          <w:rFonts w:ascii="Arial" w:hAnsi="Arial"/>
          <w:b/>
        </w:rPr>
      </w:pPr>
      <w:r>
        <w:rPr>
          <w:rFonts w:ascii="Arial" w:hAnsi="Arial"/>
          <w:b/>
        </w:rPr>
        <w:t>9.</w:t>
      </w:r>
      <w:r>
        <w:rPr>
          <w:rFonts w:ascii="Arial" w:hAnsi="Arial"/>
          <w:b/>
        </w:rPr>
        <w:tab/>
        <w:t>BANK ACCOUNT DETAILS</w:t>
      </w:r>
    </w:p>
    <w:p w14:paraId="5DEE71DC" w14:textId="77777777" w:rsidR="009E10A9" w:rsidRDefault="009E10A9">
      <w:pPr>
        <w:pStyle w:val="clauseindent"/>
        <w:ind w:hanging="851"/>
        <w:jc w:val="both"/>
        <w:rPr>
          <w:rFonts w:ascii="Arial" w:hAnsi="Arial"/>
        </w:rPr>
      </w:pPr>
      <w:r>
        <w:rPr>
          <w:rFonts w:ascii="Arial" w:hAnsi="Arial"/>
          <w:b/>
        </w:rPr>
        <w:lastRenderedPageBreak/>
        <w:tab/>
      </w:r>
      <w:r>
        <w:rPr>
          <w:rFonts w:ascii="Arial" w:hAnsi="Arial"/>
        </w:rPr>
        <w:t xml:space="preserve">For the purposes of Paragraph 4.3.2.18 of the </w:t>
      </w:r>
      <w:r>
        <w:rPr>
          <w:rFonts w:ascii="Arial" w:hAnsi="Arial"/>
          <w:b/>
        </w:rPr>
        <w:t>CUSC</w:t>
      </w:r>
      <w:r>
        <w:rPr>
          <w:rFonts w:ascii="Arial" w:hAnsi="Arial"/>
        </w:rPr>
        <w:t xml:space="preserve">, unless and until otherwise notified by the relevant </w:t>
      </w:r>
      <w:r>
        <w:rPr>
          <w:rFonts w:ascii="Arial" w:hAnsi="Arial"/>
          <w:b/>
        </w:rPr>
        <w:t>Party</w:t>
      </w:r>
      <w:r>
        <w:rPr>
          <w:rFonts w:ascii="Arial" w:hAnsi="Arial"/>
        </w:rPr>
        <w:t xml:space="preserve"> to the other in accordance with that Paragraph, details of each of the </w:t>
      </w:r>
      <w:r>
        <w:rPr>
          <w:rFonts w:ascii="Arial" w:hAnsi="Arial"/>
          <w:b/>
        </w:rPr>
        <w:t>Party</w:t>
      </w:r>
      <w:r>
        <w:rPr>
          <w:rFonts w:ascii="Arial" w:hAnsi="Arial"/>
        </w:rPr>
        <w:t xml:space="preserve">’s bank accounts to which sums payable in connection with this </w:t>
      </w:r>
      <w:r>
        <w:rPr>
          <w:rFonts w:ascii="Arial" w:hAnsi="Arial"/>
          <w:b/>
        </w:rPr>
        <w:t>Mandatory Services Agreement</w:t>
      </w:r>
      <w:r>
        <w:rPr>
          <w:rFonts w:ascii="Arial" w:hAnsi="Arial"/>
        </w:rPr>
        <w:t xml:space="preserve"> shall be paid are set out below:</w:t>
      </w:r>
    </w:p>
    <w:p w14:paraId="1F92DD90" w14:textId="77777777" w:rsidR="009E10A9" w:rsidRDefault="009E10A9">
      <w:pPr>
        <w:pStyle w:val="clauseindent"/>
        <w:ind w:left="0"/>
        <w:jc w:val="both"/>
        <w:rPr>
          <w:rFonts w:ascii="Arial" w:hAnsi="Arial"/>
        </w:rPr>
      </w:pPr>
      <w:r>
        <w:rPr>
          <w:rFonts w:ascii="Arial" w:hAnsi="Arial"/>
        </w:rPr>
        <w:tab/>
      </w:r>
      <w:r>
        <w:rPr>
          <w:rFonts w:ascii="Arial" w:hAnsi="Arial" w:cs="Arial"/>
          <w:b/>
          <w:bCs/>
        </w:rPr>
        <w:t>The Company</w:t>
      </w:r>
      <w:r>
        <w:rPr>
          <w:rFonts w:ascii="Arial" w:hAnsi="Arial"/>
        </w:rPr>
        <w:t>:</w:t>
      </w:r>
      <w:r>
        <w:rPr>
          <w:rFonts w:ascii="Arial" w:hAnsi="Arial"/>
        </w:rPr>
        <w:tab/>
      </w:r>
      <w:r>
        <w:rPr>
          <w:rFonts w:ascii="Arial" w:hAnsi="Arial"/>
        </w:rPr>
        <w:tab/>
        <w:t>Bank:</w:t>
      </w:r>
    </w:p>
    <w:p w14:paraId="604AB294" w14:textId="77777777" w:rsidR="009E10A9" w:rsidRDefault="009E10A9">
      <w:pPr>
        <w:pStyle w:val="clauseindent"/>
        <w:ind w:left="0"/>
        <w:jc w:val="both"/>
        <w:rPr>
          <w:rFonts w:ascii="Arial" w:hAnsi="Arial"/>
        </w:rPr>
      </w:pPr>
      <w:r>
        <w:rPr>
          <w:rFonts w:ascii="Arial" w:hAnsi="Arial"/>
        </w:rPr>
        <w:tab/>
      </w:r>
      <w:r>
        <w:rPr>
          <w:rFonts w:ascii="Arial" w:hAnsi="Arial"/>
        </w:rPr>
        <w:tab/>
      </w:r>
      <w:r>
        <w:rPr>
          <w:rFonts w:ascii="Arial" w:hAnsi="Arial"/>
        </w:rPr>
        <w:tab/>
      </w:r>
      <w:r>
        <w:rPr>
          <w:rFonts w:ascii="Arial" w:hAnsi="Arial"/>
        </w:rPr>
        <w:tab/>
        <w:t>Branch:</w:t>
      </w:r>
    </w:p>
    <w:p w14:paraId="2CB1CCBB" w14:textId="77777777" w:rsidR="009E10A9" w:rsidRDefault="009E10A9">
      <w:pPr>
        <w:pStyle w:val="clauseindent"/>
        <w:ind w:left="0"/>
        <w:jc w:val="both"/>
        <w:rPr>
          <w:rFonts w:ascii="Arial" w:hAnsi="Arial"/>
        </w:rPr>
      </w:pPr>
      <w:r>
        <w:rPr>
          <w:rFonts w:ascii="Arial" w:hAnsi="Arial"/>
        </w:rPr>
        <w:tab/>
      </w:r>
      <w:r>
        <w:rPr>
          <w:rFonts w:ascii="Arial" w:hAnsi="Arial"/>
        </w:rPr>
        <w:tab/>
      </w:r>
      <w:r>
        <w:rPr>
          <w:rFonts w:ascii="Arial" w:hAnsi="Arial"/>
        </w:rPr>
        <w:tab/>
      </w:r>
      <w:r>
        <w:rPr>
          <w:rFonts w:ascii="Arial" w:hAnsi="Arial"/>
        </w:rPr>
        <w:tab/>
        <w:t>Account Number:</w:t>
      </w:r>
    </w:p>
    <w:p w14:paraId="3C07EA2A" w14:textId="77777777" w:rsidR="009E10A9" w:rsidRDefault="009E10A9">
      <w:pPr>
        <w:pStyle w:val="clauseindent"/>
        <w:ind w:left="0"/>
        <w:jc w:val="both"/>
        <w:rPr>
          <w:rFonts w:ascii="Arial" w:hAnsi="Arial"/>
        </w:rPr>
      </w:pPr>
      <w:r>
        <w:rPr>
          <w:rFonts w:ascii="Arial" w:hAnsi="Arial"/>
        </w:rPr>
        <w:tab/>
      </w:r>
      <w:r>
        <w:rPr>
          <w:rFonts w:ascii="Arial" w:hAnsi="Arial"/>
          <w:b/>
        </w:rPr>
        <w:t>User</w:t>
      </w:r>
      <w:r>
        <w:rPr>
          <w:rFonts w:ascii="Arial" w:hAnsi="Arial"/>
        </w:rPr>
        <w:t>:</w:t>
      </w:r>
      <w:r>
        <w:rPr>
          <w:rFonts w:ascii="Arial" w:hAnsi="Arial"/>
        </w:rPr>
        <w:tab/>
      </w:r>
      <w:r>
        <w:rPr>
          <w:rFonts w:ascii="Arial" w:hAnsi="Arial"/>
        </w:rPr>
        <w:tab/>
      </w:r>
      <w:r>
        <w:rPr>
          <w:rFonts w:ascii="Arial" w:hAnsi="Arial"/>
        </w:rPr>
        <w:tab/>
        <w:t>Bank:</w:t>
      </w:r>
    </w:p>
    <w:p w14:paraId="16AF2AFF" w14:textId="77777777" w:rsidR="009E10A9" w:rsidRDefault="009E10A9">
      <w:pPr>
        <w:pStyle w:val="clauseindent"/>
        <w:ind w:left="0"/>
        <w:jc w:val="both"/>
        <w:rPr>
          <w:rFonts w:ascii="Arial" w:hAnsi="Arial"/>
        </w:rPr>
      </w:pPr>
      <w:r>
        <w:rPr>
          <w:rFonts w:ascii="Arial" w:hAnsi="Arial"/>
          <w:i/>
        </w:rPr>
        <w:tab/>
      </w:r>
      <w:r>
        <w:rPr>
          <w:rFonts w:ascii="Arial" w:hAnsi="Arial"/>
          <w:i/>
        </w:rPr>
        <w:tab/>
      </w:r>
      <w:r>
        <w:rPr>
          <w:rFonts w:ascii="Arial" w:hAnsi="Arial"/>
          <w:i/>
        </w:rPr>
        <w:tab/>
      </w:r>
      <w:r>
        <w:rPr>
          <w:rFonts w:ascii="Arial" w:hAnsi="Arial"/>
          <w:i/>
        </w:rPr>
        <w:tab/>
      </w:r>
      <w:r>
        <w:rPr>
          <w:rFonts w:ascii="Arial" w:hAnsi="Arial"/>
        </w:rPr>
        <w:t>Branch:</w:t>
      </w:r>
    </w:p>
    <w:p w14:paraId="59113507" w14:textId="77777777" w:rsidR="009E10A9" w:rsidRDefault="009E10A9">
      <w:pPr>
        <w:pStyle w:val="clauseindent"/>
        <w:ind w:left="0"/>
        <w:jc w:val="both"/>
        <w:rPr>
          <w:rFonts w:ascii="Arial" w:hAnsi="Arial"/>
          <w:i/>
          <w:u w:val="single"/>
        </w:rPr>
      </w:pPr>
      <w:r>
        <w:rPr>
          <w:rFonts w:ascii="Arial" w:hAnsi="Arial"/>
        </w:rPr>
        <w:tab/>
      </w:r>
      <w:r>
        <w:rPr>
          <w:rFonts w:ascii="Arial" w:hAnsi="Arial"/>
        </w:rPr>
        <w:tab/>
      </w:r>
      <w:r>
        <w:rPr>
          <w:rFonts w:ascii="Arial" w:hAnsi="Arial"/>
        </w:rPr>
        <w:tab/>
      </w:r>
      <w:r>
        <w:rPr>
          <w:rFonts w:ascii="Arial" w:hAnsi="Arial"/>
        </w:rPr>
        <w:tab/>
        <w:t>Account Number</w:t>
      </w:r>
      <w:r>
        <w:rPr>
          <w:rFonts w:ascii="Arial" w:hAnsi="Arial"/>
          <w:i/>
        </w:rPr>
        <w:t>:</w:t>
      </w:r>
    </w:p>
    <w:p w14:paraId="042C36D2" w14:textId="77777777" w:rsidR="005F2309" w:rsidRPr="00327873" w:rsidRDefault="005F2309" w:rsidP="00327873">
      <w:pPr>
        <w:spacing w:line="300" w:lineRule="atLeast"/>
        <w:ind w:left="770" w:hanging="770"/>
        <w:jc w:val="both"/>
        <w:rPr>
          <w:rFonts w:ascii="Arial" w:hAnsi="Arial"/>
          <w:b/>
          <w:szCs w:val="24"/>
          <w:lang w:eastAsia="en-GB"/>
        </w:rPr>
      </w:pPr>
      <w:r w:rsidRPr="00327873">
        <w:rPr>
          <w:rFonts w:ascii="Arial" w:hAnsi="Arial"/>
          <w:szCs w:val="24"/>
          <w:lang w:eastAsia="en-GB"/>
        </w:rPr>
        <w:t>[10.</w:t>
      </w:r>
      <w:r w:rsidRPr="00327873">
        <w:rPr>
          <w:rFonts w:ascii="Arial" w:hAnsi="Arial"/>
          <w:szCs w:val="24"/>
          <w:lang w:eastAsia="en-GB"/>
        </w:rPr>
        <w:tab/>
      </w:r>
      <w:r w:rsidRPr="00327873">
        <w:rPr>
          <w:rFonts w:ascii="Arial" w:hAnsi="Arial"/>
          <w:b/>
          <w:szCs w:val="24"/>
          <w:lang w:eastAsia="en-GB"/>
        </w:rPr>
        <w:t>AGREEMENT TO AMEND THIS MANDATORY SERVICES AGREEMENT</w:t>
      </w:r>
    </w:p>
    <w:p w14:paraId="2F3FD1A2" w14:textId="77777777" w:rsidR="005F2309" w:rsidRPr="00327873" w:rsidRDefault="005F2309" w:rsidP="00327873">
      <w:pPr>
        <w:spacing w:line="300" w:lineRule="atLeast"/>
        <w:ind w:left="770" w:hanging="770"/>
        <w:jc w:val="both"/>
        <w:rPr>
          <w:rFonts w:ascii="Arial" w:hAnsi="Arial"/>
          <w:szCs w:val="24"/>
          <w:lang w:eastAsia="en-GB"/>
        </w:rPr>
      </w:pPr>
      <w:r w:rsidRPr="00327873">
        <w:rPr>
          <w:rFonts w:ascii="Arial" w:hAnsi="Arial"/>
          <w:b/>
          <w:szCs w:val="24"/>
          <w:lang w:eastAsia="en-GB"/>
        </w:rPr>
        <w:tab/>
      </w:r>
    </w:p>
    <w:p w14:paraId="3E5A084C" w14:textId="77777777" w:rsidR="005F2309" w:rsidRPr="00327873" w:rsidRDefault="005F2309" w:rsidP="00327873">
      <w:pPr>
        <w:spacing w:line="300" w:lineRule="atLeast"/>
        <w:ind w:left="770" w:hanging="770"/>
        <w:jc w:val="both"/>
        <w:rPr>
          <w:rFonts w:ascii="Arial" w:hAnsi="Arial"/>
          <w:szCs w:val="24"/>
          <w:lang w:eastAsia="en-GB"/>
        </w:rPr>
      </w:pPr>
      <w:r w:rsidRPr="00327873">
        <w:rPr>
          <w:rFonts w:ascii="Arial" w:hAnsi="Arial"/>
          <w:szCs w:val="24"/>
          <w:lang w:eastAsia="en-GB"/>
        </w:rPr>
        <w:tab/>
        <w:t xml:space="preserve">The </w:t>
      </w:r>
      <w:r w:rsidRPr="00327873">
        <w:rPr>
          <w:rFonts w:ascii="Arial" w:hAnsi="Arial"/>
          <w:b/>
          <w:szCs w:val="24"/>
          <w:lang w:eastAsia="en-GB"/>
        </w:rPr>
        <w:t xml:space="preserve">Parties </w:t>
      </w:r>
      <w:r w:rsidRPr="00327873">
        <w:rPr>
          <w:rFonts w:ascii="Arial" w:hAnsi="Arial"/>
          <w:szCs w:val="24"/>
          <w:lang w:eastAsia="en-GB"/>
        </w:rPr>
        <w:t xml:space="preserve">hereby acknowledge and agree that the terms of this </w:t>
      </w:r>
      <w:r w:rsidRPr="00327873">
        <w:rPr>
          <w:rFonts w:ascii="Arial" w:hAnsi="Arial"/>
          <w:b/>
          <w:szCs w:val="24"/>
          <w:lang w:eastAsia="en-GB"/>
        </w:rPr>
        <w:t>Mandatory Services Agreement</w:t>
      </w:r>
      <w:r w:rsidRPr="00327873">
        <w:rPr>
          <w:rFonts w:ascii="Arial" w:hAnsi="Arial"/>
          <w:szCs w:val="24"/>
          <w:lang w:eastAsia="en-GB"/>
        </w:rPr>
        <w:t xml:space="preserve"> may require amendment to reflect the fact that the </w:t>
      </w:r>
      <w:r w:rsidRPr="00327873">
        <w:rPr>
          <w:rFonts w:ascii="Arial" w:hAnsi="Arial"/>
          <w:b/>
          <w:szCs w:val="24"/>
          <w:lang w:eastAsia="en-GB"/>
        </w:rPr>
        <w:t>Mandatory Services</w:t>
      </w:r>
      <w:r w:rsidRPr="00327873">
        <w:rPr>
          <w:rFonts w:ascii="Arial" w:hAnsi="Arial"/>
          <w:szCs w:val="24"/>
          <w:lang w:eastAsia="en-GB"/>
        </w:rPr>
        <w:t xml:space="preserve"> are provided under this </w:t>
      </w:r>
      <w:r w:rsidRPr="00327873">
        <w:rPr>
          <w:rFonts w:ascii="Arial" w:hAnsi="Arial"/>
          <w:b/>
          <w:szCs w:val="24"/>
          <w:lang w:eastAsia="en-GB"/>
        </w:rPr>
        <w:t>Mandatory Services Agreement</w:t>
      </w:r>
      <w:r w:rsidRPr="00327873">
        <w:rPr>
          <w:rFonts w:ascii="Arial" w:hAnsi="Arial"/>
          <w:szCs w:val="24"/>
          <w:lang w:eastAsia="en-GB"/>
        </w:rPr>
        <w:t xml:space="preserve"> from </w:t>
      </w:r>
      <w:r w:rsidRPr="00327873">
        <w:rPr>
          <w:rFonts w:ascii="Arial" w:hAnsi="Arial"/>
          <w:b/>
          <w:szCs w:val="24"/>
          <w:lang w:eastAsia="en-GB"/>
        </w:rPr>
        <w:t>Generating Units</w:t>
      </w:r>
      <w:r w:rsidRPr="00327873">
        <w:rPr>
          <w:rFonts w:ascii="Arial" w:hAnsi="Arial"/>
          <w:szCs w:val="24"/>
          <w:lang w:eastAsia="en-GB"/>
        </w:rPr>
        <w:t xml:space="preserve"> within a </w:t>
      </w:r>
      <w:r w:rsidRPr="00327873">
        <w:rPr>
          <w:rFonts w:ascii="Arial" w:hAnsi="Arial"/>
          <w:b/>
          <w:szCs w:val="24"/>
          <w:lang w:eastAsia="en-GB"/>
        </w:rPr>
        <w:t>Power Park Module</w:t>
      </w:r>
      <w:r w:rsidRPr="00327873">
        <w:rPr>
          <w:rFonts w:ascii="Arial" w:hAnsi="Arial"/>
          <w:szCs w:val="24"/>
          <w:lang w:eastAsia="en-GB"/>
        </w:rPr>
        <w:t xml:space="preserve">, and that accordingly certain </w:t>
      </w:r>
      <w:r w:rsidRPr="00327873">
        <w:rPr>
          <w:rFonts w:ascii="Arial" w:hAnsi="Arial"/>
          <w:b/>
          <w:szCs w:val="24"/>
          <w:lang w:eastAsia="en-GB"/>
        </w:rPr>
        <w:t>Grid Code Connection Conditions</w:t>
      </w:r>
      <w:r w:rsidRPr="00327873">
        <w:rPr>
          <w:rFonts w:ascii="Arial" w:hAnsi="Arial"/>
          <w:szCs w:val="24"/>
          <w:lang w:eastAsia="en-GB"/>
        </w:rPr>
        <w:t xml:space="preserve"> and other relevant requirements of the </w:t>
      </w:r>
      <w:r w:rsidRPr="00327873">
        <w:rPr>
          <w:rFonts w:ascii="Arial" w:hAnsi="Arial"/>
          <w:b/>
          <w:szCs w:val="24"/>
          <w:lang w:eastAsia="en-GB"/>
        </w:rPr>
        <w:t>Grid Code</w:t>
      </w:r>
      <w:r w:rsidRPr="00327873">
        <w:rPr>
          <w:rFonts w:ascii="Arial" w:hAnsi="Arial"/>
          <w:szCs w:val="24"/>
          <w:lang w:eastAsia="en-GB"/>
        </w:rPr>
        <w:t xml:space="preserve"> and the </w:t>
      </w:r>
      <w:r w:rsidRPr="00327873">
        <w:rPr>
          <w:rFonts w:ascii="Arial" w:hAnsi="Arial"/>
          <w:b/>
          <w:szCs w:val="24"/>
          <w:lang w:eastAsia="en-GB"/>
        </w:rPr>
        <w:t>CUSC</w:t>
      </w:r>
      <w:r w:rsidRPr="00327873">
        <w:rPr>
          <w:rFonts w:ascii="Arial" w:hAnsi="Arial"/>
          <w:szCs w:val="24"/>
          <w:lang w:eastAsia="en-GB"/>
        </w:rPr>
        <w:t xml:space="preserve"> applicable to </w:t>
      </w:r>
      <w:r w:rsidRPr="00327873">
        <w:rPr>
          <w:rFonts w:ascii="Arial" w:hAnsi="Arial"/>
          <w:b/>
          <w:szCs w:val="24"/>
          <w:lang w:eastAsia="en-GB"/>
        </w:rPr>
        <w:t>BM Unit</w:t>
      </w:r>
      <w:r w:rsidRPr="00327873">
        <w:rPr>
          <w:rFonts w:ascii="Arial" w:hAnsi="Arial"/>
          <w:szCs w:val="24"/>
          <w:lang w:eastAsia="en-GB"/>
        </w:rPr>
        <w:t>(</w:t>
      </w:r>
      <w:r w:rsidRPr="00327873">
        <w:rPr>
          <w:rFonts w:ascii="Arial" w:hAnsi="Arial"/>
          <w:b/>
          <w:szCs w:val="24"/>
          <w:lang w:eastAsia="en-GB"/>
        </w:rPr>
        <w:t>s</w:t>
      </w:r>
      <w:r w:rsidRPr="00327873">
        <w:rPr>
          <w:rFonts w:ascii="Arial" w:hAnsi="Arial"/>
          <w:szCs w:val="24"/>
          <w:lang w:eastAsia="en-GB"/>
        </w:rPr>
        <w:t xml:space="preserve">) may not apply to such </w:t>
      </w:r>
      <w:r w:rsidRPr="00327873">
        <w:rPr>
          <w:rFonts w:ascii="Arial" w:hAnsi="Arial"/>
          <w:b/>
          <w:szCs w:val="24"/>
          <w:lang w:eastAsia="en-GB"/>
        </w:rPr>
        <w:t>Generating Unit</w:t>
      </w:r>
      <w:r w:rsidRPr="00327873">
        <w:rPr>
          <w:rFonts w:ascii="Arial" w:hAnsi="Arial"/>
          <w:szCs w:val="24"/>
          <w:lang w:eastAsia="en-GB"/>
        </w:rPr>
        <w:t>(</w:t>
      </w:r>
      <w:r w:rsidRPr="00327873">
        <w:rPr>
          <w:rFonts w:ascii="Arial" w:hAnsi="Arial"/>
          <w:b/>
          <w:szCs w:val="24"/>
          <w:lang w:eastAsia="en-GB"/>
        </w:rPr>
        <w:t>s</w:t>
      </w:r>
      <w:r w:rsidRPr="00327873">
        <w:rPr>
          <w:rFonts w:ascii="Arial" w:hAnsi="Arial"/>
          <w:szCs w:val="24"/>
          <w:lang w:eastAsia="en-GB"/>
        </w:rPr>
        <w:t xml:space="preserve">) or may apply in a modified manner.  The </w:t>
      </w:r>
      <w:r w:rsidRPr="00327873">
        <w:rPr>
          <w:rFonts w:ascii="Arial" w:hAnsi="Arial"/>
          <w:b/>
          <w:szCs w:val="24"/>
          <w:lang w:eastAsia="en-GB"/>
        </w:rPr>
        <w:t>Parties</w:t>
      </w:r>
      <w:r w:rsidRPr="00327873">
        <w:rPr>
          <w:rFonts w:ascii="Arial" w:hAnsi="Arial"/>
          <w:szCs w:val="24"/>
          <w:lang w:eastAsia="en-GB"/>
        </w:rPr>
        <w:t xml:space="preserve"> shall discuss in good faith and endeavour to agree such amendments as soon as reasonably practicable and in any event no later than 6 months after the </w:t>
      </w:r>
      <w:r w:rsidRPr="00327873">
        <w:rPr>
          <w:rFonts w:ascii="Arial" w:hAnsi="Arial"/>
          <w:b/>
          <w:szCs w:val="24"/>
          <w:lang w:eastAsia="en-GB"/>
        </w:rPr>
        <w:t>Commencement Date</w:t>
      </w:r>
      <w:r w:rsidRPr="00327873">
        <w:rPr>
          <w:rFonts w:ascii="Arial" w:hAnsi="Arial"/>
          <w:szCs w:val="24"/>
          <w:lang w:eastAsia="en-GB"/>
        </w:rPr>
        <w:t xml:space="preserve"> (or such later date as the </w:t>
      </w:r>
      <w:r w:rsidRPr="00327873">
        <w:rPr>
          <w:rFonts w:ascii="Arial" w:hAnsi="Arial"/>
          <w:b/>
          <w:szCs w:val="24"/>
          <w:lang w:eastAsia="en-GB"/>
        </w:rPr>
        <w:t>Parties</w:t>
      </w:r>
      <w:r w:rsidRPr="00327873">
        <w:rPr>
          <w:rFonts w:ascii="Arial" w:hAnsi="Arial"/>
          <w:szCs w:val="24"/>
          <w:lang w:eastAsia="en-GB"/>
        </w:rPr>
        <w:t xml:space="preserve"> may agree in writing).]</w:t>
      </w:r>
    </w:p>
    <w:p w14:paraId="1EFD1A49" w14:textId="77777777" w:rsidR="005F2309" w:rsidRPr="00327873" w:rsidRDefault="005F2309" w:rsidP="005F2309">
      <w:pPr>
        <w:spacing w:line="300" w:lineRule="atLeast"/>
        <w:ind w:left="770" w:hanging="770"/>
        <w:rPr>
          <w:rFonts w:ascii="Arial" w:hAnsi="Arial" w:cs="Arial"/>
          <w:bCs/>
          <w:szCs w:val="24"/>
          <w:lang w:eastAsia="en-GB"/>
        </w:rPr>
      </w:pPr>
    </w:p>
    <w:p w14:paraId="6EE631B7" w14:textId="77777777" w:rsidR="009E10A9" w:rsidRDefault="009E10A9">
      <w:pPr>
        <w:pStyle w:val="BodyText"/>
        <w:jc w:val="both"/>
        <w:rPr>
          <w:rFonts w:ascii="Arial" w:hAnsi="Arial"/>
          <w:b/>
        </w:rPr>
      </w:pPr>
    </w:p>
    <w:p w14:paraId="100E3976" w14:textId="77777777" w:rsidR="009E10A9" w:rsidRDefault="009E10A9">
      <w:pPr>
        <w:pStyle w:val="BodyText"/>
        <w:jc w:val="both"/>
        <w:rPr>
          <w:rFonts w:ascii="Arial" w:hAnsi="Arial"/>
          <w:b/>
        </w:rPr>
      </w:pPr>
    </w:p>
    <w:p w14:paraId="0CBF20A3" w14:textId="77777777" w:rsidR="009E10A9" w:rsidRDefault="009E10A9">
      <w:pPr>
        <w:pStyle w:val="BodyText"/>
        <w:jc w:val="both"/>
        <w:rPr>
          <w:rFonts w:ascii="Arial" w:hAnsi="Arial"/>
          <w:b/>
        </w:rPr>
      </w:pPr>
    </w:p>
    <w:p w14:paraId="1B53CC9B" w14:textId="77777777" w:rsidR="009E10A9" w:rsidRDefault="009E10A9">
      <w:pPr>
        <w:pStyle w:val="BodyText"/>
        <w:jc w:val="both"/>
        <w:rPr>
          <w:rFonts w:ascii="Arial" w:hAnsi="Arial"/>
          <w:b/>
        </w:rPr>
      </w:pPr>
    </w:p>
    <w:p w14:paraId="78DD2368" w14:textId="77777777" w:rsidR="009E10A9" w:rsidRDefault="009E10A9">
      <w:pPr>
        <w:pStyle w:val="BodyText"/>
        <w:jc w:val="both"/>
        <w:rPr>
          <w:rFonts w:ascii="Arial" w:hAnsi="Arial"/>
        </w:rPr>
      </w:pPr>
      <w:r>
        <w:rPr>
          <w:rFonts w:ascii="Arial" w:hAnsi="Arial"/>
          <w:b/>
        </w:rPr>
        <w:br w:type="page"/>
      </w:r>
      <w:r>
        <w:rPr>
          <w:rFonts w:ascii="Arial" w:hAnsi="Arial"/>
          <w:b/>
        </w:rPr>
        <w:lastRenderedPageBreak/>
        <w:t>IN WITNESS WHEREOF</w:t>
      </w:r>
      <w:r>
        <w:rPr>
          <w:rFonts w:ascii="Arial" w:hAnsi="Arial"/>
        </w:rPr>
        <w:t xml:space="preserve"> the hands of the duly authorised representatives of the parties hereto at the date first above written</w:t>
      </w:r>
    </w:p>
    <w:p w14:paraId="56A44976" w14:textId="77777777" w:rsidR="009E10A9" w:rsidRDefault="009E10A9">
      <w:pPr>
        <w:keepNext/>
        <w:tabs>
          <w:tab w:val="left" w:pos="4253"/>
        </w:tabs>
        <w:jc w:val="both"/>
        <w:rPr>
          <w:rFonts w:ascii="Arial" w:hAnsi="Arial"/>
        </w:rPr>
      </w:pPr>
      <w:r>
        <w:rPr>
          <w:rFonts w:ascii="Arial" w:hAnsi="Arial"/>
        </w:rPr>
        <w:br/>
        <w:t>SIGNED BY</w:t>
      </w:r>
      <w:r>
        <w:rPr>
          <w:rFonts w:ascii="Arial" w:hAnsi="Arial"/>
        </w:rPr>
        <w:tab/>
        <w:t>)</w:t>
      </w:r>
    </w:p>
    <w:p w14:paraId="77A3174B" w14:textId="77777777" w:rsidR="009E10A9" w:rsidRDefault="009E10A9">
      <w:pPr>
        <w:keepNext/>
        <w:tabs>
          <w:tab w:val="left" w:pos="4253"/>
        </w:tabs>
        <w:jc w:val="both"/>
        <w:rPr>
          <w:rFonts w:ascii="Arial" w:hAnsi="Arial"/>
        </w:rPr>
      </w:pPr>
      <w:r>
        <w:rPr>
          <w:rFonts w:ascii="Arial" w:hAnsi="Arial"/>
          <w:b/>
          <w:i/>
        </w:rPr>
        <w:t>[name]</w:t>
      </w:r>
      <w:r>
        <w:rPr>
          <w:rFonts w:ascii="Arial" w:hAnsi="Arial"/>
        </w:rPr>
        <w:tab/>
        <w:t>)</w:t>
      </w:r>
    </w:p>
    <w:p w14:paraId="46C199DF" w14:textId="77777777" w:rsidR="009E10A9" w:rsidRDefault="009E10A9">
      <w:pPr>
        <w:keepNext/>
        <w:tabs>
          <w:tab w:val="left" w:pos="4253"/>
        </w:tabs>
        <w:jc w:val="both"/>
        <w:rPr>
          <w:rFonts w:ascii="Arial" w:hAnsi="Arial"/>
        </w:rPr>
      </w:pPr>
      <w:r>
        <w:rPr>
          <w:rFonts w:ascii="Arial" w:hAnsi="Arial"/>
        </w:rPr>
        <w:t>for and on behalf of</w:t>
      </w:r>
      <w:r>
        <w:rPr>
          <w:rFonts w:ascii="Arial" w:hAnsi="Arial"/>
        </w:rPr>
        <w:tab/>
        <w:t>)</w:t>
      </w:r>
    </w:p>
    <w:p w14:paraId="0C38E325" w14:textId="77777777" w:rsidR="007E1E1C" w:rsidRPr="008F3B42" w:rsidRDefault="007E1E1C">
      <w:pPr>
        <w:keepNext/>
        <w:tabs>
          <w:tab w:val="left" w:pos="4253"/>
        </w:tabs>
        <w:jc w:val="both"/>
        <w:rPr>
          <w:rStyle w:val="normaltextrun"/>
          <w:rFonts w:ascii="Arial" w:hAnsi="Arial" w:cs="Arial"/>
          <w:b/>
          <w:bCs/>
          <w:szCs w:val="22"/>
          <w:shd w:val="clear" w:color="auto" w:fill="FFFFFF"/>
        </w:rPr>
      </w:pPr>
      <w:r w:rsidRPr="008F3B42">
        <w:rPr>
          <w:rStyle w:val="normaltextrun"/>
          <w:rFonts w:ascii="Arial" w:hAnsi="Arial" w:cs="Arial"/>
          <w:b/>
          <w:bCs/>
          <w:szCs w:val="22"/>
          <w:shd w:val="clear" w:color="auto" w:fill="FFFFFF"/>
        </w:rPr>
        <w:t xml:space="preserve">NATIONAL ENERGY SYSTEM </w:t>
      </w:r>
      <w:r w:rsidRPr="008F3B42">
        <w:rPr>
          <w:rStyle w:val="normaltextrun"/>
          <w:rFonts w:ascii="Arial" w:hAnsi="Arial" w:cs="Arial"/>
          <w:b/>
          <w:bCs/>
          <w:szCs w:val="22"/>
          <w:shd w:val="clear" w:color="auto" w:fill="FFFFFF"/>
        </w:rPr>
        <w:tab/>
      </w:r>
      <w:r w:rsidRPr="008F3B42">
        <w:rPr>
          <w:rStyle w:val="normaltextrun"/>
          <w:rFonts w:ascii="Arial" w:hAnsi="Arial" w:cs="Arial"/>
          <w:szCs w:val="22"/>
          <w:shd w:val="clear" w:color="auto" w:fill="FFFFFF"/>
        </w:rPr>
        <w:t>)</w:t>
      </w:r>
    </w:p>
    <w:p w14:paraId="7D6EC1D4" w14:textId="75C27EB5" w:rsidR="009E10A9" w:rsidRPr="008F3B42" w:rsidRDefault="007E1E1C">
      <w:pPr>
        <w:keepNext/>
        <w:tabs>
          <w:tab w:val="left" w:pos="4253"/>
        </w:tabs>
        <w:jc w:val="both"/>
        <w:rPr>
          <w:rFonts w:ascii="Arial" w:hAnsi="Arial"/>
          <w:b/>
        </w:rPr>
      </w:pPr>
      <w:r w:rsidRPr="008F3B42">
        <w:rPr>
          <w:rStyle w:val="normaltextrun"/>
          <w:rFonts w:ascii="Arial" w:hAnsi="Arial" w:cs="Arial"/>
          <w:b/>
          <w:bCs/>
          <w:szCs w:val="22"/>
          <w:shd w:val="clear" w:color="auto" w:fill="FFFFFF"/>
        </w:rPr>
        <w:t>OPERATOR LIMITED</w:t>
      </w:r>
      <w:r w:rsidRPr="008F3B42">
        <w:rPr>
          <w:rStyle w:val="normaltextrun"/>
          <w:rFonts w:ascii="Arial" w:hAnsi="Arial" w:cs="Arial"/>
          <w:b/>
          <w:bCs/>
          <w:szCs w:val="22"/>
          <w:shd w:val="clear" w:color="auto" w:fill="FFFFFF"/>
        </w:rPr>
        <w:tab/>
      </w:r>
      <w:r w:rsidRPr="008F3B42">
        <w:rPr>
          <w:rStyle w:val="normaltextrun"/>
          <w:rFonts w:ascii="Arial" w:hAnsi="Arial" w:cs="Arial"/>
          <w:szCs w:val="22"/>
          <w:shd w:val="clear" w:color="auto" w:fill="FFFFFF"/>
        </w:rPr>
        <w:t>)</w:t>
      </w:r>
    </w:p>
    <w:p w14:paraId="1D0ED57C" w14:textId="77777777" w:rsidR="009E10A9" w:rsidRPr="008F3B42" w:rsidRDefault="009E10A9">
      <w:pPr>
        <w:tabs>
          <w:tab w:val="left" w:pos="4253"/>
        </w:tabs>
        <w:jc w:val="both"/>
        <w:rPr>
          <w:rFonts w:ascii="Arial" w:hAnsi="Arial"/>
        </w:rPr>
      </w:pPr>
      <w:r w:rsidRPr="008F3B42">
        <w:rPr>
          <w:rFonts w:ascii="Arial" w:hAnsi="Arial"/>
        </w:rPr>
        <w:tab/>
      </w:r>
      <w:r w:rsidRPr="008F3B42">
        <w:rPr>
          <w:rFonts w:ascii="Arial" w:hAnsi="Arial"/>
        </w:rPr>
        <w:tab/>
      </w:r>
    </w:p>
    <w:p w14:paraId="5D20A613" w14:textId="77777777" w:rsidR="009E10A9" w:rsidRDefault="009E10A9">
      <w:pPr>
        <w:tabs>
          <w:tab w:val="left" w:pos="4253"/>
        </w:tabs>
        <w:jc w:val="both"/>
        <w:rPr>
          <w:rFonts w:ascii="Arial" w:hAnsi="Arial"/>
        </w:rPr>
      </w:pPr>
    </w:p>
    <w:p w14:paraId="4890114D" w14:textId="77777777" w:rsidR="009E10A9" w:rsidRDefault="009E10A9">
      <w:pPr>
        <w:tabs>
          <w:tab w:val="left" w:pos="4253"/>
        </w:tabs>
        <w:jc w:val="both"/>
        <w:rPr>
          <w:rFonts w:ascii="Arial" w:hAnsi="Arial"/>
        </w:rPr>
      </w:pPr>
      <w:r>
        <w:rPr>
          <w:rFonts w:ascii="Arial" w:hAnsi="Arial"/>
        </w:rPr>
        <w:t>SIGNED BY</w:t>
      </w:r>
      <w:r>
        <w:rPr>
          <w:rFonts w:ascii="Arial" w:hAnsi="Arial"/>
        </w:rPr>
        <w:tab/>
        <w:t>)</w:t>
      </w:r>
    </w:p>
    <w:p w14:paraId="59F48E1D" w14:textId="77777777" w:rsidR="009E10A9" w:rsidRDefault="009E10A9">
      <w:pPr>
        <w:tabs>
          <w:tab w:val="left" w:pos="4253"/>
        </w:tabs>
        <w:jc w:val="both"/>
        <w:rPr>
          <w:rFonts w:ascii="Arial" w:hAnsi="Arial"/>
        </w:rPr>
      </w:pPr>
      <w:r>
        <w:rPr>
          <w:rFonts w:ascii="Arial" w:hAnsi="Arial"/>
          <w:b/>
          <w:i/>
        </w:rPr>
        <w:t>[name]</w:t>
      </w:r>
      <w:r>
        <w:rPr>
          <w:rFonts w:ascii="Arial" w:hAnsi="Arial"/>
        </w:rPr>
        <w:tab/>
        <w:t>)</w:t>
      </w:r>
    </w:p>
    <w:p w14:paraId="15FCD1E5" w14:textId="77777777" w:rsidR="009E10A9" w:rsidRDefault="009E10A9">
      <w:pPr>
        <w:tabs>
          <w:tab w:val="left" w:pos="4253"/>
        </w:tabs>
        <w:jc w:val="both"/>
        <w:rPr>
          <w:rFonts w:ascii="Arial" w:hAnsi="Arial"/>
        </w:rPr>
      </w:pPr>
      <w:r>
        <w:rPr>
          <w:rFonts w:ascii="Arial" w:hAnsi="Arial"/>
        </w:rPr>
        <w:t>for and on behalf of</w:t>
      </w:r>
      <w:r>
        <w:rPr>
          <w:rFonts w:ascii="Arial" w:hAnsi="Arial"/>
        </w:rPr>
        <w:tab/>
        <w:t>)</w:t>
      </w:r>
    </w:p>
    <w:p w14:paraId="1F0CEC20" w14:textId="77777777" w:rsidR="009E10A9" w:rsidRDefault="009E10A9">
      <w:pPr>
        <w:tabs>
          <w:tab w:val="left" w:pos="4253"/>
        </w:tabs>
        <w:jc w:val="both"/>
        <w:rPr>
          <w:rFonts w:ascii="Arial" w:hAnsi="Arial"/>
        </w:rPr>
      </w:pPr>
      <w:r>
        <w:rPr>
          <w:rFonts w:ascii="Arial" w:hAnsi="Arial"/>
          <w:b/>
          <w:i/>
        </w:rPr>
        <w:t>[User]</w:t>
      </w:r>
      <w:r>
        <w:rPr>
          <w:rFonts w:ascii="Arial" w:hAnsi="Arial"/>
        </w:rPr>
        <w:tab/>
      </w:r>
      <w:r>
        <w:rPr>
          <w:rFonts w:ascii="Arial" w:hAnsi="Arial"/>
        </w:rPr>
        <w:tab/>
        <w:t>)</w:t>
      </w:r>
    </w:p>
    <w:p w14:paraId="4DCB485D" w14:textId="77777777" w:rsidR="009E10A9" w:rsidRDefault="009E10A9">
      <w:pPr>
        <w:jc w:val="center"/>
        <w:rPr>
          <w:rFonts w:ascii="Arial" w:hAnsi="Arial"/>
          <w:b/>
          <w:u w:val="single"/>
        </w:rPr>
      </w:pPr>
      <w:r>
        <w:rPr>
          <w:rFonts w:ascii="Arial" w:hAnsi="Arial"/>
          <w:b/>
          <w:u w:val="single"/>
        </w:rPr>
        <w:br w:type="page"/>
      </w:r>
      <w:r>
        <w:rPr>
          <w:rFonts w:ascii="Arial" w:hAnsi="Arial"/>
          <w:b/>
          <w:u w:val="single"/>
        </w:rPr>
        <w:lastRenderedPageBreak/>
        <w:t xml:space="preserve"> APPENDIX 1 – DATA</w:t>
      </w:r>
    </w:p>
    <w:p w14:paraId="0AA3EF3B" w14:textId="77777777" w:rsidR="009E10A9" w:rsidRDefault="009E10A9">
      <w:pPr>
        <w:jc w:val="center"/>
        <w:rPr>
          <w:rFonts w:ascii="Arial" w:hAnsi="Arial"/>
          <w:b/>
          <w:u w:val="single"/>
        </w:rPr>
      </w:pPr>
      <w:r>
        <w:rPr>
          <w:rFonts w:ascii="Arial" w:hAnsi="Arial"/>
          <w:b/>
          <w:u w:val="single"/>
        </w:rPr>
        <w:t>SECTION A (REACTIVE POWER)</w:t>
      </w:r>
    </w:p>
    <w:p w14:paraId="4E1D5CEF"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u w:val="single"/>
        </w:rPr>
      </w:pPr>
    </w:p>
    <w:p w14:paraId="578326FF"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u w:val="single"/>
        </w:rPr>
      </w:pPr>
      <w:r>
        <w:rPr>
          <w:rFonts w:ascii="Arial" w:hAnsi="Arial"/>
          <w:b/>
          <w:u w:val="single"/>
        </w:rPr>
        <w:t>Part I</w:t>
      </w:r>
    </w:p>
    <w:p w14:paraId="5D7BED3C" w14:textId="77777777" w:rsidR="009E10A9" w:rsidRDefault="009E10A9" w:rsidP="74ECD118">
      <w:pPr>
        <w:tabs>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bCs/>
          <w:i/>
          <w:iCs/>
          <w:u w:val="single"/>
        </w:rPr>
      </w:pPr>
      <w:r w:rsidRPr="74ECD118">
        <w:rPr>
          <w:rFonts w:ascii="Arial" w:hAnsi="Arial"/>
          <w:b/>
          <w:bCs/>
          <w:u w:val="single"/>
        </w:rPr>
        <w:t>Capability Tables (Relevant Zone [     ])</w:t>
      </w:r>
      <w:r w:rsidRPr="74ECD118">
        <w:rPr>
          <w:rFonts w:ascii="Arial" w:hAnsi="Arial"/>
          <w:b/>
          <w:bCs/>
          <w:i/>
          <w:iCs/>
          <w:u w:val="single"/>
        </w:rPr>
        <w:t xml:space="preserve"> </w:t>
      </w:r>
    </w:p>
    <w:p w14:paraId="76490683"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b/>
          <w:lang w:val="fr-FR"/>
        </w:rPr>
      </w:pPr>
    </w:p>
    <w:p w14:paraId="6A8BC91F" w14:textId="77777777" w:rsidR="00222926" w:rsidRPr="00327873" w:rsidRDefault="00222926" w:rsidP="00222926">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b/>
          <w:i/>
          <w:iCs/>
          <w:u w:val="single"/>
        </w:rPr>
      </w:pPr>
      <w:bookmarkStart w:id="15" w:name="_DV_C28"/>
      <w:r w:rsidRPr="00327873">
        <w:rPr>
          <w:rFonts w:ascii="Arial" w:hAnsi="Arial"/>
          <w:b/>
          <w:i/>
          <w:iCs/>
          <w:u w:val="single"/>
        </w:rPr>
        <w:t>[TABLES BELOW FOR USE WHERE GRID CODE CC6.3.2(a) APPLICABLE (EXCEPT FOR CCGT MODULES)]</w:t>
      </w:r>
      <w:bookmarkEnd w:id="15"/>
    </w:p>
    <w:p w14:paraId="0FAF9C15" w14:textId="77777777" w:rsidR="00222926" w:rsidRPr="00327873" w:rsidRDefault="00222926">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b/>
          <w:u w:val="single"/>
          <w:lang w:val="fr-FR"/>
        </w:rPr>
      </w:pPr>
    </w:p>
    <w:p w14:paraId="5F0381BB" w14:textId="77777777" w:rsidR="00222926" w:rsidRPr="00327873" w:rsidRDefault="00222926">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b/>
          <w:u w:val="single"/>
          <w:lang w:val="fr-FR"/>
        </w:rPr>
      </w:pPr>
    </w:p>
    <w:p w14:paraId="2494D44D"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 xml:space="preserve">BM Unit No. </w:t>
      </w:r>
    </w:p>
    <w:p w14:paraId="7CA160FD"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5612D401"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COMMERCIAL BOUNDARY</w:t>
      </w:r>
      <w:r>
        <w:rPr>
          <w:rFonts w:ascii="Arial" w:hAnsi="Arial"/>
        </w:rPr>
        <w:t xml:space="preserve"> (at rated stator terminal and nominal system voltage)</w:t>
      </w:r>
    </w:p>
    <w:p w14:paraId="2B5BFB36"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902"/>
        <w:gridCol w:w="1545"/>
        <w:gridCol w:w="1909"/>
      </w:tblGrid>
      <w:tr w:rsidR="009E10A9" w14:paraId="377D24D2" w14:textId="77777777">
        <w:trPr>
          <w:cantSplit/>
          <w:trHeight w:val="458"/>
          <w:jc w:val="center"/>
        </w:trPr>
        <w:tc>
          <w:tcPr>
            <w:tcW w:w="2902" w:type="dxa"/>
            <w:tcBorders>
              <w:top w:val="double" w:sz="6" w:space="0" w:color="auto"/>
              <w:left w:val="double" w:sz="6" w:space="0" w:color="auto"/>
              <w:bottom w:val="single" w:sz="6" w:space="0" w:color="auto"/>
              <w:right w:val="single" w:sz="6" w:space="0" w:color="auto"/>
            </w:tcBorders>
          </w:tcPr>
          <w:p w14:paraId="02C12016" w14:textId="77777777" w:rsidR="009E10A9" w:rsidRDefault="009E10A9">
            <w:pPr>
              <w:rPr>
                <w:rFonts w:ascii="Arial" w:hAnsi="Arial"/>
              </w:rPr>
            </w:pPr>
            <w:r>
              <w:rPr>
                <w:rFonts w:ascii="Arial" w:hAnsi="Arial"/>
                <w:b/>
              </w:rPr>
              <w:tab/>
              <w:t>TABLE A</w:t>
            </w:r>
          </w:p>
        </w:tc>
        <w:tc>
          <w:tcPr>
            <w:tcW w:w="1545" w:type="dxa"/>
            <w:tcBorders>
              <w:top w:val="double" w:sz="6" w:space="0" w:color="auto"/>
              <w:left w:val="nil"/>
            </w:tcBorders>
          </w:tcPr>
          <w:p w14:paraId="45F89AD3" w14:textId="77777777" w:rsidR="009E10A9" w:rsidRDefault="009E10A9">
            <w:pPr>
              <w:jc w:val="center"/>
              <w:rPr>
                <w:rFonts w:ascii="Arial" w:hAnsi="Arial"/>
                <w:b/>
              </w:rPr>
            </w:pPr>
            <w:r>
              <w:rPr>
                <w:rFonts w:ascii="Arial" w:hAnsi="Arial"/>
                <w:b/>
              </w:rPr>
              <w:t>LEAD</w:t>
            </w:r>
          </w:p>
          <w:p w14:paraId="6D585849" w14:textId="77777777" w:rsidR="009E10A9" w:rsidRDefault="009E10A9">
            <w:pPr>
              <w:jc w:val="center"/>
              <w:rPr>
                <w:rFonts w:ascii="Arial" w:hAnsi="Arial"/>
              </w:rPr>
            </w:pPr>
            <w:r>
              <w:rPr>
                <w:rFonts w:ascii="Arial" w:hAnsi="Arial"/>
                <w:b/>
              </w:rPr>
              <w:t>(</w:t>
            </w:r>
            <w:proofErr w:type="spellStart"/>
            <w:r>
              <w:rPr>
                <w:rFonts w:ascii="Arial" w:hAnsi="Arial"/>
                <w:b/>
              </w:rPr>
              <w:t>Mvar</w:t>
            </w:r>
            <w:proofErr w:type="spellEnd"/>
            <w:r>
              <w:rPr>
                <w:rFonts w:ascii="Arial" w:hAnsi="Arial"/>
                <w:b/>
              </w:rPr>
              <w:t>)</w:t>
            </w:r>
          </w:p>
        </w:tc>
        <w:tc>
          <w:tcPr>
            <w:tcW w:w="1909" w:type="dxa"/>
            <w:tcBorders>
              <w:top w:val="double" w:sz="6" w:space="0" w:color="auto"/>
              <w:left w:val="single" w:sz="6" w:space="0" w:color="auto"/>
              <w:right w:val="double" w:sz="6" w:space="0" w:color="auto"/>
            </w:tcBorders>
          </w:tcPr>
          <w:p w14:paraId="713FCBDF"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79EFA43B" w14:textId="77777777">
        <w:trPr>
          <w:cantSplit/>
          <w:trHeight w:val="420"/>
          <w:jc w:val="center"/>
        </w:trPr>
        <w:tc>
          <w:tcPr>
            <w:tcW w:w="2902" w:type="dxa"/>
            <w:tcBorders>
              <w:left w:val="double" w:sz="6" w:space="0" w:color="auto"/>
              <w:bottom w:val="double" w:sz="6" w:space="0" w:color="auto"/>
            </w:tcBorders>
          </w:tcPr>
          <w:p w14:paraId="56FA5B0A" w14:textId="77777777" w:rsidR="009E10A9" w:rsidRDefault="009E10A9">
            <w:pPr>
              <w:jc w:val="center"/>
              <w:rPr>
                <w:rFonts w:ascii="Arial" w:hAnsi="Arial"/>
              </w:rPr>
            </w:pPr>
            <w:r>
              <w:rPr>
                <w:rFonts w:ascii="Arial" w:hAnsi="Arial"/>
                <w:b/>
              </w:rPr>
              <w:t>AT RATED MW</w:t>
            </w:r>
          </w:p>
        </w:tc>
        <w:tc>
          <w:tcPr>
            <w:tcW w:w="1545" w:type="dxa"/>
            <w:tcBorders>
              <w:top w:val="single" w:sz="6" w:space="0" w:color="auto"/>
              <w:left w:val="single" w:sz="6" w:space="0" w:color="auto"/>
              <w:bottom w:val="double" w:sz="6" w:space="0" w:color="auto"/>
            </w:tcBorders>
          </w:tcPr>
          <w:p w14:paraId="5D8364CD" w14:textId="77777777" w:rsidR="009E10A9" w:rsidRDefault="009E10A9">
            <w:pPr>
              <w:jc w:val="center"/>
              <w:rPr>
                <w:rFonts w:ascii="Arial" w:hAnsi="Arial"/>
              </w:rPr>
            </w:pPr>
          </w:p>
        </w:tc>
        <w:tc>
          <w:tcPr>
            <w:tcW w:w="1909" w:type="dxa"/>
            <w:tcBorders>
              <w:top w:val="single" w:sz="6" w:space="0" w:color="auto"/>
              <w:left w:val="single" w:sz="6" w:space="0" w:color="auto"/>
              <w:bottom w:val="double" w:sz="6" w:space="0" w:color="auto"/>
              <w:right w:val="double" w:sz="6" w:space="0" w:color="auto"/>
            </w:tcBorders>
          </w:tcPr>
          <w:p w14:paraId="14BEE1F8" w14:textId="77777777" w:rsidR="009E10A9" w:rsidRDefault="009E10A9">
            <w:pPr>
              <w:jc w:val="center"/>
              <w:rPr>
                <w:rFonts w:ascii="Arial" w:hAnsi="Arial"/>
              </w:rPr>
            </w:pPr>
          </w:p>
        </w:tc>
      </w:tr>
    </w:tbl>
    <w:p w14:paraId="797C7406"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rPr>
      </w:pPr>
    </w:p>
    <w:p w14:paraId="367C0F7A"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506A9A8E"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GENERATOR STATOR TERMINAL</w:t>
      </w:r>
      <w:r>
        <w:rPr>
          <w:rFonts w:ascii="Arial" w:hAnsi="Arial"/>
        </w:rPr>
        <w:t xml:space="preserve"> (at rated terminal voltage)</w:t>
      </w:r>
    </w:p>
    <w:p w14:paraId="24B80E42"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802"/>
        <w:gridCol w:w="1054"/>
        <w:gridCol w:w="1580"/>
        <w:gridCol w:w="1580"/>
      </w:tblGrid>
      <w:tr w:rsidR="009E10A9" w14:paraId="06E51D21" w14:textId="77777777">
        <w:trPr>
          <w:cantSplit/>
          <w:trHeight w:val="619"/>
          <w:jc w:val="center"/>
        </w:trPr>
        <w:tc>
          <w:tcPr>
            <w:tcW w:w="2802" w:type="dxa"/>
            <w:tcBorders>
              <w:top w:val="double" w:sz="6" w:space="0" w:color="auto"/>
              <w:left w:val="double" w:sz="6" w:space="0" w:color="auto"/>
              <w:bottom w:val="single" w:sz="6" w:space="0" w:color="auto"/>
            </w:tcBorders>
          </w:tcPr>
          <w:p w14:paraId="4407B731" w14:textId="77777777" w:rsidR="009E10A9" w:rsidRDefault="009E10A9">
            <w:pPr>
              <w:jc w:val="center"/>
              <w:rPr>
                <w:rFonts w:ascii="Arial" w:hAnsi="Arial"/>
                <w:b/>
              </w:rPr>
            </w:pPr>
            <w:r>
              <w:rPr>
                <w:rFonts w:ascii="Arial" w:hAnsi="Arial"/>
                <w:b/>
              </w:rPr>
              <w:t>TABLE B</w:t>
            </w:r>
          </w:p>
          <w:p w14:paraId="770BBBFF" w14:textId="77777777" w:rsidR="009E10A9" w:rsidRDefault="009E10A9">
            <w:pPr>
              <w:jc w:val="center"/>
              <w:rPr>
                <w:rFonts w:ascii="Arial" w:hAnsi="Arial"/>
              </w:rPr>
            </w:pPr>
          </w:p>
        </w:tc>
        <w:tc>
          <w:tcPr>
            <w:tcW w:w="1054" w:type="dxa"/>
            <w:tcBorders>
              <w:top w:val="double" w:sz="6" w:space="0" w:color="auto"/>
              <w:left w:val="single" w:sz="6" w:space="0" w:color="auto"/>
            </w:tcBorders>
          </w:tcPr>
          <w:p w14:paraId="183826BE" w14:textId="77777777" w:rsidR="009E10A9" w:rsidRDefault="009E10A9">
            <w:pPr>
              <w:jc w:val="center"/>
              <w:rPr>
                <w:rFonts w:ascii="Arial" w:hAnsi="Arial"/>
              </w:rPr>
            </w:pPr>
            <w:r>
              <w:rPr>
                <w:rFonts w:ascii="Arial" w:hAnsi="Arial"/>
                <w:b/>
              </w:rPr>
              <w:t>MW</w:t>
            </w:r>
          </w:p>
        </w:tc>
        <w:tc>
          <w:tcPr>
            <w:tcW w:w="1580" w:type="dxa"/>
            <w:tcBorders>
              <w:top w:val="double" w:sz="6" w:space="0" w:color="auto"/>
              <w:left w:val="single" w:sz="6" w:space="0" w:color="auto"/>
            </w:tcBorders>
          </w:tcPr>
          <w:p w14:paraId="3D32F94D"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580" w:type="dxa"/>
            <w:tcBorders>
              <w:top w:val="double" w:sz="6" w:space="0" w:color="auto"/>
              <w:left w:val="single" w:sz="6" w:space="0" w:color="auto"/>
              <w:right w:val="double" w:sz="6" w:space="0" w:color="auto"/>
            </w:tcBorders>
          </w:tcPr>
          <w:p w14:paraId="6792D43D"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7F27F228" w14:textId="77777777">
        <w:trPr>
          <w:cantSplit/>
          <w:trHeight w:val="561"/>
          <w:jc w:val="center"/>
        </w:trPr>
        <w:tc>
          <w:tcPr>
            <w:tcW w:w="2802" w:type="dxa"/>
            <w:tcBorders>
              <w:top w:val="single" w:sz="6" w:space="0" w:color="auto"/>
              <w:left w:val="double" w:sz="6" w:space="0" w:color="auto"/>
            </w:tcBorders>
          </w:tcPr>
          <w:p w14:paraId="1E9B1CDC" w14:textId="77777777" w:rsidR="009E10A9" w:rsidRDefault="009E10A9">
            <w:pPr>
              <w:jc w:val="center"/>
              <w:rPr>
                <w:rFonts w:ascii="Arial" w:hAnsi="Arial"/>
                <w:b/>
              </w:rPr>
            </w:pPr>
            <w:r>
              <w:rPr>
                <w:rFonts w:ascii="Arial" w:hAnsi="Arial"/>
                <w:b/>
              </w:rPr>
              <w:t>AT RATED MW</w:t>
            </w:r>
          </w:p>
          <w:p w14:paraId="3FAEDB4B" w14:textId="77777777" w:rsidR="009E10A9" w:rsidRDefault="009E10A9">
            <w:pPr>
              <w:jc w:val="center"/>
              <w:rPr>
                <w:rFonts w:ascii="Arial" w:hAnsi="Arial"/>
              </w:rPr>
            </w:pPr>
          </w:p>
        </w:tc>
        <w:tc>
          <w:tcPr>
            <w:tcW w:w="1054" w:type="dxa"/>
            <w:tcBorders>
              <w:top w:val="single" w:sz="6" w:space="0" w:color="auto"/>
              <w:left w:val="single" w:sz="6" w:space="0" w:color="auto"/>
              <w:bottom w:val="single" w:sz="6" w:space="0" w:color="auto"/>
            </w:tcBorders>
          </w:tcPr>
          <w:p w14:paraId="321FAF01"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04897C47"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29716B23" w14:textId="77777777" w:rsidR="009E10A9" w:rsidRDefault="009E10A9">
            <w:pPr>
              <w:jc w:val="center"/>
              <w:rPr>
                <w:rFonts w:ascii="Arial" w:hAnsi="Arial"/>
              </w:rPr>
            </w:pPr>
          </w:p>
        </w:tc>
      </w:tr>
      <w:tr w:rsidR="009E10A9" w14:paraId="440F38BB" w14:textId="77777777">
        <w:trPr>
          <w:cantSplit/>
          <w:trHeight w:val="561"/>
          <w:jc w:val="center"/>
        </w:trPr>
        <w:tc>
          <w:tcPr>
            <w:tcW w:w="2802" w:type="dxa"/>
            <w:tcBorders>
              <w:top w:val="single" w:sz="6" w:space="0" w:color="auto"/>
              <w:left w:val="double" w:sz="6" w:space="0" w:color="auto"/>
            </w:tcBorders>
          </w:tcPr>
          <w:p w14:paraId="3A81DD92" w14:textId="77777777" w:rsidR="009E10A9" w:rsidRDefault="009E10A9">
            <w:pPr>
              <w:jc w:val="center"/>
              <w:rPr>
                <w:rFonts w:ascii="Arial" w:hAnsi="Arial"/>
                <w:b/>
              </w:rPr>
            </w:pPr>
            <w:r>
              <w:rPr>
                <w:rFonts w:ascii="Arial" w:hAnsi="Arial"/>
                <w:b/>
              </w:rPr>
              <w:t>AT FULL OUTPUT</w:t>
            </w:r>
          </w:p>
          <w:p w14:paraId="231DF964" w14:textId="77777777" w:rsidR="009E10A9" w:rsidRDefault="009E10A9">
            <w:pPr>
              <w:jc w:val="center"/>
              <w:rPr>
                <w:rFonts w:ascii="Arial" w:hAnsi="Arial"/>
              </w:rPr>
            </w:pPr>
            <w:r>
              <w:rPr>
                <w:rFonts w:ascii="Arial" w:hAnsi="Arial"/>
                <w:b/>
              </w:rPr>
              <w:t>(MW)</w:t>
            </w:r>
          </w:p>
        </w:tc>
        <w:tc>
          <w:tcPr>
            <w:tcW w:w="1054" w:type="dxa"/>
            <w:tcBorders>
              <w:left w:val="single" w:sz="6" w:space="0" w:color="auto"/>
            </w:tcBorders>
          </w:tcPr>
          <w:p w14:paraId="4FF53284"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0C9FCCD8"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69823A9B" w14:textId="77777777" w:rsidR="009E10A9" w:rsidRDefault="009E10A9">
            <w:pPr>
              <w:jc w:val="center"/>
              <w:rPr>
                <w:rFonts w:ascii="Arial" w:hAnsi="Arial"/>
              </w:rPr>
            </w:pPr>
          </w:p>
        </w:tc>
      </w:tr>
      <w:tr w:rsidR="009E10A9" w14:paraId="7627A821" w14:textId="77777777">
        <w:trPr>
          <w:cantSplit/>
          <w:trHeight w:val="619"/>
          <w:jc w:val="center"/>
        </w:trPr>
        <w:tc>
          <w:tcPr>
            <w:tcW w:w="2802" w:type="dxa"/>
            <w:tcBorders>
              <w:top w:val="single" w:sz="6" w:space="0" w:color="auto"/>
              <w:left w:val="double" w:sz="6" w:space="0" w:color="auto"/>
              <w:bottom w:val="double" w:sz="6" w:space="0" w:color="auto"/>
            </w:tcBorders>
          </w:tcPr>
          <w:p w14:paraId="17003168" w14:textId="77777777" w:rsidR="009E10A9" w:rsidRDefault="009E10A9">
            <w:pPr>
              <w:jc w:val="center"/>
              <w:rPr>
                <w:rFonts w:ascii="Arial" w:hAnsi="Arial"/>
                <w:b/>
              </w:rPr>
            </w:pPr>
            <w:r>
              <w:rPr>
                <w:rFonts w:ascii="Arial" w:hAnsi="Arial"/>
                <w:b/>
              </w:rPr>
              <w:t>AT MINIMUM OUTPUT</w:t>
            </w:r>
          </w:p>
          <w:p w14:paraId="7D742397" w14:textId="77777777" w:rsidR="009E10A9" w:rsidRDefault="009E10A9">
            <w:pPr>
              <w:jc w:val="center"/>
              <w:rPr>
                <w:rFonts w:ascii="Arial" w:hAnsi="Arial"/>
              </w:rPr>
            </w:pPr>
            <w:r>
              <w:rPr>
                <w:rFonts w:ascii="Arial" w:hAnsi="Arial"/>
                <w:b/>
              </w:rPr>
              <w:t>(MW)</w:t>
            </w:r>
          </w:p>
        </w:tc>
        <w:tc>
          <w:tcPr>
            <w:tcW w:w="1054" w:type="dxa"/>
            <w:tcBorders>
              <w:top w:val="single" w:sz="6" w:space="0" w:color="auto"/>
              <w:left w:val="single" w:sz="6" w:space="0" w:color="auto"/>
              <w:bottom w:val="double" w:sz="6" w:space="0" w:color="auto"/>
            </w:tcBorders>
          </w:tcPr>
          <w:p w14:paraId="6B865CA0"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tcBorders>
          </w:tcPr>
          <w:p w14:paraId="1C9C613C"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right w:val="double" w:sz="6" w:space="0" w:color="auto"/>
            </w:tcBorders>
          </w:tcPr>
          <w:p w14:paraId="364AFF0F" w14:textId="77777777" w:rsidR="009E10A9" w:rsidRDefault="009E10A9">
            <w:pPr>
              <w:jc w:val="center"/>
              <w:rPr>
                <w:rFonts w:ascii="Arial" w:hAnsi="Arial"/>
              </w:rPr>
            </w:pPr>
          </w:p>
        </w:tc>
      </w:tr>
    </w:tbl>
    <w:p w14:paraId="6A69F757"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7E42C075"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 xml:space="preserve">BM Unit No.  </w:t>
      </w:r>
    </w:p>
    <w:p w14:paraId="61DE525F"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290AE8BF"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COMMERCIAL BOUNDARY</w:t>
      </w:r>
      <w:r>
        <w:rPr>
          <w:rFonts w:ascii="Arial" w:hAnsi="Arial"/>
        </w:rPr>
        <w:t xml:space="preserve"> (at rated stator terminal and nominal system voltage)</w:t>
      </w:r>
    </w:p>
    <w:p w14:paraId="228F9FE3"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902"/>
        <w:gridCol w:w="1375"/>
        <w:gridCol w:w="1909"/>
      </w:tblGrid>
      <w:tr w:rsidR="009E10A9" w14:paraId="5D1905D8" w14:textId="77777777">
        <w:trPr>
          <w:cantSplit/>
          <w:trHeight w:val="458"/>
          <w:jc w:val="center"/>
        </w:trPr>
        <w:tc>
          <w:tcPr>
            <w:tcW w:w="2902" w:type="dxa"/>
            <w:tcBorders>
              <w:top w:val="double" w:sz="6" w:space="0" w:color="auto"/>
              <w:left w:val="double" w:sz="6" w:space="0" w:color="auto"/>
              <w:bottom w:val="single" w:sz="6" w:space="0" w:color="auto"/>
              <w:right w:val="single" w:sz="6" w:space="0" w:color="auto"/>
            </w:tcBorders>
          </w:tcPr>
          <w:p w14:paraId="7AF5794A" w14:textId="77777777" w:rsidR="009E10A9" w:rsidRDefault="009E10A9">
            <w:pPr>
              <w:rPr>
                <w:rFonts w:ascii="Arial" w:hAnsi="Arial"/>
              </w:rPr>
            </w:pPr>
            <w:r>
              <w:rPr>
                <w:rFonts w:ascii="Arial" w:hAnsi="Arial"/>
                <w:b/>
              </w:rPr>
              <w:tab/>
              <w:t>TABLE A</w:t>
            </w:r>
          </w:p>
        </w:tc>
        <w:tc>
          <w:tcPr>
            <w:tcW w:w="1375" w:type="dxa"/>
            <w:tcBorders>
              <w:top w:val="double" w:sz="6" w:space="0" w:color="auto"/>
              <w:left w:val="nil"/>
            </w:tcBorders>
          </w:tcPr>
          <w:p w14:paraId="363B0412"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909" w:type="dxa"/>
            <w:tcBorders>
              <w:top w:val="double" w:sz="6" w:space="0" w:color="auto"/>
              <w:left w:val="single" w:sz="6" w:space="0" w:color="auto"/>
              <w:right w:val="double" w:sz="6" w:space="0" w:color="auto"/>
            </w:tcBorders>
          </w:tcPr>
          <w:p w14:paraId="1117E781"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4F2AC5DE" w14:textId="77777777">
        <w:trPr>
          <w:cantSplit/>
          <w:trHeight w:val="420"/>
          <w:jc w:val="center"/>
        </w:trPr>
        <w:tc>
          <w:tcPr>
            <w:tcW w:w="2902" w:type="dxa"/>
            <w:tcBorders>
              <w:left w:val="double" w:sz="6" w:space="0" w:color="auto"/>
              <w:bottom w:val="double" w:sz="6" w:space="0" w:color="auto"/>
            </w:tcBorders>
          </w:tcPr>
          <w:p w14:paraId="24022256" w14:textId="77777777" w:rsidR="009E10A9" w:rsidRDefault="009E10A9">
            <w:pPr>
              <w:jc w:val="center"/>
              <w:rPr>
                <w:rFonts w:ascii="Arial" w:hAnsi="Arial"/>
              </w:rPr>
            </w:pPr>
            <w:r>
              <w:rPr>
                <w:rFonts w:ascii="Arial" w:hAnsi="Arial"/>
                <w:b/>
              </w:rPr>
              <w:t>AT RATED MW</w:t>
            </w:r>
          </w:p>
        </w:tc>
        <w:tc>
          <w:tcPr>
            <w:tcW w:w="1375" w:type="dxa"/>
            <w:tcBorders>
              <w:top w:val="single" w:sz="6" w:space="0" w:color="auto"/>
              <w:left w:val="single" w:sz="6" w:space="0" w:color="auto"/>
              <w:bottom w:val="double" w:sz="6" w:space="0" w:color="auto"/>
            </w:tcBorders>
          </w:tcPr>
          <w:p w14:paraId="00EC022E" w14:textId="77777777" w:rsidR="009E10A9" w:rsidRDefault="009E10A9">
            <w:pPr>
              <w:jc w:val="center"/>
              <w:rPr>
                <w:rFonts w:ascii="Arial" w:hAnsi="Arial"/>
              </w:rPr>
            </w:pPr>
          </w:p>
        </w:tc>
        <w:tc>
          <w:tcPr>
            <w:tcW w:w="1909" w:type="dxa"/>
            <w:tcBorders>
              <w:top w:val="single" w:sz="6" w:space="0" w:color="auto"/>
              <w:left w:val="single" w:sz="6" w:space="0" w:color="auto"/>
              <w:bottom w:val="double" w:sz="6" w:space="0" w:color="auto"/>
              <w:right w:val="double" w:sz="6" w:space="0" w:color="auto"/>
            </w:tcBorders>
          </w:tcPr>
          <w:p w14:paraId="791C5661" w14:textId="77777777" w:rsidR="009E10A9" w:rsidRDefault="009E10A9">
            <w:pPr>
              <w:rPr>
                <w:rFonts w:ascii="Arial" w:hAnsi="Arial"/>
              </w:rPr>
            </w:pPr>
          </w:p>
        </w:tc>
      </w:tr>
    </w:tbl>
    <w:p w14:paraId="36F5B9FA"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rPr>
      </w:pPr>
    </w:p>
    <w:p w14:paraId="0BEC8DFB"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0D0F87B7"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br w:type="page"/>
      </w:r>
      <w:r>
        <w:rPr>
          <w:rFonts w:ascii="Arial" w:hAnsi="Arial"/>
          <w:b/>
        </w:rPr>
        <w:lastRenderedPageBreak/>
        <w:t>REACTIVE POWER CAPABILITY AT GENERATOR STATOR TERMINAL</w:t>
      </w:r>
      <w:r>
        <w:rPr>
          <w:rFonts w:ascii="Arial" w:hAnsi="Arial"/>
        </w:rPr>
        <w:t xml:space="preserve"> (at rated terminal voltage)</w:t>
      </w:r>
    </w:p>
    <w:p w14:paraId="27D62D6E"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802"/>
        <w:gridCol w:w="697"/>
        <w:gridCol w:w="1580"/>
        <w:gridCol w:w="1580"/>
      </w:tblGrid>
      <w:tr w:rsidR="009E10A9" w14:paraId="7D9A0F57" w14:textId="77777777">
        <w:trPr>
          <w:cantSplit/>
          <w:trHeight w:val="600"/>
          <w:jc w:val="center"/>
        </w:trPr>
        <w:tc>
          <w:tcPr>
            <w:tcW w:w="2802" w:type="dxa"/>
            <w:tcBorders>
              <w:top w:val="double" w:sz="6" w:space="0" w:color="auto"/>
              <w:left w:val="double" w:sz="6" w:space="0" w:color="auto"/>
            </w:tcBorders>
          </w:tcPr>
          <w:p w14:paraId="5E99A668" w14:textId="77777777" w:rsidR="009E10A9" w:rsidRDefault="009E10A9">
            <w:pPr>
              <w:jc w:val="center"/>
              <w:rPr>
                <w:rFonts w:ascii="Arial" w:hAnsi="Arial"/>
                <w:b/>
              </w:rPr>
            </w:pPr>
            <w:r>
              <w:rPr>
                <w:rFonts w:ascii="Arial" w:hAnsi="Arial"/>
                <w:b/>
              </w:rPr>
              <w:t>TABLE B</w:t>
            </w:r>
          </w:p>
          <w:p w14:paraId="4791CEA1" w14:textId="77777777" w:rsidR="009E10A9" w:rsidRDefault="009E10A9">
            <w:pPr>
              <w:jc w:val="center"/>
              <w:rPr>
                <w:rFonts w:ascii="Arial" w:hAnsi="Arial"/>
              </w:rPr>
            </w:pPr>
          </w:p>
        </w:tc>
        <w:tc>
          <w:tcPr>
            <w:tcW w:w="697" w:type="dxa"/>
            <w:tcBorders>
              <w:top w:val="double" w:sz="6" w:space="0" w:color="auto"/>
              <w:left w:val="single" w:sz="6" w:space="0" w:color="auto"/>
            </w:tcBorders>
          </w:tcPr>
          <w:p w14:paraId="3FB0D114" w14:textId="77777777" w:rsidR="009E10A9" w:rsidRDefault="009E10A9">
            <w:pPr>
              <w:jc w:val="center"/>
              <w:rPr>
                <w:rFonts w:ascii="Arial" w:hAnsi="Arial"/>
              </w:rPr>
            </w:pPr>
            <w:r>
              <w:rPr>
                <w:rFonts w:ascii="Arial" w:hAnsi="Arial"/>
                <w:b/>
              </w:rPr>
              <w:t>MW</w:t>
            </w:r>
          </w:p>
        </w:tc>
        <w:tc>
          <w:tcPr>
            <w:tcW w:w="1580" w:type="dxa"/>
            <w:tcBorders>
              <w:top w:val="double" w:sz="6" w:space="0" w:color="auto"/>
              <w:left w:val="single" w:sz="6" w:space="0" w:color="auto"/>
            </w:tcBorders>
          </w:tcPr>
          <w:p w14:paraId="7D51B6E4"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580" w:type="dxa"/>
            <w:tcBorders>
              <w:top w:val="double" w:sz="6" w:space="0" w:color="auto"/>
              <w:left w:val="single" w:sz="6" w:space="0" w:color="auto"/>
              <w:right w:val="double" w:sz="6" w:space="0" w:color="auto"/>
            </w:tcBorders>
          </w:tcPr>
          <w:p w14:paraId="42E245BC"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18AE5957" w14:textId="77777777">
        <w:trPr>
          <w:cantSplit/>
          <w:trHeight w:val="561"/>
          <w:jc w:val="center"/>
        </w:trPr>
        <w:tc>
          <w:tcPr>
            <w:tcW w:w="2802" w:type="dxa"/>
            <w:tcBorders>
              <w:top w:val="single" w:sz="6" w:space="0" w:color="auto"/>
              <w:left w:val="double" w:sz="6" w:space="0" w:color="auto"/>
            </w:tcBorders>
          </w:tcPr>
          <w:p w14:paraId="1A4B78D7" w14:textId="77777777" w:rsidR="009E10A9" w:rsidRDefault="009E10A9">
            <w:pPr>
              <w:jc w:val="center"/>
              <w:rPr>
                <w:rFonts w:ascii="Arial" w:hAnsi="Arial"/>
                <w:b/>
              </w:rPr>
            </w:pPr>
            <w:r>
              <w:rPr>
                <w:rFonts w:ascii="Arial" w:hAnsi="Arial"/>
                <w:b/>
              </w:rPr>
              <w:t>AT RATED MW</w:t>
            </w:r>
          </w:p>
          <w:p w14:paraId="5C6789E0" w14:textId="77777777" w:rsidR="009E10A9" w:rsidRDefault="009E10A9">
            <w:pPr>
              <w:jc w:val="center"/>
              <w:rPr>
                <w:rFonts w:ascii="Arial" w:hAnsi="Arial"/>
              </w:rPr>
            </w:pPr>
          </w:p>
        </w:tc>
        <w:tc>
          <w:tcPr>
            <w:tcW w:w="697" w:type="dxa"/>
            <w:tcBorders>
              <w:top w:val="single" w:sz="6" w:space="0" w:color="auto"/>
              <w:left w:val="single" w:sz="6" w:space="0" w:color="auto"/>
            </w:tcBorders>
          </w:tcPr>
          <w:p w14:paraId="0B2131F1"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13859CAE"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07D8868C" w14:textId="77777777" w:rsidR="009E10A9" w:rsidRDefault="009E10A9">
            <w:pPr>
              <w:jc w:val="center"/>
              <w:rPr>
                <w:rFonts w:ascii="Arial" w:hAnsi="Arial"/>
              </w:rPr>
            </w:pPr>
          </w:p>
        </w:tc>
      </w:tr>
      <w:tr w:rsidR="009E10A9" w14:paraId="089C36AC" w14:textId="77777777">
        <w:trPr>
          <w:cantSplit/>
          <w:trHeight w:val="561"/>
          <w:jc w:val="center"/>
        </w:trPr>
        <w:tc>
          <w:tcPr>
            <w:tcW w:w="2802" w:type="dxa"/>
            <w:tcBorders>
              <w:top w:val="single" w:sz="6" w:space="0" w:color="auto"/>
              <w:left w:val="double" w:sz="6" w:space="0" w:color="auto"/>
            </w:tcBorders>
          </w:tcPr>
          <w:p w14:paraId="73A62616" w14:textId="77777777" w:rsidR="009E10A9" w:rsidRDefault="009E10A9">
            <w:pPr>
              <w:jc w:val="center"/>
              <w:rPr>
                <w:rFonts w:ascii="Arial" w:hAnsi="Arial"/>
                <w:b/>
              </w:rPr>
            </w:pPr>
            <w:r>
              <w:rPr>
                <w:rFonts w:ascii="Arial" w:hAnsi="Arial"/>
                <w:b/>
              </w:rPr>
              <w:t>AT FULL OUTPUT</w:t>
            </w:r>
          </w:p>
          <w:p w14:paraId="480FFEC5" w14:textId="77777777" w:rsidR="009E10A9" w:rsidRDefault="009E10A9">
            <w:pPr>
              <w:jc w:val="center"/>
              <w:rPr>
                <w:rFonts w:ascii="Arial" w:hAnsi="Arial"/>
              </w:rPr>
            </w:pPr>
            <w:r>
              <w:rPr>
                <w:rFonts w:ascii="Arial" w:hAnsi="Arial"/>
                <w:b/>
              </w:rPr>
              <w:t>(MW)</w:t>
            </w:r>
          </w:p>
        </w:tc>
        <w:tc>
          <w:tcPr>
            <w:tcW w:w="697" w:type="dxa"/>
            <w:tcBorders>
              <w:top w:val="single" w:sz="6" w:space="0" w:color="auto"/>
              <w:left w:val="single" w:sz="6" w:space="0" w:color="auto"/>
            </w:tcBorders>
          </w:tcPr>
          <w:p w14:paraId="28ADB13F"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2A758405"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79568E40" w14:textId="77777777" w:rsidR="009E10A9" w:rsidRDefault="009E10A9">
            <w:pPr>
              <w:jc w:val="center"/>
              <w:rPr>
                <w:rFonts w:ascii="Arial" w:hAnsi="Arial"/>
              </w:rPr>
            </w:pPr>
          </w:p>
        </w:tc>
      </w:tr>
      <w:tr w:rsidR="009E10A9" w14:paraId="2FA331DE" w14:textId="77777777">
        <w:trPr>
          <w:cantSplit/>
          <w:trHeight w:val="619"/>
          <w:jc w:val="center"/>
        </w:trPr>
        <w:tc>
          <w:tcPr>
            <w:tcW w:w="2802" w:type="dxa"/>
            <w:tcBorders>
              <w:top w:val="single" w:sz="6" w:space="0" w:color="auto"/>
              <w:left w:val="double" w:sz="6" w:space="0" w:color="auto"/>
              <w:bottom w:val="double" w:sz="6" w:space="0" w:color="auto"/>
            </w:tcBorders>
          </w:tcPr>
          <w:p w14:paraId="6BEA1D0E" w14:textId="77777777" w:rsidR="009E10A9" w:rsidRDefault="009E10A9">
            <w:pPr>
              <w:jc w:val="center"/>
              <w:rPr>
                <w:rFonts w:ascii="Arial" w:hAnsi="Arial"/>
                <w:b/>
              </w:rPr>
            </w:pPr>
            <w:r>
              <w:rPr>
                <w:rFonts w:ascii="Arial" w:hAnsi="Arial"/>
                <w:b/>
              </w:rPr>
              <w:t>AT MINIMUM OUTPUT</w:t>
            </w:r>
          </w:p>
          <w:p w14:paraId="0F698140" w14:textId="77777777" w:rsidR="009E10A9" w:rsidRDefault="009E10A9">
            <w:pPr>
              <w:jc w:val="center"/>
              <w:rPr>
                <w:rFonts w:ascii="Arial" w:hAnsi="Arial"/>
              </w:rPr>
            </w:pPr>
            <w:r>
              <w:rPr>
                <w:rFonts w:ascii="Arial" w:hAnsi="Arial"/>
                <w:b/>
              </w:rPr>
              <w:t>(MW)</w:t>
            </w:r>
          </w:p>
        </w:tc>
        <w:tc>
          <w:tcPr>
            <w:tcW w:w="697" w:type="dxa"/>
            <w:tcBorders>
              <w:top w:val="single" w:sz="6" w:space="0" w:color="auto"/>
              <w:left w:val="single" w:sz="6" w:space="0" w:color="auto"/>
              <w:bottom w:val="double" w:sz="6" w:space="0" w:color="auto"/>
            </w:tcBorders>
          </w:tcPr>
          <w:p w14:paraId="5D901BBC"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tcBorders>
          </w:tcPr>
          <w:p w14:paraId="7C84F0EE"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right w:val="double" w:sz="6" w:space="0" w:color="auto"/>
            </w:tcBorders>
          </w:tcPr>
          <w:p w14:paraId="131BE169" w14:textId="77777777" w:rsidR="009E10A9" w:rsidRDefault="009E10A9">
            <w:pPr>
              <w:jc w:val="center"/>
              <w:rPr>
                <w:rFonts w:ascii="Arial" w:hAnsi="Arial"/>
              </w:rPr>
            </w:pPr>
          </w:p>
        </w:tc>
      </w:tr>
    </w:tbl>
    <w:p w14:paraId="22BCD862"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41C5ED0F"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 xml:space="preserve">BM </w:t>
      </w:r>
      <w:r>
        <w:rPr>
          <w:rFonts w:ascii="Arial" w:hAnsi="Arial"/>
        </w:rPr>
        <w:fldChar w:fldCharType="begin"/>
      </w:r>
      <w:r>
        <w:rPr>
          <w:rFonts w:ascii="Arial" w:hAnsi="Arial"/>
        </w:rPr>
        <w:instrText>tc "</w:instrText>
      </w:r>
    </w:p>
    <w:p w14:paraId="612440E6" w14:textId="77777777" w:rsidR="009E10A9" w:rsidRDefault="009E10A9">
      <w:pPr>
        <w:rPr>
          <w:rFonts w:ascii="Arial" w:hAnsi="Arial"/>
        </w:rPr>
      </w:pPr>
      <w:r>
        <w:rPr>
          <w:rFonts w:ascii="Arial" w:hAnsi="Arial"/>
        </w:rPr>
        <w:br w:type="page"/>
      </w:r>
    </w:p>
    <w:p w14:paraId="46DA9956"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instrText>"</w:instrText>
      </w:r>
      <w:r>
        <w:rPr>
          <w:rFonts w:ascii="Arial" w:hAnsi="Arial"/>
        </w:rPr>
        <w:fldChar w:fldCharType="end"/>
      </w:r>
      <w:r>
        <w:rPr>
          <w:rFonts w:ascii="Arial" w:hAnsi="Arial"/>
        </w:rPr>
        <w:t>Unit No.</w:t>
      </w:r>
    </w:p>
    <w:p w14:paraId="4B3953A8"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714B1E95"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COMMERCIAL BOUNDARY</w:t>
      </w:r>
      <w:r>
        <w:rPr>
          <w:rFonts w:ascii="Arial" w:hAnsi="Arial"/>
        </w:rPr>
        <w:t xml:space="preserve"> (at rated stator terminal and nominal system voltage) </w:t>
      </w:r>
    </w:p>
    <w:p w14:paraId="69E13010"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902"/>
        <w:gridCol w:w="1545"/>
        <w:gridCol w:w="1909"/>
      </w:tblGrid>
      <w:tr w:rsidR="009E10A9" w14:paraId="17583FB1" w14:textId="77777777">
        <w:trPr>
          <w:cantSplit/>
          <w:trHeight w:val="458"/>
          <w:jc w:val="center"/>
        </w:trPr>
        <w:tc>
          <w:tcPr>
            <w:tcW w:w="2902" w:type="dxa"/>
            <w:tcBorders>
              <w:top w:val="double" w:sz="6" w:space="0" w:color="auto"/>
              <w:left w:val="double" w:sz="6" w:space="0" w:color="auto"/>
              <w:bottom w:val="single" w:sz="6" w:space="0" w:color="auto"/>
              <w:right w:val="single" w:sz="6" w:space="0" w:color="auto"/>
            </w:tcBorders>
          </w:tcPr>
          <w:p w14:paraId="7EFDD26A" w14:textId="77777777" w:rsidR="009E10A9" w:rsidRDefault="009E10A9">
            <w:pPr>
              <w:rPr>
                <w:rFonts w:ascii="Arial" w:hAnsi="Arial"/>
              </w:rPr>
            </w:pPr>
            <w:r>
              <w:rPr>
                <w:rFonts w:ascii="Arial" w:hAnsi="Arial"/>
                <w:b/>
              </w:rPr>
              <w:tab/>
              <w:t>TABLE A</w:t>
            </w:r>
          </w:p>
        </w:tc>
        <w:tc>
          <w:tcPr>
            <w:tcW w:w="1545" w:type="dxa"/>
            <w:tcBorders>
              <w:top w:val="double" w:sz="6" w:space="0" w:color="auto"/>
              <w:left w:val="nil"/>
            </w:tcBorders>
          </w:tcPr>
          <w:p w14:paraId="6A7E2F55"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909" w:type="dxa"/>
            <w:tcBorders>
              <w:top w:val="double" w:sz="6" w:space="0" w:color="auto"/>
              <w:left w:val="single" w:sz="6" w:space="0" w:color="auto"/>
              <w:right w:val="double" w:sz="6" w:space="0" w:color="auto"/>
            </w:tcBorders>
          </w:tcPr>
          <w:p w14:paraId="05EAAF6B"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3DAA113D" w14:textId="77777777">
        <w:trPr>
          <w:cantSplit/>
          <w:trHeight w:val="420"/>
          <w:jc w:val="center"/>
        </w:trPr>
        <w:tc>
          <w:tcPr>
            <w:tcW w:w="2902" w:type="dxa"/>
            <w:tcBorders>
              <w:left w:val="double" w:sz="6" w:space="0" w:color="auto"/>
              <w:bottom w:val="double" w:sz="6" w:space="0" w:color="auto"/>
            </w:tcBorders>
          </w:tcPr>
          <w:p w14:paraId="2F901609" w14:textId="77777777" w:rsidR="009E10A9" w:rsidRDefault="009E10A9">
            <w:pPr>
              <w:jc w:val="center"/>
              <w:rPr>
                <w:rFonts w:ascii="Arial" w:hAnsi="Arial"/>
              </w:rPr>
            </w:pPr>
            <w:r>
              <w:rPr>
                <w:rFonts w:ascii="Arial" w:hAnsi="Arial"/>
                <w:b/>
              </w:rPr>
              <w:t>AT RATED MW</w:t>
            </w:r>
          </w:p>
        </w:tc>
        <w:tc>
          <w:tcPr>
            <w:tcW w:w="1545" w:type="dxa"/>
            <w:tcBorders>
              <w:top w:val="single" w:sz="6" w:space="0" w:color="auto"/>
              <w:left w:val="single" w:sz="6" w:space="0" w:color="auto"/>
              <w:bottom w:val="double" w:sz="6" w:space="0" w:color="auto"/>
            </w:tcBorders>
          </w:tcPr>
          <w:p w14:paraId="45AA1B9B" w14:textId="77777777" w:rsidR="009E10A9" w:rsidRDefault="009E10A9">
            <w:pPr>
              <w:rPr>
                <w:rFonts w:ascii="Arial" w:hAnsi="Arial"/>
              </w:rPr>
            </w:pPr>
          </w:p>
        </w:tc>
        <w:tc>
          <w:tcPr>
            <w:tcW w:w="1909" w:type="dxa"/>
            <w:tcBorders>
              <w:top w:val="single" w:sz="6" w:space="0" w:color="auto"/>
              <w:left w:val="single" w:sz="6" w:space="0" w:color="auto"/>
              <w:bottom w:val="double" w:sz="6" w:space="0" w:color="auto"/>
              <w:right w:val="double" w:sz="6" w:space="0" w:color="auto"/>
            </w:tcBorders>
          </w:tcPr>
          <w:p w14:paraId="29F1D5F6" w14:textId="77777777" w:rsidR="009E10A9" w:rsidRDefault="009E10A9">
            <w:pPr>
              <w:rPr>
                <w:rFonts w:ascii="Arial" w:hAnsi="Arial"/>
              </w:rPr>
            </w:pPr>
          </w:p>
        </w:tc>
      </w:tr>
    </w:tbl>
    <w:p w14:paraId="406426F4"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rPr>
      </w:pPr>
    </w:p>
    <w:p w14:paraId="5D3737A7"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2A5EF9C8"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GENERATOR STATOR TERMINAL</w:t>
      </w:r>
      <w:r>
        <w:rPr>
          <w:rFonts w:ascii="Arial" w:hAnsi="Arial"/>
        </w:rPr>
        <w:t xml:space="preserve"> (at rated terminal voltage)</w:t>
      </w:r>
    </w:p>
    <w:p w14:paraId="18A127A7"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802"/>
        <w:gridCol w:w="1054"/>
        <w:gridCol w:w="1580"/>
        <w:gridCol w:w="1580"/>
      </w:tblGrid>
      <w:tr w:rsidR="009E10A9" w14:paraId="0F789BE6" w14:textId="77777777">
        <w:trPr>
          <w:cantSplit/>
          <w:trHeight w:val="619"/>
          <w:jc w:val="center"/>
        </w:trPr>
        <w:tc>
          <w:tcPr>
            <w:tcW w:w="2802" w:type="dxa"/>
            <w:tcBorders>
              <w:top w:val="double" w:sz="6" w:space="0" w:color="auto"/>
              <w:left w:val="double" w:sz="6" w:space="0" w:color="auto"/>
              <w:bottom w:val="single" w:sz="6" w:space="0" w:color="auto"/>
            </w:tcBorders>
          </w:tcPr>
          <w:p w14:paraId="797AFBC5" w14:textId="77777777" w:rsidR="009E10A9" w:rsidRDefault="009E10A9">
            <w:pPr>
              <w:jc w:val="center"/>
              <w:rPr>
                <w:rFonts w:ascii="Arial" w:hAnsi="Arial"/>
                <w:b/>
              </w:rPr>
            </w:pPr>
            <w:r>
              <w:rPr>
                <w:rFonts w:ascii="Arial" w:hAnsi="Arial"/>
                <w:b/>
              </w:rPr>
              <w:t>TABLE B</w:t>
            </w:r>
          </w:p>
          <w:p w14:paraId="7E19A70E" w14:textId="77777777" w:rsidR="009E10A9" w:rsidRDefault="009E10A9">
            <w:pPr>
              <w:jc w:val="center"/>
              <w:rPr>
                <w:rFonts w:ascii="Arial" w:hAnsi="Arial"/>
              </w:rPr>
            </w:pPr>
          </w:p>
        </w:tc>
        <w:tc>
          <w:tcPr>
            <w:tcW w:w="1054" w:type="dxa"/>
            <w:tcBorders>
              <w:top w:val="double" w:sz="6" w:space="0" w:color="auto"/>
              <w:left w:val="single" w:sz="6" w:space="0" w:color="auto"/>
            </w:tcBorders>
          </w:tcPr>
          <w:p w14:paraId="392AB2E8" w14:textId="77777777" w:rsidR="009E10A9" w:rsidRDefault="009E10A9">
            <w:pPr>
              <w:jc w:val="center"/>
              <w:rPr>
                <w:rFonts w:ascii="Arial" w:hAnsi="Arial"/>
              </w:rPr>
            </w:pPr>
            <w:r>
              <w:rPr>
                <w:rFonts w:ascii="Arial" w:hAnsi="Arial"/>
                <w:b/>
              </w:rPr>
              <w:t>MW</w:t>
            </w:r>
          </w:p>
        </w:tc>
        <w:tc>
          <w:tcPr>
            <w:tcW w:w="1580" w:type="dxa"/>
            <w:tcBorders>
              <w:top w:val="double" w:sz="6" w:space="0" w:color="auto"/>
              <w:left w:val="single" w:sz="6" w:space="0" w:color="auto"/>
            </w:tcBorders>
          </w:tcPr>
          <w:p w14:paraId="361E3AA2"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580" w:type="dxa"/>
            <w:tcBorders>
              <w:top w:val="double" w:sz="6" w:space="0" w:color="auto"/>
              <w:left w:val="single" w:sz="6" w:space="0" w:color="auto"/>
              <w:right w:val="double" w:sz="6" w:space="0" w:color="auto"/>
            </w:tcBorders>
          </w:tcPr>
          <w:p w14:paraId="40BC3636"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3665B450" w14:textId="77777777">
        <w:trPr>
          <w:cantSplit/>
          <w:trHeight w:val="561"/>
          <w:jc w:val="center"/>
        </w:trPr>
        <w:tc>
          <w:tcPr>
            <w:tcW w:w="2802" w:type="dxa"/>
            <w:tcBorders>
              <w:top w:val="single" w:sz="6" w:space="0" w:color="auto"/>
              <w:left w:val="double" w:sz="6" w:space="0" w:color="auto"/>
            </w:tcBorders>
          </w:tcPr>
          <w:p w14:paraId="210177B6" w14:textId="77777777" w:rsidR="009E10A9" w:rsidRDefault="009E10A9">
            <w:pPr>
              <w:jc w:val="center"/>
              <w:rPr>
                <w:rFonts w:ascii="Arial" w:hAnsi="Arial"/>
              </w:rPr>
            </w:pPr>
            <w:r>
              <w:rPr>
                <w:rFonts w:ascii="Arial" w:hAnsi="Arial"/>
                <w:b/>
              </w:rPr>
              <w:t>AT RATED MW</w:t>
            </w:r>
          </w:p>
          <w:p w14:paraId="505A3A96" w14:textId="77777777" w:rsidR="009E10A9" w:rsidRDefault="009E10A9">
            <w:pPr>
              <w:jc w:val="center"/>
              <w:rPr>
                <w:rFonts w:ascii="Arial" w:hAnsi="Arial"/>
              </w:rPr>
            </w:pPr>
          </w:p>
        </w:tc>
        <w:tc>
          <w:tcPr>
            <w:tcW w:w="1054" w:type="dxa"/>
            <w:tcBorders>
              <w:top w:val="single" w:sz="6" w:space="0" w:color="auto"/>
              <w:left w:val="single" w:sz="6" w:space="0" w:color="auto"/>
            </w:tcBorders>
          </w:tcPr>
          <w:p w14:paraId="3086728C"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30E52779"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622812CA" w14:textId="77777777" w:rsidR="009E10A9" w:rsidRDefault="009E10A9">
            <w:pPr>
              <w:jc w:val="center"/>
              <w:rPr>
                <w:rFonts w:ascii="Arial" w:hAnsi="Arial"/>
              </w:rPr>
            </w:pPr>
          </w:p>
        </w:tc>
      </w:tr>
      <w:tr w:rsidR="009E10A9" w14:paraId="172745E1" w14:textId="77777777">
        <w:trPr>
          <w:cantSplit/>
          <w:trHeight w:val="561"/>
          <w:jc w:val="center"/>
        </w:trPr>
        <w:tc>
          <w:tcPr>
            <w:tcW w:w="2802" w:type="dxa"/>
            <w:tcBorders>
              <w:top w:val="single" w:sz="6" w:space="0" w:color="auto"/>
              <w:left w:val="double" w:sz="6" w:space="0" w:color="auto"/>
            </w:tcBorders>
          </w:tcPr>
          <w:p w14:paraId="76C32E3C" w14:textId="77777777" w:rsidR="009E10A9" w:rsidRDefault="009E10A9">
            <w:pPr>
              <w:jc w:val="center"/>
              <w:rPr>
                <w:rFonts w:ascii="Arial" w:hAnsi="Arial"/>
                <w:b/>
              </w:rPr>
            </w:pPr>
            <w:r>
              <w:rPr>
                <w:rFonts w:ascii="Arial" w:hAnsi="Arial"/>
                <w:b/>
              </w:rPr>
              <w:t>AT FULL OUTPUT</w:t>
            </w:r>
          </w:p>
          <w:p w14:paraId="38D1B772" w14:textId="77777777" w:rsidR="009E10A9" w:rsidRDefault="009E10A9">
            <w:pPr>
              <w:jc w:val="center"/>
              <w:rPr>
                <w:rFonts w:ascii="Arial" w:hAnsi="Arial"/>
              </w:rPr>
            </w:pPr>
            <w:r>
              <w:rPr>
                <w:rFonts w:ascii="Arial" w:hAnsi="Arial"/>
                <w:b/>
              </w:rPr>
              <w:t>(MW)</w:t>
            </w:r>
          </w:p>
        </w:tc>
        <w:tc>
          <w:tcPr>
            <w:tcW w:w="1054" w:type="dxa"/>
            <w:tcBorders>
              <w:top w:val="single" w:sz="6" w:space="0" w:color="auto"/>
              <w:left w:val="single" w:sz="6" w:space="0" w:color="auto"/>
            </w:tcBorders>
          </w:tcPr>
          <w:p w14:paraId="60776FCC"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6108C7B7"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28E292D2" w14:textId="77777777" w:rsidR="009E10A9" w:rsidRDefault="009E10A9">
            <w:pPr>
              <w:jc w:val="center"/>
              <w:rPr>
                <w:rFonts w:ascii="Arial" w:hAnsi="Arial"/>
              </w:rPr>
            </w:pPr>
          </w:p>
        </w:tc>
      </w:tr>
      <w:tr w:rsidR="009E10A9" w14:paraId="4797E998" w14:textId="77777777">
        <w:trPr>
          <w:cantSplit/>
          <w:trHeight w:val="619"/>
          <w:jc w:val="center"/>
        </w:trPr>
        <w:tc>
          <w:tcPr>
            <w:tcW w:w="2802" w:type="dxa"/>
            <w:tcBorders>
              <w:top w:val="single" w:sz="6" w:space="0" w:color="auto"/>
              <w:left w:val="double" w:sz="6" w:space="0" w:color="auto"/>
              <w:bottom w:val="double" w:sz="6" w:space="0" w:color="auto"/>
            </w:tcBorders>
          </w:tcPr>
          <w:p w14:paraId="58B07612" w14:textId="77777777" w:rsidR="009E10A9" w:rsidRDefault="009E10A9">
            <w:pPr>
              <w:jc w:val="center"/>
              <w:rPr>
                <w:rFonts w:ascii="Arial" w:hAnsi="Arial"/>
                <w:b/>
              </w:rPr>
            </w:pPr>
            <w:r>
              <w:rPr>
                <w:rFonts w:ascii="Arial" w:hAnsi="Arial"/>
                <w:b/>
              </w:rPr>
              <w:t>AT MINIMUM OUTPUT</w:t>
            </w:r>
          </w:p>
          <w:p w14:paraId="04AE6643" w14:textId="77777777" w:rsidR="009E10A9" w:rsidRDefault="009E10A9">
            <w:pPr>
              <w:jc w:val="center"/>
              <w:rPr>
                <w:rFonts w:ascii="Arial" w:hAnsi="Arial"/>
              </w:rPr>
            </w:pPr>
            <w:r>
              <w:rPr>
                <w:rFonts w:ascii="Arial" w:hAnsi="Arial"/>
                <w:b/>
              </w:rPr>
              <w:t>(MW)</w:t>
            </w:r>
          </w:p>
        </w:tc>
        <w:tc>
          <w:tcPr>
            <w:tcW w:w="1054" w:type="dxa"/>
            <w:tcBorders>
              <w:top w:val="single" w:sz="6" w:space="0" w:color="auto"/>
              <w:left w:val="single" w:sz="6" w:space="0" w:color="auto"/>
              <w:bottom w:val="double" w:sz="6" w:space="0" w:color="auto"/>
            </w:tcBorders>
          </w:tcPr>
          <w:p w14:paraId="3195C406"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tcBorders>
          </w:tcPr>
          <w:p w14:paraId="598DF00C"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right w:val="double" w:sz="6" w:space="0" w:color="auto"/>
            </w:tcBorders>
          </w:tcPr>
          <w:p w14:paraId="353EDC58" w14:textId="77777777" w:rsidR="009E10A9" w:rsidRDefault="009E10A9">
            <w:pPr>
              <w:jc w:val="center"/>
              <w:rPr>
                <w:rFonts w:ascii="Arial" w:hAnsi="Arial"/>
              </w:rPr>
            </w:pPr>
          </w:p>
        </w:tc>
      </w:tr>
    </w:tbl>
    <w:p w14:paraId="29E94CF4"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7639F338"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BM Unit No.</w:t>
      </w:r>
    </w:p>
    <w:p w14:paraId="2834AF98"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084124A0"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COMMERCIAL BOUNDARY</w:t>
      </w:r>
      <w:r>
        <w:rPr>
          <w:rFonts w:ascii="Arial" w:hAnsi="Arial"/>
        </w:rPr>
        <w:t xml:space="preserve"> (at rated stator terminal and nominal system voltage)</w:t>
      </w:r>
    </w:p>
    <w:p w14:paraId="4626CFC3"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902"/>
        <w:gridCol w:w="1375"/>
        <w:gridCol w:w="1909"/>
      </w:tblGrid>
      <w:tr w:rsidR="009E10A9" w14:paraId="52DC542A" w14:textId="77777777">
        <w:trPr>
          <w:cantSplit/>
          <w:trHeight w:val="458"/>
          <w:jc w:val="center"/>
        </w:trPr>
        <w:tc>
          <w:tcPr>
            <w:tcW w:w="2902" w:type="dxa"/>
            <w:tcBorders>
              <w:top w:val="double" w:sz="6" w:space="0" w:color="auto"/>
              <w:left w:val="double" w:sz="6" w:space="0" w:color="auto"/>
              <w:bottom w:val="single" w:sz="6" w:space="0" w:color="auto"/>
              <w:right w:val="single" w:sz="6" w:space="0" w:color="auto"/>
            </w:tcBorders>
          </w:tcPr>
          <w:p w14:paraId="59FD4A2C" w14:textId="77777777" w:rsidR="009E10A9" w:rsidRDefault="009E10A9">
            <w:pPr>
              <w:rPr>
                <w:rFonts w:ascii="Arial" w:hAnsi="Arial"/>
              </w:rPr>
            </w:pPr>
            <w:r>
              <w:rPr>
                <w:rFonts w:ascii="Arial" w:hAnsi="Arial"/>
                <w:b/>
              </w:rPr>
              <w:tab/>
              <w:t>TABLE A</w:t>
            </w:r>
          </w:p>
        </w:tc>
        <w:tc>
          <w:tcPr>
            <w:tcW w:w="1375" w:type="dxa"/>
            <w:tcBorders>
              <w:top w:val="double" w:sz="6" w:space="0" w:color="auto"/>
              <w:left w:val="nil"/>
            </w:tcBorders>
          </w:tcPr>
          <w:p w14:paraId="65136E1F"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909" w:type="dxa"/>
            <w:tcBorders>
              <w:top w:val="double" w:sz="6" w:space="0" w:color="auto"/>
              <w:left w:val="single" w:sz="6" w:space="0" w:color="auto"/>
              <w:right w:val="double" w:sz="6" w:space="0" w:color="auto"/>
            </w:tcBorders>
          </w:tcPr>
          <w:p w14:paraId="357489EF"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30E41E11" w14:textId="77777777">
        <w:trPr>
          <w:cantSplit/>
          <w:trHeight w:val="420"/>
          <w:jc w:val="center"/>
        </w:trPr>
        <w:tc>
          <w:tcPr>
            <w:tcW w:w="2902" w:type="dxa"/>
            <w:tcBorders>
              <w:left w:val="double" w:sz="6" w:space="0" w:color="auto"/>
              <w:bottom w:val="double" w:sz="6" w:space="0" w:color="auto"/>
            </w:tcBorders>
          </w:tcPr>
          <w:p w14:paraId="6995ADE4" w14:textId="77777777" w:rsidR="009E10A9" w:rsidRDefault="009E10A9">
            <w:pPr>
              <w:jc w:val="center"/>
              <w:rPr>
                <w:rFonts w:ascii="Arial" w:hAnsi="Arial"/>
              </w:rPr>
            </w:pPr>
            <w:r>
              <w:rPr>
                <w:rFonts w:ascii="Arial" w:hAnsi="Arial"/>
                <w:b/>
              </w:rPr>
              <w:t>AT RATED MW</w:t>
            </w:r>
          </w:p>
        </w:tc>
        <w:tc>
          <w:tcPr>
            <w:tcW w:w="1375" w:type="dxa"/>
            <w:tcBorders>
              <w:top w:val="single" w:sz="6" w:space="0" w:color="auto"/>
              <w:left w:val="single" w:sz="6" w:space="0" w:color="auto"/>
              <w:bottom w:val="double" w:sz="6" w:space="0" w:color="auto"/>
            </w:tcBorders>
          </w:tcPr>
          <w:p w14:paraId="2E3CED7A" w14:textId="77777777" w:rsidR="009E10A9" w:rsidRDefault="009E10A9">
            <w:pPr>
              <w:rPr>
                <w:rFonts w:ascii="Arial" w:hAnsi="Arial"/>
              </w:rPr>
            </w:pPr>
          </w:p>
        </w:tc>
        <w:tc>
          <w:tcPr>
            <w:tcW w:w="1909" w:type="dxa"/>
            <w:tcBorders>
              <w:top w:val="single" w:sz="6" w:space="0" w:color="auto"/>
              <w:left w:val="single" w:sz="6" w:space="0" w:color="auto"/>
              <w:bottom w:val="double" w:sz="6" w:space="0" w:color="auto"/>
              <w:right w:val="double" w:sz="6" w:space="0" w:color="auto"/>
            </w:tcBorders>
          </w:tcPr>
          <w:p w14:paraId="726F3F81" w14:textId="77777777" w:rsidR="009E10A9" w:rsidRDefault="009E10A9">
            <w:pPr>
              <w:rPr>
                <w:rFonts w:ascii="Arial" w:hAnsi="Arial"/>
              </w:rPr>
            </w:pPr>
          </w:p>
        </w:tc>
      </w:tr>
    </w:tbl>
    <w:p w14:paraId="3A6242B9"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rPr>
      </w:pPr>
    </w:p>
    <w:p w14:paraId="66A69729"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2001E593"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GENERATOR STATOR TERMINAL</w:t>
      </w:r>
      <w:r>
        <w:rPr>
          <w:rFonts w:ascii="Arial" w:hAnsi="Arial"/>
        </w:rPr>
        <w:t xml:space="preserve"> (at rated terminal voltage)</w:t>
      </w:r>
    </w:p>
    <w:p w14:paraId="03D0FE8A"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924"/>
        <w:gridCol w:w="709"/>
        <w:gridCol w:w="1767"/>
        <w:gridCol w:w="1580"/>
      </w:tblGrid>
      <w:tr w:rsidR="009E10A9" w14:paraId="59F4C7AD" w14:textId="77777777">
        <w:trPr>
          <w:cantSplit/>
          <w:trHeight w:val="600"/>
          <w:jc w:val="center"/>
        </w:trPr>
        <w:tc>
          <w:tcPr>
            <w:tcW w:w="2924" w:type="dxa"/>
            <w:tcBorders>
              <w:top w:val="double" w:sz="6" w:space="0" w:color="auto"/>
              <w:left w:val="double" w:sz="6" w:space="0" w:color="auto"/>
            </w:tcBorders>
          </w:tcPr>
          <w:p w14:paraId="03C1A836" w14:textId="77777777" w:rsidR="009E10A9" w:rsidRDefault="009E10A9">
            <w:pPr>
              <w:jc w:val="center"/>
              <w:rPr>
                <w:rFonts w:ascii="Arial" w:hAnsi="Arial"/>
                <w:b/>
              </w:rPr>
            </w:pPr>
            <w:r>
              <w:rPr>
                <w:rFonts w:ascii="Arial" w:hAnsi="Arial"/>
                <w:b/>
              </w:rPr>
              <w:t>TABLE B</w:t>
            </w:r>
          </w:p>
          <w:p w14:paraId="375EDC4F" w14:textId="77777777" w:rsidR="009E10A9" w:rsidRDefault="009E10A9">
            <w:pPr>
              <w:jc w:val="center"/>
              <w:rPr>
                <w:rFonts w:ascii="Arial" w:hAnsi="Arial"/>
              </w:rPr>
            </w:pPr>
          </w:p>
        </w:tc>
        <w:tc>
          <w:tcPr>
            <w:tcW w:w="709" w:type="dxa"/>
            <w:tcBorders>
              <w:top w:val="double" w:sz="6" w:space="0" w:color="auto"/>
              <w:left w:val="single" w:sz="6" w:space="0" w:color="auto"/>
            </w:tcBorders>
          </w:tcPr>
          <w:p w14:paraId="4D36A17C" w14:textId="77777777" w:rsidR="009E10A9" w:rsidRDefault="009E10A9">
            <w:pPr>
              <w:jc w:val="center"/>
              <w:rPr>
                <w:rFonts w:ascii="Arial" w:hAnsi="Arial"/>
              </w:rPr>
            </w:pPr>
            <w:r>
              <w:rPr>
                <w:rFonts w:ascii="Arial" w:hAnsi="Arial"/>
                <w:b/>
              </w:rPr>
              <w:t>MW</w:t>
            </w:r>
          </w:p>
        </w:tc>
        <w:tc>
          <w:tcPr>
            <w:tcW w:w="1767" w:type="dxa"/>
            <w:tcBorders>
              <w:top w:val="double" w:sz="6" w:space="0" w:color="auto"/>
              <w:left w:val="single" w:sz="6" w:space="0" w:color="auto"/>
            </w:tcBorders>
          </w:tcPr>
          <w:p w14:paraId="43DDE345"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580" w:type="dxa"/>
            <w:tcBorders>
              <w:top w:val="double" w:sz="6" w:space="0" w:color="auto"/>
              <w:left w:val="single" w:sz="6" w:space="0" w:color="auto"/>
              <w:right w:val="double" w:sz="6" w:space="0" w:color="auto"/>
            </w:tcBorders>
          </w:tcPr>
          <w:p w14:paraId="3264A403"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68D36B6F" w14:textId="77777777">
        <w:trPr>
          <w:cantSplit/>
          <w:trHeight w:val="561"/>
          <w:jc w:val="center"/>
        </w:trPr>
        <w:tc>
          <w:tcPr>
            <w:tcW w:w="2924" w:type="dxa"/>
            <w:tcBorders>
              <w:top w:val="single" w:sz="6" w:space="0" w:color="auto"/>
              <w:left w:val="double" w:sz="6" w:space="0" w:color="auto"/>
            </w:tcBorders>
          </w:tcPr>
          <w:p w14:paraId="1E9D27B8" w14:textId="77777777" w:rsidR="009E10A9" w:rsidRDefault="009E10A9">
            <w:pPr>
              <w:jc w:val="center"/>
              <w:rPr>
                <w:rFonts w:ascii="Arial" w:hAnsi="Arial"/>
              </w:rPr>
            </w:pPr>
            <w:r>
              <w:rPr>
                <w:rFonts w:ascii="Arial" w:hAnsi="Arial"/>
                <w:b/>
              </w:rPr>
              <w:t>AT RATED MW</w:t>
            </w:r>
          </w:p>
          <w:p w14:paraId="0E097897" w14:textId="77777777" w:rsidR="009E10A9" w:rsidRDefault="009E10A9">
            <w:pPr>
              <w:jc w:val="center"/>
              <w:rPr>
                <w:rFonts w:ascii="Arial" w:hAnsi="Arial"/>
              </w:rPr>
            </w:pPr>
          </w:p>
        </w:tc>
        <w:tc>
          <w:tcPr>
            <w:tcW w:w="709" w:type="dxa"/>
            <w:tcBorders>
              <w:top w:val="single" w:sz="6" w:space="0" w:color="auto"/>
              <w:left w:val="single" w:sz="6" w:space="0" w:color="auto"/>
            </w:tcBorders>
          </w:tcPr>
          <w:p w14:paraId="1C63FBEB" w14:textId="77777777" w:rsidR="009E10A9" w:rsidRDefault="009E10A9">
            <w:pPr>
              <w:jc w:val="center"/>
              <w:rPr>
                <w:rFonts w:ascii="Arial" w:hAnsi="Arial"/>
              </w:rPr>
            </w:pPr>
          </w:p>
        </w:tc>
        <w:tc>
          <w:tcPr>
            <w:tcW w:w="1767" w:type="dxa"/>
            <w:tcBorders>
              <w:top w:val="single" w:sz="6" w:space="0" w:color="auto"/>
              <w:left w:val="single" w:sz="6" w:space="0" w:color="auto"/>
            </w:tcBorders>
          </w:tcPr>
          <w:p w14:paraId="42C42FA7"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7B64E5DE" w14:textId="77777777" w:rsidR="009E10A9" w:rsidRDefault="009E10A9">
            <w:pPr>
              <w:jc w:val="center"/>
              <w:rPr>
                <w:rFonts w:ascii="Arial" w:hAnsi="Arial"/>
              </w:rPr>
            </w:pPr>
          </w:p>
        </w:tc>
      </w:tr>
      <w:tr w:rsidR="009E10A9" w14:paraId="56385510" w14:textId="77777777">
        <w:trPr>
          <w:cantSplit/>
          <w:trHeight w:val="561"/>
          <w:jc w:val="center"/>
        </w:trPr>
        <w:tc>
          <w:tcPr>
            <w:tcW w:w="2924" w:type="dxa"/>
            <w:tcBorders>
              <w:top w:val="single" w:sz="6" w:space="0" w:color="auto"/>
              <w:left w:val="double" w:sz="6" w:space="0" w:color="auto"/>
            </w:tcBorders>
          </w:tcPr>
          <w:p w14:paraId="11CD6FD9" w14:textId="77777777" w:rsidR="009E10A9" w:rsidRDefault="009E10A9">
            <w:pPr>
              <w:jc w:val="center"/>
              <w:rPr>
                <w:rFonts w:ascii="Arial" w:hAnsi="Arial"/>
                <w:b/>
              </w:rPr>
            </w:pPr>
            <w:r>
              <w:rPr>
                <w:rFonts w:ascii="Arial" w:hAnsi="Arial"/>
                <w:b/>
              </w:rPr>
              <w:t>AT FULL OUTPUT</w:t>
            </w:r>
          </w:p>
          <w:p w14:paraId="1148883D" w14:textId="77777777" w:rsidR="009E10A9" w:rsidRDefault="009E10A9">
            <w:pPr>
              <w:jc w:val="center"/>
              <w:rPr>
                <w:rFonts w:ascii="Arial" w:hAnsi="Arial"/>
              </w:rPr>
            </w:pPr>
            <w:r>
              <w:rPr>
                <w:rFonts w:ascii="Arial" w:hAnsi="Arial"/>
                <w:b/>
              </w:rPr>
              <w:t>(MW)</w:t>
            </w:r>
          </w:p>
        </w:tc>
        <w:tc>
          <w:tcPr>
            <w:tcW w:w="709" w:type="dxa"/>
            <w:tcBorders>
              <w:top w:val="single" w:sz="6" w:space="0" w:color="auto"/>
              <w:left w:val="single" w:sz="6" w:space="0" w:color="auto"/>
            </w:tcBorders>
          </w:tcPr>
          <w:p w14:paraId="269F4CAD" w14:textId="77777777" w:rsidR="009E10A9" w:rsidRDefault="009E10A9">
            <w:pPr>
              <w:jc w:val="center"/>
              <w:rPr>
                <w:rFonts w:ascii="Arial" w:hAnsi="Arial"/>
              </w:rPr>
            </w:pPr>
          </w:p>
        </w:tc>
        <w:tc>
          <w:tcPr>
            <w:tcW w:w="1767" w:type="dxa"/>
            <w:tcBorders>
              <w:top w:val="single" w:sz="6" w:space="0" w:color="auto"/>
              <w:left w:val="single" w:sz="6" w:space="0" w:color="auto"/>
            </w:tcBorders>
          </w:tcPr>
          <w:p w14:paraId="484D4B62"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5851D3D4" w14:textId="77777777" w:rsidR="009E10A9" w:rsidRDefault="009E10A9">
            <w:pPr>
              <w:jc w:val="center"/>
              <w:rPr>
                <w:rFonts w:ascii="Arial" w:hAnsi="Arial"/>
              </w:rPr>
            </w:pPr>
          </w:p>
        </w:tc>
      </w:tr>
      <w:tr w:rsidR="009E10A9" w14:paraId="269873C0" w14:textId="77777777">
        <w:trPr>
          <w:cantSplit/>
          <w:trHeight w:val="619"/>
          <w:jc w:val="center"/>
        </w:trPr>
        <w:tc>
          <w:tcPr>
            <w:tcW w:w="2924" w:type="dxa"/>
            <w:tcBorders>
              <w:top w:val="single" w:sz="6" w:space="0" w:color="auto"/>
              <w:left w:val="double" w:sz="6" w:space="0" w:color="auto"/>
              <w:bottom w:val="double" w:sz="6" w:space="0" w:color="auto"/>
            </w:tcBorders>
          </w:tcPr>
          <w:p w14:paraId="4A2439FA" w14:textId="77777777" w:rsidR="009E10A9" w:rsidRDefault="009E10A9">
            <w:pPr>
              <w:jc w:val="center"/>
              <w:rPr>
                <w:rFonts w:ascii="Arial" w:hAnsi="Arial"/>
                <w:b/>
              </w:rPr>
            </w:pPr>
            <w:r>
              <w:rPr>
                <w:rFonts w:ascii="Arial" w:hAnsi="Arial"/>
                <w:b/>
              </w:rPr>
              <w:t>AT MINIMUM OUTPUT</w:t>
            </w:r>
          </w:p>
          <w:p w14:paraId="6AD10CA0" w14:textId="77777777" w:rsidR="009E10A9" w:rsidRDefault="009E10A9">
            <w:pPr>
              <w:jc w:val="center"/>
              <w:rPr>
                <w:rFonts w:ascii="Arial" w:hAnsi="Arial"/>
              </w:rPr>
            </w:pPr>
            <w:r>
              <w:rPr>
                <w:rFonts w:ascii="Arial" w:hAnsi="Arial"/>
                <w:b/>
              </w:rPr>
              <w:t>(MW)</w:t>
            </w:r>
          </w:p>
        </w:tc>
        <w:tc>
          <w:tcPr>
            <w:tcW w:w="709" w:type="dxa"/>
            <w:tcBorders>
              <w:top w:val="single" w:sz="6" w:space="0" w:color="auto"/>
              <w:left w:val="single" w:sz="6" w:space="0" w:color="auto"/>
              <w:bottom w:val="double" w:sz="6" w:space="0" w:color="auto"/>
            </w:tcBorders>
          </w:tcPr>
          <w:p w14:paraId="70DE4A09" w14:textId="77777777" w:rsidR="009E10A9" w:rsidRDefault="009E10A9">
            <w:pPr>
              <w:jc w:val="center"/>
              <w:rPr>
                <w:rFonts w:ascii="Arial" w:hAnsi="Arial"/>
              </w:rPr>
            </w:pPr>
          </w:p>
        </w:tc>
        <w:tc>
          <w:tcPr>
            <w:tcW w:w="1767" w:type="dxa"/>
            <w:tcBorders>
              <w:top w:val="single" w:sz="6" w:space="0" w:color="auto"/>
              <w:left w:val="single" w:sz="6" w:space="0" w:color="auto"/>
              <w:bottom w:val="double" w:sz="6" w:space="0" w:color="auto"/>
            </w:tcBorders>
          </w:tcPr>
          <w:p w14:paraId="1ACB3B79"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right w:val="double" w:sz="6" w:space="0" w:color="auto"/>
            </w:tcBorders>
          </w:tcPr>
          <w:p w14:paraId="01B562B5" w14:textId="77777777" w:rsidR="009E10A9" w:rsidRDefault="009E10A9">
            <w:pPr>
              <w:jc w:val="center"/>
              <w:rPr>
                <w:rFonts w:ascii="Arial" w:hAnsi="Arial"/>
              </w:rPr>
            </w:pPr>
          </w:p>
        </w:tc>
      </w:tr>
    </w:tbl>
    <w:p w14:paraId="419D56DB"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14:paraId="4C19F2B0"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1A802FB1"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i/>
        </w:rPr>
      </w:pPr>
      <w:r>
        <w:rPr>
          <w:rFonts w:ascii="Arial" w:hAnsi="Arial"/>
          <w:i/>
        </w:rPr>
        <w:t>OR</w:t>
      </w:r>
    </w:p>
    <w:p w14:paraId="42B26667"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510F53BC" w14:textId="77777777" w:rsidR="00222926" w:rsidRPr="00327873" w:rsidRDefault="00222926" w:rsidP="00222926">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iCs/>
        </w:rPr>
      </w:pPr>
      <w:bookmarkStart w:id="16" w:name="_DV_C29"/>
      <w:r w:rsidRPr="00327873">
        <w:rPr>
          <w:rFonts w:ascii="Arial" w:hAnsi="Arial"/>
          <w:i/>
          <w:iCs/>
        </w:rPr>
        <w:t>[TABLES BELOW FOR USE WHERE GRID CODE CC6.3.2(a) APPLICABLE - CCGT MODULES ONLY]</w:t>
      </w:r>
      <w:bookmarkEnd w:id="16"/>
    </w:p>
    <w:p w14:paraId="540C36BA"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739C58D5"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5008C65C"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COMMERCIAL BOUNDARY</w:t>
      </w:r>
      <w:r>
        <w:rPr>
          <w:rFonts w:ascii="Arial" w:hAnsi="Arial"/>
        </w:rPr>
        <w:t xml:space="preserve"> (at rated stator terminal and nominal system voltage)</w:t>
      </w:r>
    </w:p>
    <w:p w14:paraId="7BAE8F4F"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802"/>
        <w:gridCol w:w="1054"/>
        <w:gridCol w:w="1580"/>
        <w:gridCol w:w="1580"/>
      </w:tblGrid>
      <w:tr w:rsidR="009E10A9" w14:paraId="74E573F9" w14:textId="77777777">
        <w:trPr>
          <w:cantSplit/>
          <w:trHeight w:val="619"/>
          <w:jc w:val="center"/>
        </w:trPr>
        <w:tc>
          <w:tcPr>
            <w:tcW w:w="2802" w:type="dxa"/>
            <w:tcBorders>
              <w:top w:val="double" w:sz="6" w:space="0" w:color="auto"/>
              <w:bottom w:val="single" w:sz="6" w:space="0" w:color="auto"/>
              <w:right w:val="single" w:sz="6" w:space="0" w:color="auto"/>
            </w:tcBorders>
          </w:tcPr>
          <w:p w14:paraId="72BCCC5F" w14:textId="77777777" w:rsidR="009E10A9" w:rsidRDefault="009E10A9">
            <w:pPr>
              <w:jc w:val="center"/>
              <w:rPr>
                <w:rFonts w:ascii="Arial" w:hAnsi="Arial"/>
                <w:b/>
              </w:rPr>
            </w:pPr>
            <w:r>
              <w:rPr>
                <w:rFonts w:ascii="Arial" w:hAnsi="Arial"/>
                <w:b/>
              </w:rPr>
              <w:t>TABLE A</w:t>
            </w:r>
          </w:p>
          <w:p w14:paraId="4FF95052" w14:textId="77777777" w:rsidR="009E10A9" w:rsidRDefault="009E10A9">
            <w:pPr>
              <w:jc w:val="center"/>
              <w:rPr>
                <w:rFonts w:ascii="Arial" w:hAnsi="Arial"/>
              </w:rPr>
            </w:pPr>
          </w:p>
        </w:tc>
        <w:tc>
          <w:tcPr>
            <w:tcW w:w="1054" w:type="dxa"/>
            <w:tcBorders>
              <w:left w:val="nil"/>
            </w:tcBorders>
          </w:tcPr>
          <w:p w14:paraId="2A8B44B7" w14:textId="77777777" w:rsidR="009E10A9" w:rsidRDefault="009E10A9">
            <w:pPr>
              <w:jc w:val="center"/>
              <w:rPr>
                <w:rFonts w:ascii="Arial" w:hAnsi="Arial"/>
              </w:rPr>
            </w:pPr>
            <w:r>
              <w:rPr>
                <w:rFonts w:ascii="Arial" w:hAnsi="Arial"/>
                <w:b/>
              </w:rPr>
              <w:t>MW</w:t>
            </w:r>
          </w:p>
        </w:tc>
        <w:tc>
          <w:tcPr>
            <w:tcW w:w="1580" w:type="dxa"/>
          </w:tcPr>
          <w:p w14:paraId="3BD7DBAD"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580" w:type="dxa"/>
          </w:tcPr>
          <w:p w14:paraId="6313425A"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4B2DCE87" w14:textId="77777777">
        <w:trPr>
          <w:cantSplit/>
          <w:trHeight w:val="619"/>
          <w:jc w:val="center"/>
        </w:trPr>
        <w:tc>
          <w:tcPr>
            <w:tcW w:w="2802" w:type="dxa"/>
            <w:tcBorders>
              <w:top w:val="nil"/>
            </w:tcBorders>
          </w:tcPr>
          <w:p w14:paraId="219F0C46" w14:textId="77777777" w:rsidR="009E10A9" w:rsidRDefault="009E10A9">
            <w:pPr>
              <w:jc w:val="center"/>
              <w:rPr>
                <w:rFonts w:ascii="Arial" w:hAnsi="Arial"/>
              </w:rPr>
            </w:pPr>
            <w:r>
              <w:rPr>
                <w:rFonts w:ascii="Arial" w:hAnsi="Arial"/>
                <w:b/>
              </w:rPr>
              <w:t>AT RATED MW</w:t>
            </w:r>
          </w:p>
        </w:tc>
        <w:tc>
          <w:tcPr>
            <w:tcW w:w="1054" w:type="dxa"/>
          </w:tcPr>
          <w:p w14:paraId="6DA693CC" w14:textId="77777777" w:rsidR="009E10A9" w:rsidRDefault="009E10A9">
            <w:pPr>
              <w:jc w:val="center"/>
              <w:rPr>
                <w:rFonts w:ascii="Arial" w:hAnsi="Arial"/>
              </w:rPr>
            </w:pPr>
          </w:p>
        </w:tc>
        <w:tc>
          <w:tcPr>
            <w:tcW w:w="1580" w:type="dxa"/>
          </w:tcPr>
          <w:p w14:paraId="2A80E60F" w14:textId="77777777" w:rsidR="009E10A9" w:rsidRDefault="009E10A9">
            <w:pPr>
              <w:jc w:val="center"/>
              <w:rPr>
                <w:rFonts w:ascii="Arial" w:hAnsi="Arial"/>
              </w:rPr>
            </w:pPr>
          </w:p>
        </w:tc>
        <w:tc>
          <w:tcPr>
            <w:tcW w:w="1580" w:type="dxa"/>
          </w:tcPr>
          <w:p w14:paraId="2E06851F" w14:textId="77777777" w:rsidR="009E10A9" w:rsidRDefault="009E10A9">
            <w:pPr>
              <w:jc w:val="center"/>
              <w:rPr>
                <w:rFonts w:ascii="Arial" w:hAnsi="Arial"/>
              </w:rPr>
            </w:pPr>
          </w:p>
        </w:tc>
      </w:tr>
    </w:tbl>
    <w:p w14:paraId="3758E9D5"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690F7395"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10D207DA"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GENERATOR STATOR TERMINAL</w:t>
      </w:r>
      <w:r>
        <w:rPr>
          <w:rFonts w:ascii="Arial" w:hAnsi="Arial"/>
        </w:rPr>
        <w:t xml:space="preserve"> (at rated terminal voltage)</w:t>
      </w:r>
    </w:p>
    <w:p w14:paraId="6483FF2C"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36E1380A"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ab/>
        <w:t>CCGT Unit No. [             ]</w:t>
      </w:r>
    </w:p>
    <w:tbl>
      <w:tblPr>
        <w:tblW w:w="0" w:type="auto"/>
        <w:jc w:val="center"/>
        <w:tblLayout w:type="fixed"/>
        <w:tblCellMar>
          <w:left w:w="120" w:type="dxa"/>
          <w:right w:w="120" w:type="dxa"/>
        </w:tblCellMar>
        <w:tblLook w:val="0000" w:firstRow="0" w:lastRow="0" w:firstColumn="0" w:lastColumn="0" w:noHBand="0" w:noVBand="0"/>
      </w:tblPr>
      <w:tblGrid>
        <w:gridCol w:w="2802"/>
        <w:gridCol w:w="697"/>
        <w:gridCol w:w="1580"/>
        <w:gridCol w:w="1580"/>
      </w:tblGrid>
      <w:tr w:rsidR="009E10A9" w14:paraId="59BD99B9" w14:textId="77777777">
        <w:trPr>
          <w:cantSplit/>
          <w:trHeight w:val="600"/>
          <w:jc w:val="center"/>
        </w:trPr>
        <w:tc>
          <w:tcPr>
            <w:tcW w:w="2802" w:type="dxa"/>
            <w:tcBorders>
              <w:top w:val="double" w:sz="6" w:space="0" w:color="auto"/>
              <w:left w:val="double" w:sz="6" w:space="0" w:color="auto"/>
            </w:tcBorders>
          </w:tcPr>
          <w:p w14:paraId="792FB78A" w14:textId="77777777" w:rsidR="009E10A9" w:rsidRDefault="009E10A9">
            <w:pPr>
              <w:jc w:val="center"/>
              <w:rPr>
                <w:rFonts w:ascii="Arial" w:hAnsi="Arial"/>
                <w:b/>
              </w:rPr>
            </w:pPr>
            <w:r>
              <w:rPr>
                <w:rFonts w:ascii="Arial" w:hAnsi="Arial"/>
                <w:b/>
              </w:rPr>
              <w:t>TABLE B</w:t>
            </w:r>
          </w:p>
          <w:p w14:paraId="36A11628" w14:textId="77777777" w:rsidR="009E10A9" w:rsidRDefault="009E10A9">
            <w:pPr>
              <w:jc w:val="center"/>
              <w:rPr>
                <w:rFonts w:ascii="Arial" w:hAnsi="Arial"/>
              </w:rPr>
            </w:pPr>
          </w:p>
        </w:tc>
        <w:tc>
          <w:tcPr>
            <w:tcW w:w="697" w:type="dxa"/>
            <w:tcBorders>
              <w:top w:val="double" w:sz="6" w:space="0" w:color="auto"/>
              <w:left w:val="single" w:sz="6" w:space="0" w:color="auto"/>
            </w:tcBorders>
          </w:tcPr>
          <w:p w14:paraId="5CDBBB18" w14:textId="77777777" w:rsidR="009E10A9" w:rsidRDefault="009E10A9">
            <w:pPr>
              <w:jc w:val="center"/>
              <w:rPr>
                <w:rFonts w:ascii="Arial" w:hAnsi="Arial"/>
              </w:rPr>
            </w:pPr>
            <w:r>
              <w:rPr>
                <w:rFonts w:ascii="Arial" w:hAnsi="Arial"/>
                <w:b/>
              </w:rPr>
              <w:t>MW</w:t>
            </w:r>
          </w:p>
        </w:tc>
        <w:tc>
          <w:tcPr>
            <w:tcW w:w="1580" w:type="dxa"/>
            <w:tcBorders>
              <w:top w:val="double" w:sz="6" w:space="0" w:color="auto"/>
              <w:left w:val="single" w:sz="6" w:space="0" w:color="auto"/>
            </w:tcBorders>
          </w:tcPr>
          <w:p w14:paraId="74A57B41"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580" w:type="dxa"/>
            <w:tcBorders>
              <w:top w:val="double" w:sz="6" w:space="0" w:color="auto"/>
              <w:left w:val="single" w:sz="6" w:space="0" w:color="auto"/>
              <w:right w:val="double" w:sz="6" w:space="0" w:color="auto"/>
            </w:tcBorders>
          </w:tcPr>
          <w:p w14:paraId="0B767044"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2FA44C0B" w14:textId="77777777">
        <w:trPr>
          <w:cantSplit/>
          <w:trHeight w:val="561"/>
          <w:jc w:val="center"/>
        </w:trPr>
        <w:tc>
          <w:tcPr>
            <w:tcW w:w="2802" w:type="dxa"/>
            <w:tcBorders>
              <w:top w:val="single" w:sz="6" w:space="0" w:color="auto"/>
              <w:left w:val="double" w:sz="6" w:space="0" w:color="auto"/>
            </w:tcBorders>
          </w:tcPr>
          <w:p w14:paraId="59BF30D0" w14:textId="77777777" w:rsidR="009E10A9" w:rsidRDefault="009E10A9">
            <w:pPr>
              <w:jc w:val="center"/>
              <w:rPr>
                <w:rFonts w:ascii="Arial" w:hAnsi="Arial"/>
                <w:b/>
              </w:rPr>
            </w:pPr>
            <w:r>
              <w:rPr>
                <w:rFonts w:ascii="Arial" w:hAnsi="Arial"/>
                <w:b/>
              </w:rPr>
              <w:t>AT RATED MW</w:t>
            </w:r>
          </w:p>
          <w:p w14:paraId="16C076E7" w14:textId="77777777" w:rsidR="009E10A9" w:rsidRDefault="009E10A9">
            <w:pPr>
              <w:jc w:val="center"/>
              <w:rPr>
                <w:rFonts w:ascii="Arial" w:hAnsi="Arial"/>
              </w:rPr>
            </w:pPr>
          </w:p>
        </w:tc>
        <w:tc>
          <w:tcPr>
            <w:tcW w:w="697" w:type="dxa"/>
            <w:tcBorders>
              <w:top w:val="single" w:sz="6" w:space="0" w:color="auto"/>
              <w:left w:val="single" w:sz="6" w:space="0" w:color="auto"/>
            </w:tcBorders>
          </w:tcPr>
          <w:p w14:paraId="709E3F80"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01F70B90"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7D8342BD" w14:textId="77777777" w:rsidR="009E10A9" w:rsidRDefault="009E10A9">
            <w:pPr>
              <w:jc w:val="center"/>
              <w:rPr>
                <w:rFonts w:ascii="Arial" w:hAnsi="Arial"/>
              </w:rPr>
            </w:pPr>
          </w:p>
        </w:tc>
      </w:tr>
      <w:tr w:rsidR="009E10A9" w14:paraId="1B8DC135" w14:textId="77777777">
        <w:trPr>
          <w:cantSplit/>
          <w:trHeight w:val="561"/>
          <w:jc w:val="center"/>
        </w:trPr>
        <w:tc>
          <w:tcPr>
            <w:tcW w:w="2802" w:type="dxa"/>
            <w:tcBorders>
              <w:top w:val="single" w:sz="6" w:space="0" w:color="auto"/>
              <w:left w:val="double" w:sz="6" w:space="0" w:color="auto"/>
            </w:tcBorders>
          </w:tcPr>
          <w:p w14:paraId="4D060475" w14:textId="77777777" w:rsidR="009E10A9" w:rsidRDefault="009E10A9">
            <w:pPr>
              <w:jc w:val="center"/>
              <w:rPr>
                <w:rFonts w:ascii="Arial" w:hAnsi="Arial"/>
                <w:b/>
              </w:rPr>
            </w:pPr>
            <w:r>
              <w:rPr>
                <w:rFonts w:ascii="Arial" w:hAnsi="Arial"/>
                <w:b/>
              </w:rPr>
              <w:t>AT FULL OUTPUT</w:t>
            </w:r>
          </w:p>
          <w:p w14:paraId="7AE5DAC3" w14:textId="77777777" w:rsidR="009E10A9" w:rsidRDefault="009E10A9">
            <w:pPr>
              <w:jc w:val="center"/>
              <w:rPr>
                <w:rFonts w:ascii="Arial" w:hAnsi="Arial"/>
              </w:rPr>
            </w:pPr>
            <w:r>
              <w:rPr>
                <w:rFonts w:ascii="Arial" w:hAnsi="Arial"/>
                <w:b/>
              </w:rPr>
              <w:t>(MW)</w:t>
            </w:r>
          </w:p>
        </w:tc>
        <w:tc>
          <w:tcPr>
            <w:tcW w:w="697" w:type="dxa"/>
            <w:tcBorders>
              <w:top w:val="single" w:sz="6" w:space="0" w:color="auto"/>
              <w:left w:val="single" w:sz="6" w:space="0" w:color="auto"/>
            </w:tcBorders>
          </w:tcPr>
          <w:p w14:paraId="5F065802"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116B3798"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59408727" w14:textId="77777777" w:rsidR="009E10A9" w:rsidRDefault="009E10A9">
            <w:pPr>
              <w:jc w:val="center"/>
              <w:rPr>
                <w:rFonts w:ascii="Arial" w:hAnsi="Arial"/>
              </w:rPr>
            </w:pPr>
          </w:p>
        </w:tc>
      </w:tr>
      <w:tr w:rsidR="009E10A9" w14:paraId="3CD02617" w14:textId="77777777">
        <w:trPr>
          <w:cantSplit/>
          <w:trHeight w:val="619"/>
          <w:jc w:val="center"/>
        </w:trPr>
        <w:tc>
          <w:tcPr>
            <w:tcW w:w="2802" w:type="dxa"/>
            <w:tcBorders>
              <w:top w:val="single" w:sz="6" w:space="0" w:color="auto"/>
              <w:left w:val="double" w:sz="6" w:space="0" w:color="auto"/>
              <w:bottom w:val="double" w:sz="6" w:space="0" w:color="auto"/>
            </w:tcBorders>
          </w:tcPr>
          <w:p w14:paraId="2839C028" w14:textId="77777777" w:rsidR="009E10A9" w:rsidRDefault="009E10A9">
            <w:pPr>
              <w:jc w:val="center"/>
              <w:rPr>
                <w:rFonts w:ascii="Arial" w:hAnsi="Arial"/>
                <w:b/>
              </w:rPr>
            </w:pPr>
            <w:r>
              <w:rPr>
                <w:rFonts w:ascii="Arial" w:hAnsi="Arial"/>
                <w:b/>
              </w:rPr>
              <w:t>AT MINIMUM OUTPUT</w:t>
            </w:r>
          </w:p>
          <w:p w14:paraId="4A8D9752" w14:textId="77777777" w:rsidR="009E10A9" w:rsidRDefault="009E10A9">
            <w:pPr>
              <w:jc w:val="center"/>
              <w:rPr>
                <w:rFonts w:ascii="Arial" w:hAnsi="Arial"/>
              </w:rPr>
            </w:pPr>
            <w:r>
              <w:rPr>
                <w:rFonts w:ascii="Arial" w:hAnsi="Arial"/>
                <w:b/>
              </w:rPr>
              <w:t>(MW)</w:t>
            </w:r>
          </w:p>
        </w:tc>
        <w:tc>
          <w:tcPr>
            <w:tcW w:w="697" w:type="dxa"/>
            <w:tcBorders>
              <w:top w:val="single" w:sz="6" w:space="0" w:color="auto"/>
              <w:left w:val="single" w:sz="6" w:space="0" w:color="auto"/>
              <w:bottom w:val="double" w:sz="6" w:space="0" w:color="auto"/>
            </w:tcBorders>
          </w:tcPr>
          <w:p w14:paraId="34F307FF"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tcBorders>
          </w:tcPr>
          <w:p w14:paraId="6A8687FE"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right w:val="double" w:sz="6" w:space="0" w:color="auto"/>
            </w:tcBorders>
          </w:tcPr>
          <w:p w14:paraId="461C0A9E" w14:textId="77777777" w:rsidR="009E10A9" w:rsidRDefault="009E10A9">
            <w:pPr>
              <w:jc w:val="center"/>
              <w:rPr>
                <w:rFonts w:ascii="Arial" w:hAnsi="Arial"/>
              </w:rPr>
            </w:pPr>
          </w:p>
        </w:tc>
      </w:tr>
    </w:tbl>
    <w:p w14:paraId="18522044"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21AC975D"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br w:type="page"/>
      </w:r>
    </w:p>
    <w:p w14:paraId="75378946"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ab/>
        <w:t>CCGT Unit No. [             ]</w:t>
      </w:r>
    </w:p>
    <w:tbl>
      <w:tblPr>
        <w:tblW w:w="0" w:type="auto"/>
        <w:jc w:val="center"/>
        <w:tblLayout w:type="fixed"/>
        <w:tblCellMar>
          <w:left w:w="120" w:type="dxa"/>
          <w:right w:w="120" w:type="dxa"/>
        </w:tblCellMar>
        <w:tblLook w:val="0000" w:firstRow="0" w:lastRow="0" w:firstColumn="0" w:lastColumn="0" w:noHBand="0" w:noVBand="0"/>
      </w:tblPr>
      <w:tblGrid>
        <w:gridCol w:w="2802"/>
        <w:gridCol w:w="697"/>
        <w:gridCol w:w="1580"/>
        <w:gridCol w:w="1580"/>
      </w:tblGrid>
      <w:tr w:rsidR="009E10A9" w14:paraId="687B4B10" w14:textId="77777777">
        <w:trPr>
          <w:cantSplit/>
          <w:trHeight w:val="600"/>
          <w:jc w:val="center"/>
        </w:trPr>
        <w:tc>
          <w:tcPr>
            <w:tcW w:w="2802" w:type="dxa"/>
            <w:tcBorders>
              <w:top w:val="double" w:sz="6" w:space="0" w:color="auto"/>
              <w:left w:val="double" w:sz="6" w:space="0" w:color="auto"/>
            </w:tcBorders>
          </w:tcPr>
          <w:p w14:paraId="6E9A2F00" w14:textId="77777777" w:rsidR="009E10A9" w:rsidRDefault="009E10A9">
            <w:pPr>
              <w:jc w:val="center"/>
              <w:rPr>
                <w:rFonts w:ascii="Arial" w:hAnsi="Arial"/>
                <w:b/>
              </w:rPr>
            </w:pPr>
            <w:r>
              <w:rPr>
                <w:rFonts w:ascii="Arial" w:hAnsi="Arial"/>
                <w:b/>
              </w:rPr>
              <w:t>TABLE B</w:t>
            </w:r>
          </w:p>
          <w:p w14:paraId="2C09F47C" w14:textId="77777777" w:rsidR="009E10A9" w:rsidRDefault="009E10A9">
            <w:pPr>
              <w:jc w:val="center"/>
              <w:rPr>
                <w:rFonts w:ascii="Arial" w:hAnsi="Arial"/>
              </w:rPr>
            </w:pPr>
          </w:p>
        </w:tc>
        <w:tc>
          <w:tcPr>
            <w:tcW w:w="697" w:type="dxa"/>
            <w:tcBorders>
              <w:top w:val="double" w:sz="6" w:space="0" w:color="auto"/>
              <w:left w:val="single" w:sz="6" w:space="0" w:color="auto"/>
            </w:tcBorders>
          </w:tcPr>
          <w:p w14:paraId="14F4F8AA" w14:textId="77777777" w:rsidR="009E10A9" w:rsidRDefault="009E10A9">
            <w:pPr>
              <w:jc w:val="center"/>
              <w:rPr>
                <w:rFonts w:ascii="Arial" w:hAnsi="Arial"/>
              </w:rPr>
            </w:pPr>
            <w:r>
              <w:rPr>
                <w:rFonts w:ascii="Arial" w:hAnsi="Arial"/>
                <w:b/>
              </w:rPr>
              <w:t>MW</w:t>
            </w:r>
          </w:p>
        </w:tc>
        <w:tc>
          <w:tcPr>
            <w:tcW w:w="1580" w:type="dxa"/>
            <w:tcBorders>
              <w:top w:val="double" w:sz="6" w:space="0" w:color="auto"/>
              <w:left w:val="single" w:sz="6" w:space="0" w:color="auto"/>
            </w:tcBorders>
          </w:tcPr>
          <w:p w14:paraId="14F44D67"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580" w:type="dxa"/>
            <w:tcBorders>
              <w:top w:val="double" w:sz="6" w:space="0" w:color="auto"/>
              <w:left w:val="single" w:sz="6" w:space="0" w:color="auto"/>
              <w:right w:val="double" w:sz="6" w:space="0" w:color="auto"/>
            </w:tcBorders>
          </w:tcPr>
          <w:p w14:paraId="7B4A325E"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7C4B4CEE" w14:textId="77777777">
        <w:trPr>
          <w:cantSplit/>
          <w:trHeight w:val="561"/>
          <w:jc w:val="center"/>
        </w:trPr>
        <w:tc>
          <w:tcPr>
            <w:tcW w:w="2802" w:type="dxa"/>
            <w:tcBorders>
              <w:top w:val="single" w:sz="6" w:space="0" w:color="auto"/>
              <w:left w:val="double" w:sz="6" w:space="0" w:color="auto"/>
            </w:tcBorders>
          </w:tcPr>
          <w:p w14:paraId="5CFB9C06" w14:textId="77777777" w:rsidR="009E10A9" w:rsidRDefault="009E10A9">
            <w:pPr>
              <w:jc w:val="center"/>
              <w:rPr>
                <w:rFonts w:ascii="Arial" w:hAnsi="Arial"/>
                <w:b/>
              </w:rPr>
            </w:pPr>
            <w:r>
              <w:rPr>
                <w:rFonts w:ascii="Arial" w:hAnsi="Arial"/>
                <w:b/>
              </w:rPr>
              <w:t>AT RATED MW</w:t>
            </w:r>
          </w:p>
          <w:p w14:paraId="3B9D6BA5" w14:textId="77777777" w:rsidR="009E10A9" w:rsidRDefault="009E10A9">
            <w:pPr>
              <w:jc w:val="center"/>
              <w:rPr>
                <w:rFonts w:ascii="Arial" w:hAnsi="Arial"/>
              </w:rPr>
            </w:pPr>
          </w:p>
        </w:tc>
        <w:tc>
          <w:tcPr>
            <w:tcW w:w="697" w:type="dxa"/>
            <w:tcBorders>
              <w:top w:val="single" w:sz="6" w:space="0" w:color="auto"/>
              <w:left w:val="single" w:sz="6" w:space="0" w:color="auto"/>
            </w:tcBorders>
          </w:tcPr>
          <w:p w14:paraId="21376E23"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6688FC58"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3045AEAF" w14:textId="77777777" w:rsidR="009E10A9" w:rsidRDefault="009E10A9">
            <w:pPr>
              <w:jc w:val="center"/>
              <w:rPr>
                <w:rFonts w:ascii="Arial" w:hAnsi="Arial"/>
              </w:rPr>
            </w:pPr>
          </w:p>
        </w:tc>
      </w:tr>
      <w:tr w:rsidR="009E10A9" w14:paraId="39A1C26E" w14:textId="77777777">
        <w:trPr>
          <w:cantSplit/>
          <w:trHeight w:val="561"/>
          <w:jc w:val="center"/>
        </w:trPr>
        <w:tc>
          <w:tcPr>
            <w:tcW w:w="2802" w:type="dxa"/>
            <w:tcBorders>
              <w:top w:val="single" w:sz="6" w:space="0" w:color="auto"/>
              <w:left w:val="double" w:sz="6" w:space="0" w:color="auto"/>
            </w:tcBorders>
          </w:tcPr>
          <w:p w14:paraId="6FD35319" w14:textId="77777777" w:rsidR="009E10A9" w:rsidRDefault="009E10A9">
            <w:pPr>
              <w:jc w:val="center"/>
              <w:rPr>
                <w:rFonts w:ascii="Arial" w:hAnsi="Arial"/>
                <w:b/>
              </w:rPr>
            </w:pPr>
            <w:r>
              <w:rPr>
                <w:rFonts w:ascii="Arial" w:hAnsi="Arial"/>
                <w:b/>
              </w:rPr>
              <w:t>AT FULL OUTPUT</w:t>
            </w:r>
          </w:p>
          <w:p w14:paraId="1927E40A" w14:textId="77777777" w:rsidR="009E10A9" w:rsidRDefault="009E10A9">
            <w:pPr>
              <w:jc w:val="center"/>
              <w:rPr>
                <w:rFonts w:ascii="Arial" w:hAnsi="Arial"/>
              </w:rPr>
            </w:pPr>
            <w:r>
              <w:rPr>
                <w:rFonts w:ascii="Arial" w:hAnsi="Arial"/>
                <w:b/>
              </w:rPr>
              <w:t>(MW)</w:t>
            </w:r>
          </w:p>
        </w:tc>
        <w:tc>
          <w:tcPr>
            <w:tcW w:w="697" w:type="dxa"/>
            <w:tcBorders>
              <w:top w:val="single" w:sz="6" w:space="0" w:color="auto"/>
              <w:left w:val="single" w:sz="6" w:space="0" w:color="auto"/>
            </w:tcBorders>
          </w:tcPr>
          <w:p w14:paraId="2A641426"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5C65B857"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455DC6D5" w14:textId="77777777" w:rsidR="009E10A9" w:rsidRDefault="009E10A9">
            <w:pPr>
              <w:jc w:val="center"/>
              <w:rPr>
                <w:rFonts w:ascii="Arial" w:hAnsi="Arial"/>
              </w:rPr>
            </w:pPr>
          </w:p>
        </w:tc>
      </w:tr>
      <w:tr w:rsidR="009E10A9" w14:paraId="03C76813" w14:textId="77777777">
        <w:trPr>
          <w:cantSplit/>
          <w:trHeight w:val="619"/>
          <w:jc w:val="center"/>
        </w:trPr>
        <w:tc>
          <w:tcPr>
            <w:tcW w:w="2802" w:type="dxa"/>
            <w:tcBorders>
              <w:top w:val="single" w:sz="6" w:space="0" w:color="auto"/>
              <w:left w:val="double" w:sz="6" w:space="0" w:color="auto"/>
              <w:bottom w:val="double" w:sz="6" w:space="0" w:color="auto"/>
            </w:tcBorders>
          </w:tcPr>
          <w:p w14:paraId="0DACC2C4" w14:textId="77777777" w:rsidR="009E10A9" w:rsidRDefault="009E10A9">
            <w:pPr>
              <w:jc w:val="center"/>
              <w:rPr>
                <w:rFonts w:ascii="Arial" w:hAnsi="Arial"/>
                <w:b/>
              </w:rPr>
            </w:pPr>
            <w:r>
              <w:rPr>
                <w:rFonts w:ascii="Arial" w:hAnsi="Arial"/>
                <w:b/>
              </w:rPr>
              <w:t>AT MINIMUM OUTPUT</w:t>
            </w:r>
          </w:p>
          <w:p w14:paraId="37B893A6" w14:textId="77777777" w:rsidR="009E10A9" w:rsidRDefault="009E10A9">
            <w:pPr>
              <w:jc w:val="center"/>
              <w:rPr>
                <w:rFonts w:ascii="Arial" w:hAnsi="Arial"/>
              </w:rPr>
            </w:pPr>
            <w:r>
              <w:rPr>
                <w:rFonts w:ascii="Arial" w:hAnsi="Arial"/>
                <w:b/>
              </w:rPr>
              <w:t>(MW)</w:t>
            </w:r>
          </w:p>
        </w:tc>
        <w:tc>
          <w:tcPr>
            <w:tcW w:w="697" w:type="dxa"/>
            <w:tcBorders>
              <w:top w:val="single" w:sz="6" w:space="0" w:color="auto"/>
              <w:left w:val="single" w:sz="6" w:space="0" w:color="auto"/>
              <w:bottom w:val="double" w:sz="6" w:space="0" w:color="auto"/>
            </w:tcBorders>
          </w:tcPr>
          <w:p w14:paraId="3F0514DB"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tcBorders>
          </w:tcPr>
          <w:p w14:paraId="40FDEF53"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right w:val="double" w:sz="6" w:space="0" w:color="auto"/>
            </w:tcBorders>
          </w:tcPr>
          <w:p w14:paraId="68D30DDB" w14:textId="77777777" w:rsidR="009E10A9" w:rsidRDefault="009E10A9">
            <w:pPr>
              <w:jc w:val="center"/>
              <w:rPr>
                <w:rFonts w:ascii="Arial" w:hAnsi="Arial"/>
              </w:rPr>
            </w:pPr>
          </w:p>
        </w:tc>
      </w:tr>
    </w:tbl>
    <w:p w14:paraId="13F04864"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0415F39B"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592F3B87"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ab/>
        <w:t>CCGT Unit No. [             ]</w:t>
      </w:r>
    </w:p>
    <w:tbl>
      <w:tblPr>
        <w:tblW w:w="0" w:type="auto"/>
        <w:jc w:val="center"/>
        <w:tblLayout w:type="fixed"/>
        <w:tblCellMar>
          <w:left w:w="120" w:type="dxa"/>
          <w:right w:w="120" w:type="dxa"/>
        </w:tblCellMar>
        <w:tblLook w:val="0000" w:firstRow="0" w:lastRow="0" w:firstColumn="0" w:lastColumn="0" w:noHBand="0" w:noVBand="0"/>
      </w:tblPr>
      <w:tblGrid>
        <w:gridCol w:w="2802"/>
        <w:gridCol w:w="697"/>
        <w:gridCol w:w="1580"/>
        <w:gridCol w:w="1580"/>
      </w:tblGrid>
      <w:tr w:rsidR="009E10A9" w14:paraId="1A0B0DC7" w14:textId="77777777">
        <w:trPr>
          <w:cantSplit/>
          <w:trHeight w:val="600"/>
          <w:jc w:val="center"/>
        </w:trPr>
        <w:tc>
          <w:tcPr>
            <w:tcW w:w="2802" w:type="dxa"/>
            <w:tcBorders>
              <w:top w:val="double" w:sz="6" w:space="0" w:color="auto"/>
              <w:left w:val="double" w:sz="6" w:space="0" w:color="auto"/>
            </w:tcBorders>
          </w:tcPr>
          <w:p w14:paraId="040B890E" w14:textId="77777777" w:rsidR="009E10A9" w:rsidRDefault="009E10A9">
            <w:pPr>
              <w:jc w:val="center"/>
              <w:rPr>
                <w:rFonts w:ascii="Arial" w:hAnsi="Arial"/>
                <w:b/>
              </w:rPr>
            </w:pPr>
            <w:r>
              <w:rPr>
                <w:rFonts w:ascii="Arial" w:hAnsi="Arial"/>
                <w:b/>
              </w:rPr>
              <w:t>TABLE B</w:t>
            </w:r>
          </w:p>
          <w:p w14:paraId="49959DDA" w14:textId="77777777" w:rsidR="009E10A9" w:rsidRDefault="009E10A9">
            <w:pPr>
              <w:jc w:val="center"/>
              <w:rPr>
                <w:rFonts w:ascii="Arial" w:hAnsi="Arial"/>
              </w:rPr>
            </w:pPr>
          </w:p>
        </w:tc>
        <w:tc>
          <w:tcPr>
            <w:tcW w:w="697" w:type="dxa"/>
            <w:tcBorders>
              <w:top w:val="double" w:sz="6" w:space="0" w:color="auto"/>
              <w:left w:val="single" w:sz="6" w:space="0" w:color="auto"/>
            </w:tcBorders>
          </w:tcPr>
          <w:p w14:paraId="0BD57DC7" w14:textId="77777777" w:rsidR="009E10A9" w:rsidRDefault="009E10A9">
            <w:pPr>
              <w:jc w:val="center"/>
              <w:rPr>
                <w:rFonts w:ascii="Arial" w:hAnsi="Arial"/>
              </w:rPr>
            </w:pPr>
            <w:r>
              <w:rPr>
                <w:rFonts w:ascii="Arial" w:hAnsi="Arial"/>
                <w:b/>
              </w:rPr>
              <w:t>MW</w:t>
            </w:r>
          </w:p>
        </w:tc>
        <w:tc>
          <w:tcPr>
            <w:tcW w:w="1580" w:type="dxa"/>
            <w:tcBorders>
              <w:top w:val="double" w:sz="6" w:space="0" w:color="auto"/>
              <w:left w:val="single" w:sz="6" w:space="0" w:color="auto"/>
            </w:tcBorders>
          </w:tcPr>
          <w:p w14:paraId="1846FD02"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580" w:type="dxa"/>
            <w:tcBorders>
              <w:top w:val="double" w:sz="6" w:space="0" w:color="auto"/>
              <w:left w:val="single" w:sz="6" w:space="0" w:color="auto"/>
              <w:right w:val="double" w:sz="6" w:space="0" w:color="auto"/>
            </w:tcBorders>
          </w:tcPr>
          <w:p w14:paraId="7664F4AA"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46F2F6D0" w14:textId="77777777">
        <w:trPr>
          <w:cantSplit/>
          <w:trHeight w:val="561"/>
          <w:jc w:val="center"/>
        </w:trPr>
        <w:tc>
          <w:tcPr>
            <w:tcW w:w="2802" w:type="dxa"/>
            <w:tcBorders>
              <w:top w:val="single" w:sz="6" w:space="0" w:color="auto"/>
              <w:left w:val="double" w:sz="6" w:space="0" w:color="auto"/>
            </w:tcBorders>
          </w:tcPr>
          <w:p w14:paraId="351C540D" w14:textId="77777777" w:rsidR="009E10A9" w:rsidRDefault="009E10A9">
            <w:pPr>
              <w:jc w:val="center"/>
              <w:rPr>
                <w:rFonts w:ascii="Arial" w:hAnsi="Arial"/>
                <w:b/>
              </w:rPr>
            </w:pPr>
            <w:r>
              <w:rPr>
                <w:rFonts w:ascii="Arial" w:hAnsi="Arial"/>
                <w:b/>
              </w:rPr>
              <w:t>AT RATED MW</w:t>
            </w:r>
          </w:p>
          <w:p w14:paraId="1AD13883" w14:textId="77777777" w:rsidR="009E10A9" w:rsidRDefault="009E10A9">
            <w:pPr>
              <w:jc w:val="center"/>
              <w:rPr>
                <w:rFonts w:ascii="Arial" w:hAnsi="Arial"/>
              </w:rPr>
            </w:pPr>
          </w:p>
        </w:tc>
        <w:tc>
          <w:tcPr>
            <w:tcW w:w="697" w:type="dxa"/>
            <w:tcBorders>
              <w:top w:val="single" w:sz="6" w:space="0" w:color="auto"/>
              <w:left w:val="single" w:sz="6" w:space="0" w:color="auto"/>
            </w:tcBorders>
          </w:tcPr>
          <w:p w14:paraId="6771BF7F"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11CC5709"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6733BD53" w14:textId="77777777" w:rsidR="009E10A9" w:rsidRDefault="009E10A9">
            <w:pPr>
              <w:jc w:val="center"/>
              <w:rPr>
                <w:rFonts w:ascii="Arial" w:hAnsi="Arial"/>
              </w:rPr>
            </w:pPr>
          </w:p>
        </w:tc>
      </w:tr>
      <w:tr w:rsidR="009E10A9" w14:paraId="2A136AEE" w14:textId="77777777">
        <w:trPr>
          <w:cantSplit/>
          <w:trHeight w:val="561"/>
          <w:jc w:val="center"/>
        </w:trPr>
        <w:tc>
          <w:tcPr>
            <w:tcW w:w="2802" w:type="dxa"/>
            <w:tcBorders>
              <w:top w:val="single" w:sz="6" w:space="0" w:color="auto"/>
              <w:left w:val="double" w:sz="6" w:space="0" w:color="auto"/>
            </w:tcBorders>
          </w:tcPr>
          <w:p w14:paraId="71F36559" w14:textId="77777777" w:rsidR="009E10A9" w:rsidRDefault="009E10A9">
            <w:pPr>
              <w:jc w:val="center"/>
              <w:rPr>
                <w:rFonts w:ascii="Arial" w:hAnsi="Arial"/>
                <w:b/>
              </w:rPr>
            </w:pPr>
            <w:r>
              <w:rPr>
                <w:rFonts w:ascii="Arial" w:hAnsi="Arial"/>
                <w:b/>
              </w:rPr>
              <w:t>AT FULL OUTPUT</w:t>
            </w:r>
          </w:p>
          <w:p w14:paraId="2183F4BB" w14:textId="77777777" w:rsidR="009E10A9" w:rsidRDefault="009E10A9">
            <w:pPr>
              <w:jc w:val="center"/>
              <w:rPr>
                <w:rFonts w:ascii="Arial" w:hAnsi="Arial"/>
              </w:rPr>
            </w:pPr>
            <w:r>
              <w:rPr>
                <w:rFonts w:ascii="Arial" w:hAnsi="Arial"/>
                <w:b/>
              </w:rPr>
              <w:t>(MW)</w:t>
            </w:r>
          </w:p>
        </w:tc>
        <w:tc>
          <w:tcPr>
            <w:tcW w:w="697" w:type="dxa"/>
            <w:tcBorders>
              <w:top w:val="single" w:sz="6" w:space="0" w:color="auto"/>
              <w:left w:val="single" w:sz="6" w:space="0" w:color="auto"/>
            </w:tcBorders>
          </w:tcPr>
          <w:p w14:paraId="5E5064E7" w14:textId="77777777" w:rsidR="009E10A9" w:rsidRDefault="009E10A9">
            <w:pPr>
              <w:jc w:val="center"/>
              <w:rPr>
                <w:rFonts w:ascii="Arial" w:hAnsi="Arial"/>
              </w:rPr>
            </w:pPr>
          </w:p>
        </w:tc>
        <w:tc>
          <w:tcPr>
            <w:tcW w:w="1580" w:type="dxa"/>
            <w:tcBorders>
              <w:top w:val="single" w:sz="6" w:space="0" w:color="auto"/>
              <w:left w:val="single" w:sz="6" w:space="0" w:color="auto"/>
            </w:tcBorders>
          </w:tcPr>
          <w:p w14:paraId="4D3BC9E2" w14:textId="77777777" w:rsidR="009E10A9" w:rsidRDefault="009E10A9">
            <w:pPr>
              <w:jc w:val="center"/>
              <w:rPr>
                <w:rFonts w:ascii="Arial" w:hAnsi="Arial"/>
              </w:rPr>
            </w:pPr>
          </w:p>
        </w:tc>
        <w:tc>
          <w:tcPr>
            <w:tcW w:w="1580" w:type="dxa"/>
            <w:tcBorders>
              <w:top w:val="single" w:sz="6" w:space="0" w:color="auto"/>
              <w:left w:val="single" w:sz="6" w:space="0" w:color="auto"/>
              <w:right w:val="double" w:sz="6" w:space="0" w:color="auto"/>
            </w:tcBorders>
          </w:tcPr>
          <w:p w14:paraId="09BCC663" w14:textId="77777777" w:rsidR="009E10A9" w:rsidRDefault="009E10A9">
            <w:pPr>
              <w:jc w:val="center"/>
              <w:rPr>
                <w:rFonts w:ascii="Arial" w:hAnsi="Arial"/>
              </w:rPr>
            </w:pPr>
          </w:p>
        </w:tc>
      </w:tr>
      <w:tr w:rsidR="009E10A9" w14:paraId="67F1287C" w14:textId="77777777">
        <w:trPr>
          <w:cantSplit/>
          <w:trHeight w:val="619"/>
          <w:jc w:val="center"/>
        </w:trPr>
        <w:tc>
          <w:tcPr>
            <w:tcW w:w="2802" w:type="dxa"/>
            <w:tcBorders>
              <w:top w:val="single" w:sz="6" w:space="0" w:color="auto"/>
              <w:left w:val="double" w:sz="6" w:space="0" w:color="auto"/>
              <w:bottom w:val="double" w:sz="6" w:space="0" w:color="auto"/>
            </w:tcBorders>
          </w:tcPr>
          <w:p w14:paraId="45F9F152" w14:textId="77777777" w:rsidR="009E10A9" w:rsidRDefault="009E10A9">
            <w:pPr>
              <w:jc w:val="center"/>
              <w:rPr>
                <w:rFonts w:ascii="Arial" w:hAnsi="Arial"/>
                <w:b/>
              </w:rPr>
            </w:pPr>
            <w:r>
              <w:rPr>
                <w:rFonts w:ascii="Arial" w:hAnsi="Arial"/>
                <w:b/>
              </w:rPr>
              <w:t>AT MINIMUM OUTPUT</w:t>
            </w:r>
          </w:p>
          <w:p w14:paraId="20ABADDC" w14:textId="77777777" w:rsidR="009E10A9" w:rsidRDefault="009E10A9">
            <w:pPr>
              <w:jc w:val="center"/>
              <w:rPr>
                <w:rFonts w:ascii="Arial" w:hAnsi="Arial"/>
              </w:rPr>
            </w:pPr>
            <w:r>
              <w:rPr>
                <w:rFonts w:ascii="Arial" w:hAnsi="Arial"/>
                <w:b/>
              </w:rPr>
              <w:t>(MW)</w:t>
            </w:r>
          </w:p>
        </w:tc>
        <w:tc>
          <w:tcPr>
            <w:tcW w:w="697" w:type="dxa"/>
            <w:tcBorders>
              <w:top w:val="single" w:sz="6" w:space="0" w:color="auto"/>
              <w:left w:val="single" w:sz="6" w:space="0" w:color="auto"/>
              <w:bottom w:val="double" w:sz="6" w:space="0" w:color="auto"/>
            </w:tcBorders>
          </w:tcPr>
          <w:p w14:paraId="753986F1"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tcBorders>
          </w:tcPr>
          <w:p w14:paraId="3AFACA55" w14:textId="77777777" w:rsidR="009E10A9" w:rsidRDefault="009E10A9">
            <w:pPr>
              <w:jc w:val="center"/>
              <w:rPr>
                <w:rFonts w:ascii="Arial" w:hAnsi="Arial"/>
              </w:rPr>
            </w:pPr>
          </w:p>
        </w:tc>
        <w:tc>
          <w:tcPr>
            <w:tcW w:w="1580" w:type="dxa"/>
            <w:tcBorders>
              <w:top w:val="single" w:sz="6" w:space="0" w:color="auto"/>
              <w:left w:val="single" w:sz="6" w:space="0" w:color="auto"/>
              <w:bottom w:val="double" w:sz="6" w:space="0" w:color="auto"/>
              <w:right w:val="double" w:sz="6" w:space="0" w:color="auto"/>
            </w:tcBorders>
          </w:tcPr>
          <w:p w14:paraId="4230DF3E" w14:textId="77777777" w:rsidR="009E10A9" w:rsidRDefault="009E10A9">
            <w:pPr>
              <w:jc w:val="center"/>
              <w:rPr>
                <w:rFonts w:ascii="Arial" w:hAnsi="Arial"/>
              </w:rPr>
            </w:pPr>
          </w:p>
        </w:tc>
      </w:tr>
    </w:tbl>
    <w:p w14:paraId="29AB0A85"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21BF5241"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43C35B75"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b/>
        </w:rPr>
        <w:t>REACTIVE POWER CAPABILITY AT HV SIDE OF STEP-UP TRANSFORMER</w:t>
      </w:r>
      <w:r>
        <w:rPr>
          <w:rFonts w:ascii="Arial" w:hAnsi="Arial"/>
        </w:rPr>
        <w:t xml:space="preserve"> (at rated terminal and nominal system voltage) </w:t>
      </w:r>
    </w:p>
    <w:p w14:paraId="38987B29"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644"/>
        <w:gridCol w:w="1134"/>
        <w:gridCol w:w="1417"/>
        <w:gridCol w:w="1464"/>
      </w:tblGrid>
      <w:tr w:rsidR="009E10A9" w14:paraId="0D23EE14" w14:textId="77777777">
        <w:trPr>
          <w:cantSplit/>
          <w:trHeight w:val="600"/>
          <w:jc w:val="center"/>
        </w:trPr>
        <w:tc>
          <w:tcPr>
            <w:tcW w:w="2644" w:type="dxa"/>
            <w:tcBorders>
              <w:top w:val="double" w:sz="6" w:space="0" w:color="auto"/>
              <w:left w:val="double" w:sz="6" w:space="0" w:color="auto"/>
            </w:tcBorders>
          </w:tcPr>
          <w:p w14:paraId="4CB99DB3" w14:textId="77777777" w:rsidR="009E10A9" w:rsidRDefault="009E10A9">
            <w:pPr>
              <w:jc w:val="center"/>
              <w:rPr>
                <w:rFonts w:ascii="Arial" w:hAnsi="Arial"/>
                <w:b/>
              </w:rPr>
            </w:pPr>
            <w:r>
              <w:rPr>
                <w:rFonts w:ascii="Arial" w:hAnsi="Arial"/>
                <w:b/>
              </w:rPr>
              <w:t>SUMMARY TABLE C</w:t>
            </w:r>
          </w:p>
          <w:p w14:paraId="07E3B2A6" w14:textId="77777777" w:rsidR="009E10A9" w:rsidRDefault="009E10A9">
            <w:pPr>
              <w:jc w:val="center"/>
              <w:rPr>
                <w:rFonts w:ascii="Arial" w:hAnsi="Arial"/>
              </w:rPr>
            </w:pPr>
          </w:p>
        </w:tc>
        <w:tc>
          <w:tcPr>
            <w:tcW w:w="1134" w:type="dxa"/>
            <w:tcBorders>
              <w:top w:val="double" w:sz="6" w:space="0" w:color="auto"/>
              <w:left w:val="single" w:sz="6" w:space="0" w:color="auto"/>
            </w:tcBorders>
          </w:tcPr>
          <w:p w14:paraId="45493CE2" w14:textId="77777777" w:rsidR="009E10A9" w:rsidRDefault="009E10A9">
            <w:pPr>
              <w:jc w:val="center"/>
              <w:rPr>
                <w:rFonts w:ascii="Arial" w:hAnsi="Arial"/>
              </w:rPr>
            </w:pPr>
            <w:r>
              <w:rPr>
                <w:rFonts w:ascii="Arial" w:hAnsi="Arial"/>
                <w:b/>
              </w:rPr>
              <w:t>RATED MW</w:t>
            </w:r>
          </w:p>
        </w:tc>
        <w:tc>
          <w:tcPr>
            <w:tcW w:w="1417" w:type="dxa"/>
            <w:tcBorders>
              <w:top w:val="double" w:sz="6" w:space="0" w:color="auto"/>
              <w:left w:val="single" w:sz="6" w:space="0" w:color="auto"/>
            </w:tcBorders>
          </w:tcPr>
          <w:p w14:paraId="25B174E2" w14:textId="77777777" w:rsidR="009E10A9" w:rsidRDefault="009E10A9">
            <w:pPr>
              <w:jc w:val="center"/>
              <w:rPr>
                <w:rFonts w:ascii="Arial" w:hAnsi="Arial"/>
              </w:rPr>
            </w:pPr>
            <w:r>
              <w:rPr>
                <w:rFonts w:ascii="Arial" w:hAnsi="Arial"/>
                <w:b/>
              </w:rPr>
              <w:t>LEAD (</w:t>
            </w:r>
            <w:proofErr w:type="spellStart"/>
            <w:r>
              <w:rPr>
                <w:rFonts w:ascii="Arial" w:hAnsi="Arial"/>
                <w:b/>
              </w:rPr>
              <w:t>Mvar</w:t>
            </w:r>
            <w:proofErr w:type="spellEnd"/>
            <w:r>
              <w:rPr>
                <w:rFonts w:ascii="Arial" w:hAnsi="Arial"/>
                <w:b/>
              </w:rPr>
              <w:t>)</w:t>
            </w:r>
          </w:p>
        </w:tc>
        <w:tc>
          <w:tcPr>
            <w:tcW w:w="1464" w:type="dxa"/>
            <w:tcBorders>
              <w:top w:val="double" w:sz="6" w:space="0" w:color="auto"/>
              <w:left w:val="single" w:sz="6" w:space="0" w:color="auto"/>
              <w:right w:val="double" w:sz="6" w:space="0" w:color="auto"/>
            </w:tcBorders>
          </w:tcPr>
          <w:p w14:paraId="23DDC038" w14:textId="77777777" w:rsidR="009E10A9" w:rsidRDefault="009E10A9">
            <w:pPr>
              <w:jc w:val="center"/>
              <w:rPr>
                <w:rFonts w:ascii="Arial" w:hAnsi="Arial"/>
              </w:rPr>
            </w:pPr>
            <w:r>
              <w:rPr>
                <w:rFonts w:ascii="Arial" w:hAnsi="Arial"/>
                <w:b/>
              </w:rPr>
              <w:t>LAG (</w:t>
            </w:r>
            <w:proofErr w:type="spellStart"/>
            <w:r>
              <w:rPr>
                <w:rFonts w:ascii="Arial" w:hAnsi="Arial"/>
                <w:b/>
              </w:rPr>
              <w:t>Mvar</w:t>
            </w:r>
            <w:proofErr w:type="spellEnd"/>
            <w:r>
              <w:rPr>
                <w:rFonts w:ascii="Arial" w:hAnsi="Arial"/>
                <w:b/>
              </w:rPr>
              <w:t>)</w:t>
            </w:r>
          </w:p>
        </w:tc>
      </w:tr>
      <w:tr w:rsidR="009E10A9" w14:paraId="56DAA9A0" w14:textId="77777777">
        <w:trPr>
          <w:cantSplit/>
          <w:trHeight w:val="561"/>
          <w:jc w:val="center"/>
        </w:trPr>
        <w:tc>
          <w:tcPr>
            <w:tcW w:w="2644" w:type="dxa"/>
            <w:tcBorders>
              <w:top w:val="single" w:sz="6" w:space="0" w:color="auto"/>
              <w:left w:val="double" w:sz="6" w:space="0" w:color="auto"/>
            </w:tcBorders>
          </w:tcPr>
          <w:p w14:paraId="36711E8D" w14:textId="77777777" w:rsidR="009E10A9" w:rsidRDefault="009E10A9">
            <w:pPr>
              <w:jc w:val="center"/>
              <w:rPr>
                <w:rFonts w:ascii="Arial" w:hAnsi="Arial"/>
                <w:b/>
              </w:rPr>
            </w:pPr>
            <w:r>
              <w:rPr>
                <w:rFonts w:ascii="Arial" w:hAnsi="Arial"/>
                <w:b/>
              </w:rPr>
              <w:t>CCGT UNIT</w:t>
            </w:r>
          </w:p>
          <w:p w14:paraId="2CADE449" w14:textId="77777777" w:rsidR="009E10A9" w:rsidRDefault="009E10A9">
            <w:pPr>
              <w:jc w:val="center"/>
              <w:rPr>
                <w:rFonts w:ascii="Arial" w:hAnsi="Arial"/>
              </w:rPr>
            </w:pPr>
          </w:p>
        </w:tc>
        <w:tc>
          <w:tcPr>
            <w:tcW w:w="1134" w:type="dxa"/>
            <w:tcBorders>
              <w:top w:val="single" w:sz="6" w:space="0" w:color="auto"/>
              <w:left w:val="single" w:sz="6" w:space="0" w:color="auto"/>
            </w:tcBorders>
          </w:tcPr>
          <w:p w14:paraId="261B8EED" w14:textId="77777777" w:rsidR="009E10A9" w:rsidRDefault="009E10A9">
            <w:pPr>
              <w:jc w:val="center"/>
              <w:rPr>
                <w:rFonts w:ascii="Arial" w:hAnsi="Arial"/>
              </w:rPr>
            </w:pPr>
          </w:p>
        </w:tc>
        <w:tc>
          <w:tcPr>
            <w:tcW w:w="1417" w:type="dxa"/>
            <w:tcBorders>
              <w:top w:val="single" w:sz="6" w:space="0" w:color="auto"/>
              <w:left w:val="single" w:sz="6" w:space="0" w:color="auto"/>
            </w:tcBorders>
          </w:tcPr>
          <w:p w14:paraId="0A46DBBD" w14:textId="77777777" w:rsidR="009E10A9" w:rsidRDefault="009E10A9">
            <w:pPr>
              <w:jc w:val="center"/>
              <w:rPr>
                <w:rFonts w:ascii="Arial" w:hAnsi="Arial"/>
              </w:rPr>
            </w:pPr>
          </w:p>
        </w:tc>
        <w:tc>
          <w:tcPr>
            <w:tcW w:w="1464" w:type="dxa"/>
            <w:tcBorders>
              <w:top w:val="single" w:sz="6" w:space="0" w:color="auto"/>
              <w:left w:val="single" w:sz="6" w:space="0" w:color="auto"/>
              <w:right w:val="double" w:sz="6" w:space="0" w:color="auto"/>
            </w:tcBorders>
          </w:tcPr>
          <w:p w14:paraId="5B6899A1" w14:textId="77777777" w:rsidR="009E10A9" w:rsidRDefault="009E10A9">
            <w:pPr>
              <w:jc w:val="center"/>
              <w:rPr>
                <w:rFonts w:ascii="Arial" w:hAnsi="Arial"/>
              </w:rPr>
            </w:pPr>
          </w:p>
        </w:tc>
      </w:tr>
      <w:tr w:rsidR="009E10A9" w14:paraId="4A4211EE" w14:textId="77777777">
        <w:trPr>
          <w:cantSplit/>
          <w:trHeight w:val="561"/>
          <w:jc w:val="center"/>
        </w:trPr>
        <w:tc>
          <w:tcPr>
            <w:tcW w:w="2644" w:type="dxa"/>
            <w:tcBorders>
              <w:top w:val="single" w:sz="6" w:space="0" w:color="auto"/>
              <w:left w:val="double" w:sz="6" w:space="0" w:color="auto"/>
            </w:tcBorders>
          </w:tcPr>
          <w:p w14:paraId="1DAA4DCC" w14:textId="77777777" w:rsidR="009E10A9" w:rsidRDefault="009E10A9">
            <w:pPr>
              <w:jc w:val="center"/>
              <w:rPr>
                <w:rFonts w:ascii="Arial" w:hAnsi="Arial"/>
              </w:rPr>
            </w:pPr>
          </w:p>
        </w:tc>
        <w:tc>
          <w:tcPr>
            <w:tcW w:w="1134" w:type="dxa"/>
            <w:tcBorders>
              <w:top w:val="single" w:sz="6" w:space="0" w:color="auto"/>
              <w:left w:val="single" w:sz="6" w:space="0" w:color="auto"/>
            </w:tcBorders>
          </w:tcPr>
          <w:p w14:paraId="29774974" w14:textId="77777777" w:rsidR="009E10A9" w:rsidRDefault="009E10A9">
            <w:pPr>
              <w:jc w:val="center"/>
              <w:rPr>
                <w:rFonts w:ascii="Arial" w:hAnsi="Arial"/>
              </w:rPr>
            </w:pPr>
          </w:p>
        </w:tc>
        <w:tc>
          <w:tcPr>
            <w:tcW w:w="1417" w:type="dxa"/>
            <w:tcBorders>
              <w:top w:val="single" w:sz="6" w:space="0" w:color="auto"/>
              <w:left w:val="single" w:sz="6" w:space="0" w:color="auto"/>
            </w:tcBorders>
          </w:tcPr>
          <w:p w14:paraId="60499F69" w14:textId="77777777" w:rsidR="009E10A9" w:rsidRDefault="009E10A9">
            <w:pPr>
              <w:jc w:val="center"/>
              <w:rPr>
                <w:rFonts w:ascii="Arial" w:hAnsi="Arial"/>
              </w:rPr>
            </w:pPr>
          </w:p>
        </w:tc>
        <w:tc>
          <w:tcPr>
            <w:tcW w:w="1464" w:type="dxa"/>
            <w:tcBorders>
              <w:top w:val="single" w:sz="6" w:space="0" w:color="auto"/>
              <w:left w:val="single" w:sz="6" w:space="0" w:color="auto"/>
              <w:right w:val="double" w:sz="6" w:space="0" w:color="auto"/>
            </w:tcBorders>
          </w:tcPr>
          <w:p w14:paraId="037568CC" w14:textId="77777777" w:rsidR="009E10A9" w:rsidRDefault="009E10A9">
            <w:pPr>
              <w:jc w:val="center"/>
              <w:rPr>
                <w:rFonts w:ascii="Arial" w:hAnsi="Arial"/>
              </w:rPr>
            </w:pPr>
          </w:p>
        </w:tc>
      </w:tr>
      <w:tr w:rsidR="009E10A9" w14:paraId="57A19930" w14:textId="77777777">
        <w:trPr>
          <w:cantSplit/>
          <w:trHeight w:val="619"/>
          <w:jc w:val="center"/>
        </w:trPr>
        <w:tc>
          <w:tcPr>
            <w:tcW w:w="2644" w:type="dxa"/>
            <w:tcBorders>
              <w:top w:val="single" w:sz="6" w:space="0" w:color="auto"/>
              <w:left w:val="double" w:sz="6" w:space="0" w:color="auto"/>
              <w:bottom w:val="double" w:sz="6" w:space="0" w:color="auto"/>
            </w:tcBorders>
          </w:tcPr>
          <w:p w14:paraId="63B6BDA9" w14:textId="77777777" w:rsidR="009E10A9" w:rsidRDefault="009E10A9">
            <w:pPr>
              <w:jc w:val="center"/>
              <w:rPr>
                <w:rFonts w:ascii="Arial" w:hAnsi="Arial"/>
              </w:rPr>
            </w:pPr>
          </w:p>
        </w:tc>
        <w:tc>
          <w:tcPr>
            <w:tcW w:w="1134" w:type="dxa"/>
            <w:tcBorders>
              <w:top w:val="single" w:sz="6" w:space="0" w:color="auto"/>
              <w:left w:val="single" w:sz="6" w:space="0" w:color="auto"/>
              <w:bottom w:val="double" w:sz="6" w:space="0" w:color="auto"/>
            </w:tcBorders>
          </w:tcPr>
          <w:p w14:paraId="7496F34E" w14:textId="77777777" w:rsidR="009E10A9" w:rsidRDefault="009E10A9">
            <w:pPr>
              <w:jc w:val="center"/>
              <w:rPr>
                <w:rFonts w:ascii="Arial" w:hAnsi="Arial"/>
              </w:rPr>
            </w:pPr>
          </w:p>
        </w:tc>
        <w:tc>
          <w:tcPr>
            <w:tcW w:w="1417" w:type="dxa"/>
            <w:tcBorders>
              <w:top w:val="single" w:sz="6" w:space="0" w:color="auto"/>
              <w:left w:val="single" w:sz="6" w:space="0" w:color="auto"/>
              <w:bottom w:val="double" w:sz="6" w:space="0" w:color="auto"/>
            </w:tcBorders>
          </w:tcPr>
          <w:p w14:paraId="5E00DB4A" w14:textId="77777777" w:rsidR="009E10A9" w:rsidRDefault="009E10A9">
            <w:pPr>
              <w:jc w:val="center"/>
              <w:rPr>
                <w:rFonts w:ascii="Arial" w:hAnsi="Arial"/>
              </w:rPr>
            </w:pPr>
          </w:p>
        </w:tc>
        <w:tc>
          <w:tcPr>
            <w:tcW w:w="1464" w:type="dxa"/>
            <w:tcBorders>
              <w:top w:val="single" w:sz="6" w:space="0" w:color="auto"/>
              <w:left w:val="single" w:sz="6" w:space="0" w:color="auto"/>
              <w:bottom w:val="double" w:sz="6" w:space="0" w:color="auto"/>
              <w:right w:val="double" w:sz="6" w:space="0" w:color="auto"/>
            </w:tcBorders>
          </w:tcPr>
          <w:p w14:paraId="61E98BB5" w14:textId="77777777" w:rsidR="009E10A9" w:rsidRDefault="009E10A9">
            <w:pPr>
              <w:jc w:val="center"/>
              <w:rPr>
                <w:rFonts w:ascii="Arial" w:hAnsi="Arial"/>
              </w:rPr>
            </w:pPr>
          </w:p>
        </w:tc>
      </w:tr>
    </w:tbl>
    <w:p w14:paraId="6D7E98A2"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14:paraId="2CB262A8" w14:textId="77777777" w:rsidR="00222926" w:rsidRPr="00327873" w:rsidRDefault="00222926" w:rsidP="00222926">
      <w:pPr>
        <w:jc w:val="center"/>
        <w:rPr>
          <w:rFonts w:ascii="Arial" w:hAnsi="Arial"/>
          <w:i/>
          <w:iCs/>
        </w:rPr>
      </w:pPr>
      <w:bookmarkStart w:id="17" w:name="_DV_C31"/>
      <w:r w:rsidRPr="00327873">
        <w:rPr>
          <w:rFonts w:ascii="Arial" w:hAnsi="Arial"/>
          <w:i/>
          <w:iCs/>
        </w:rPr>
        <w:t>OR</w:t>
      </w:r>
      <w:bookmarkEnd w:id="17"/>
    </w:p>
    <w:p w14:paraId="527F9EC5" w14:textId="77777777" w:rsidR="00222926" w:rsidRPr="00327873" w:rsidRDefault="00222926" w:rsidP="00222926">
      <w:pPr>
        <w:jc w:val="center"/>
        <w:rPr>
          <w:rFonts w:ascii="Arial" w:hAnsi="Arial"/>
          <w:i/>
          <w:iCs/>
        </w:rPr>
      </w:pPr>
    </w:p>
    <w:p w14:paraId="04FAE04F" w14:textId="77777777" w:rsidR="00222926" w:rsidRPr="00327873" w:rsidRDefault="00222926" w:rsidP="00222926">
      <w:pPr>
        <w:jc w:val="center"/>
        <w:rPr>
          <w:rFonts w:ascii="Arial" w:hAnsi="Arial"/>
          <w:i/>
          <w:iCs/>
        </w:rPr>
      </w:pPr>
      <w:bookmarkStart w:id="18" w:name="_DV_C32"/>
      <w:r w:rsidRPr="00327873">
        <w:rPr>
          <w:rFonts w:ascii="Arial" w:hAnsi="Arial"/>
          <w:i/>
          <w:iCs/>
        </w:rPr>
        <w:t>[TABLES BELOW FOR USE WHERE GRID CODE CC6.3.2(c) or (d)(</w:t>
      </w:r>
      <w:proofErr w:type="spellStart"/>
      <w:r w:rsidRPr="00327873">
        <w:rPr>
          <w:rFonts w:ascii="Arial" w:hAnsi="Arial"/>
          <w:i/>
          <w:iCs/>
        </w:rPr>
        <w:t>i</w:t>
      </w:r>
      <w:proofErr w:type="spellEnd"/>
      <w:r w:rsidRPr="00327873">
        <w:rPr>
          <w:rFonts w:ascii="Arial" w:hAnsi="Arial"/>
          <w:i/>
          <w:iCs/>
        </w:rPr>
        <w:t>) APPLICABLE]</w:t>
      </w:r>
      <w:bookmarkEnd w:id="18"/>
    </w:p>
    <w:p w14:paraId="277BEA07" w14:textId="77777777" w:rsidR="00832CFE" w:rsidRPr="00327873" w:rsidRDefault="00832CFE" w:rsidP="00832CFE">
      <w:pPr>
        <w:jc w:val="center"/>
        <w:rPr>
          <w:rFonts w:ascii="Arial" w:hAnsi="Arial"/>
          <w:b/>
          <w:bCs/>
          <w:i/>
          <w:iCs/>
          <w:u w:val="single"/>
        </w:rPr>
      </w:pPr>
      <w:r>
        <w:rPr>
          <w:rFonts w:ascii="Arial" w:hAnsi="Arial"/>
        </w:rPr>
        <w:br w:type="page"/>
      </w:r>
      <w:bookmarkStart w:id="19" w:name="_DV_C33"/>
      <w:r w:rsidRPr="00327873">
        <w:rPr>
          <w:rFonts w:ascii="Arial" w:hAnsi="Arial"/>
          <w:b/>
          <w:bCs/>
          <w:u w:val="single"/>
        </w:rPr>
        <w:lastRenderedPageBreak/>
        <w:t>REACTIVE POWER CAPABILITY AT COMMERCIAL BOUNDARY</w:t>
      </w:r>
      <w:r w:rsidRPr="00327873">
        <w:rPr>
          <w:rFonts w:ascii="Arial" w:hAnsi="Arial"/>
          <w:u w:val="single"/>
        </w:rPr>
        <w:t xml:space="preserve"> (at rated stator terminal and nominal system voltage) </w:t>
      </w:r>
      <w:bookmarkEnd w:id="19"/>
    </w:p>
    <w:p w14:paraId="57CDD247" w14:textId="77777777" w:rsidR="00832CFE" w:rsidRPr="00327873" w:rsidRDefault="00832CFE" w:rsidP="00832CFE">
      <w:pPr>
        <w:jc w:val="center"/>
        <w:rPr>
          <w:rFonts w:ascii="Arial" w:hAnsi="Arial"/>
          <w:u w:val="single"/>
        </w:rPr>
      </w:pPr>
    </w:p>
    <w:p w14:paraId="0E08CF6E" w14:textId="77777777" w:rsidR="00832CFE" w:rsidRPr="00327873" w:rsidRDefault="00832CFE" w:rsidP="00832CFE">
      <w:pPr>
        <w:jc w:val="center"/>
        <w:rPr>
          <w:rFonts w:ascii="Arial" w:hAnsi="Arial"/>
          <w:u w:val="single"/>
        </w:rPr>
      </w:pPr>
      <w:bookmarkStart w:id="20" w:name="_DV_C34"/>
      <w:r w:rsidRPr="00327873">
        <w:rPr>
          <w:rFonts w:ascii="Arial" w:hAnsi="Arial"/>
          <w:u w:val="single"/>
        </w:rPr>
        <w:t xml:space="preserve">BM Unit No.  </w:t>
      </w:r>
      <w:r w:rsidRPr="00327873">
        <w:rPr>
          <w:rFonts w:ascii="Arial" w:hAnsi="Arial"/>
          <w:u w:val="single"/>
        </w:rPr>
        <w:tab/>
      </w:r>
      <w:bookmarkEnd w:id="20"/>
    </w:p>
    <w:p w14:paraId="030A5614" w14:textId="77777777" w:rsidR="00832CFE" w:rsidRPr="00327873" w:rsidRDefault="00832CFE" w:rsidP="00832CFE">
      <w:pPr>
        <w:jc w:val="center"/>
        <w:rPr>
          <w:rFonts w:ascii="Arial" w:hAnsi="Arial"/>
          <w:u w:val="single"/>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2802"/>
        <w:gridCol w:w="1054"/>
        <w:gridCol w:w="1580"/>
        <w:gridCol w:w="1580"/>
      </w:tblGrid>
      <w:tr w:rsidR="00832CFE" w:rsidRPr="00327873" w14:paraId="48B2CDBA" w14:textId="77777777" w:rsidTr="00327873">
        <w:trPr>
          <w:cantSplit/>
          <w:trHeight w:val="619"/>
          <w:jc w:val="center"/>
        </w:trPr>
        <w:tc>
          <w:tcPr>
            <w:tcW w:w="2802" w:type="dxa"/>
            <w:tcBorders>
              <w:top w:val="double" w:sz="6" w:space="0" w:color="000000"/>
              <w:left w:val="double" w:sz="6" w:space="0" w:color="000000"/>
              <w:bottom w:val="single" w:sz="6" w:space="0" w:color="000000"/>
              <w:right w:val="single" w:sz="6" w:space="0" w:color="000000"/>
            </w:tcBorders>
            <w:shd w:val="clear" w:color="auto" w:fill="auto"/>
          </w:tcPr>
          <w:p w14:paraId="3E94E9B3" w14:textId="77777777" w:rsidR="00832CFE" w:rsidRPr="00327873" w:rsidRDefault="00832CFE" w:rsidP="00832CFE">
            <w:pPr>
              <w:jc w:val="center"/>
              <w:rPr>
                <w:rFonts w:ascii="Arial" w:hAnsi="Arial"/>
                <w:b/>
                <w:bCs/>
                <w:u w:val="single"/>
              </w:rPr>
            </w:pPr>
            <w:bookmarkStart w:id="21" w:name="_DV_C35"/>
            <w:r w:rsidRPr="00327873">
              <w:rPr>
                <w:rFonts w:ascii="Arial" w:hAnsi="Arial"/>
                <w:b/>
                <w:bCs/>
                <w:u w:val="single"/>
              </w:rPr>
              <w:t>TABLE A</w:t>
            </w:r>
            <w:bookmarkEnd w:id="21"/>
          </w:p>
          <w:p w14:paraId="71D646DA" w14:textId="77777777" w:rsidR="00832CFE" w:rsidRPr="00327873" w:rsidRDefault="00832CFE" w:rsidP="00832CFE">
            <w:pPr>
              <w:jc w:val="center"/>
              <w:rPr>
                <w:rFonts w:ascii="Arial" w:hAnsi="Arial"/>
                <w:b/>
                <w:bCs/>
                <w:u w:val="single"/>
              </w:rPr>
            </w:pPr>
          </w:p>
        </w:tc>
        <w:tc>
          <w:tcPr>
            <w:tcW w:w="1054" w:type="dxa"/>
            <w:tcBorders>
              <w:top w:val="double" w:sz="6" w:space="0" w:color="000000"/>
              <w:left w:val="nil"/>
              <w:bottom w:val="double" w:sz="6" w:space="0" w:color="000000"/>
              <w:right w:val="double" w:sz="6" w:space="0" w:color="000000"/>
            </w:tcBorders>
            <w:shd w:val="clear" w:color="auto" w:fill="auto"/>
          </w:tcPr>
          <w:p w14:paraId="44690D56" w14:textId="77777777" w:rsidR="00832CFE" w:rsidRPr="00327873" w:rsidRDefault="00832CFE" w:rsidP="00832CFE">
            <w:pPr>
              <w:jc w:val="center"/>
              <w:rPr>
                <w:rFonts w:ascii="Arial" w:hAnsi="Arial"/>
                <w:b/>
                <w:bCs/>
                <w:u w:val="single"/>
              </w:rPr>
            </w:pPr>
            <w:bookmarkStart w:id="22" w:name="_DV_C36"/>
            <w:r w:rsidRPr="00327873">
              <w:rPr>
                <w:rFonts w:ascii="Arial" w:hAnsi="Arial"/>
                <w:b/>
                <w:bCs/>
                <w:u w:val="single"/>
              </w:rPr>
              <w:t>MW</w:t>
            </w:r>
            <w:bookmarkEnd w:id="22"/>
          </w:p>
        </w:tc>
        <w:tc>
          <w:tcPr>
            <w:tcW w:w="1580" w:type="dxa"/>
            <w:tcBorders>
              <w:top w:val="double" w:sz="6" w:space="0" w:color="000000"/>
              <w:left w:val="double" w:sz="6" w:space="0" w:color="000000"/>
              <w:bottom w:val="double" w:sz="6" w:space="0" w:color="000000"/>
              <w:right w:val="double" w:sz="6" w:space="0" w:color="000000"/>
            </w:tcBorders>
            <w:shd w:val="clear" w:color="auto" w:fill="auto"/>
          </w:tcPr>
          <w:p w14:paraId="0D3164B4" w14:textId="77777777" w:rsidR="00832CFE" w:rsidRPr="00327873" w:rsidRDefault="00832CFE" w:rsidP="00832CFE">
            <w:pPr>
              <w:jc w:val="center"/>
              <w:rPr>
                <w:rFonts w:ascii="Arial" w:hAnsi="Arial"/>
                <w:b/>
                <w:bCs/>
                <w:u w:val="single"/>
              </w:rPr>
            </w:pPr>
            <w:bookmarkStart w:id="23" w:name="_DV_C37"/>
            <w:r w:rsidRPr="00327873">
              <w:rPr>
                <w:rFonts w:ascii="Arial" w:hAnsi="Arial"/>
                <w:b/>
                <w:bCs/>
                <w:u w:val="single"/>
              </w:rPr>
              <w:t>LEAD (</w:t>
            </w:r>
            <w:proofErr w:type="spellStart"/>
            <w:r w:rsidRPr="00327873">
              <w:rPr>
                <w:rFonts w:ascii="Arial" w:hAnsi="Arial"/>
                <w:b/>
                <w:bCs/>
                <w:u w:val="single"/>
              </w:rPr>
              <w:t>Mvar</w:t>
            </w:r>
            <w:proofErr w:type="spellEnd"/>
            <w:r w:rsidRPr="00327873">
              <w:rPr>
                <w:rFonts w:ascii="Arial" w:hAnsi="Arial"/>
                <w:b/>
                <w:bCs/>
                <w:u w:val="single"/>
              </w:rPr>
              <w:t>)</w:t>
            </w:r>
            <w:bookmarkEnd w:id="23"/>
          </w:p>
        </w:tc>
        <w:tc>
          <w:tcPr>
            <w:tcW w:w="1580" w:type="dxa"/>
            <w:tcBorders>
              <w:top w:val="double" w:sz="6" w:space="0" w:color="000000"/>
              <w:left w:val="double" w:sz="6" w:space="0" w:color="000000"/>
              <w:bottom w:val="double" w:sz="6" w:space="0" w:color="000000"/>
              <w:right w:val="double" w:sz="6" w:space="0" w:color="000000"/>
            </w:tcBorders>
            <w:shd w:val="clear" w:color="auto" w:fill="auto"/>
          </w:tcPr>
          <w:p w14:paraId="3AF0F34E" w14:textId="77777777" w:rsidR="00832CFE" w:rsidRPr="00327873" w:rsidRDefault="00832CFE" w:rsidP="00832CFE">
            <w:pPr>
              <w:jc w:val="center"/>
              <w:rPr>
                <w:rFonts w:ascii="Arial" w:hAnsi="Arial"/>
                <w:b/>
                <w:bCs/>
                <w:u w:val="single"/>
              </w:rPr>
            </w:pPr>
            <w:bookmarkStart w:id="24" w:name="_DV_C38"/>
            <w:r w:rsidRPr="00327873">
              <w:rPr>
                <w:rFonts w:ascii="Arial" w:hAnsi="Arial"/>
                <w:b/>
                <w:bCs/>
                <w:u w:val="single"/>
              </w:rPr>
              <w:t>LAG (</w:t>
            </w:r>
            <w:proofErr w:type="spellStart"/>
            <w:r w:rsidRPr="00327873">
              <w:rPr>
                <w:rFonts w:ascii="Arial" w:hAnsi="Arial"/>
                <w:b/>
                <w:bCs/>
                <w:u w:val="single"/>
              </w:rPr>
              <w:t>Mvar</w:t>
            </w:r>
            <w:proofErr w:type="spellEnd"/>
            <w:r w:rsidRPr="00327873">
              <w:rPr>
                <w:rFonts w:ascii="Arial" w:hAnsi="Arial"/>
                <w:b/>
                <w:bCs/>
                <w:u w:val="single"/>
              </w:rPr>
              <w:t>)</w:t>
            </w:r>
            <w:bookmarkEnd w:id="24"/>
          </w:p>
        </w:tc>
      </w:tr>
      <w:tr w:rsidR="00832CFE" w:rsidRPr="00327873" w14:paraId="13BAA1F9" w14:textId="77777777" w:rsidTr="00327873">
        <w:trPr>
          <w:cantSplit/>
          <w:trHeight w:val="619"/>
          <w:jc w:val="center"/>
        </w:trPr>
        <w:tc>
          <w:tcPr>
            <w:tcW w:w="2802" w:type="dxa"/>
            <w:tcBorders>
              <w:top w:val="nil"/>
              <w:left w:val="double" w:sz="6" w:space="0" w:color="000000"/>
              <w:bottom w:val="double" w:sz="6" w:space="0" w:color="000000"/>
              <w:right w:val="double" w:sz="6" w:space="0" w:color="000000"/>
            </w:tcBorders>
            <w:shd w:val="clear" w:color="auto" w:fill="auto"/>
          </w:tcPr>
          <w:p w14:paraId="0E8B42F9" w14:textId="77777777" w:rsidR="00832CFE" w:rsidRPr="00327873" w:rsidRDefault="00832CFE" w:rsidP="00832CFE">
            <w:pPr>
              <w:jc w:val="center"/>
              <w:rPr>
                <w:rFonts w:ascii="Arial" w:hAnsi="Arial"/>
                <w:b/>
                <w:bCs/>
                <w:u w:val="single"/>
              </w:rPr>
            </w:pPr>
            <w:bookmarkStart w:id="25" w:name="_DV_C39"/>
            <w:r w:rsidRPr="00327873">
              <w:rPr>
                <w:rFonts w:ascii="Arial" w:hAnsi="Arial"/>
                <w:b/>
                <w:bCs/>
                <w:u w:val="single"/>
              </w:rPr>
              <w:t>AT RATED MW</w:t>
            </w:r>
            <w:bookmarkEnd w:id="25"/>
          </w:p>
        </w:tc>
        <w:tc>
          <w:tcPr>
            <w:tcW w:w="1054" w:type="dxa"/>
            <w:tcBorders>
              <w:top w:val="double" w:sz="6" w:space="0" w:color="000000"/>
              <w:left w:val="double" w:sz="6" w:space="0" w:color="000000"/>
              <w:bottom w:val="double" w:sz="6" w:space="0" w:color="000000"/>
              <w:right w:val="double" w:sz="6" w:space="0" w:color="000000"/>
            </w:tcBorders>
            <w:shd w:val="clear" w:color="auto" w:fill="auto"/>
          </w:tcPr>
          <w:p w14:paraId="0F94FB3D" w14:textId="77777777" w:rsidR="00832CFE" w:rsidRPr="00327873" w:rsidRDefault="00832CFE" w:rsidP="00832CFE">
            <w:pPr>
              <w:jc w:val="center"/>
              <w:rPr>
                <w:rFonts w:ascii="Arial" w:hAnsi="Arial"/>
                <w:u w:val="single"/>
              </w:rPr>
            </w:pPr>
          </w:p>
        </w:tc>
        <w:tc>
          <w:tcPr>
            <w:tcW w:w="1580" w:type="dxa"/>
            <w:tcBorders>
              <w:top w:val="double" w:sz="6" w:space="0" w:color="000000"/>
              <w:left w:val="double" w:sz="6" w:space="0" w:color="000000"/>
              <w:bottom w:val="double" w:sz="6" w:space="0" w:color="000000"/>
              <w:right w:val="double" w:sz="6" w:space="0" w:color="000000"/>
            </w:tcBorders>
            <w:shd w:val="clear" w:color="auto" w:fill="auto"/>
          </w:tcPr>
          <w:p w14:paraId="61771026" w14:textId="77777777" w:rsidR="00832CFE" w:rsidRPr="00327873" w:rsidRDefault="00832CFE" w:rsidP="00832CFE">
            <w:pPr>
              <w:jc w:val="center"/>
              <w:rPr>
                <w:rFonts w:ascii="Arial" w:hAnsi="Arial"/>
                <w:u w:val="single"/>
              </w:rPr>
            </w:pPr>
          </w:p>
        </w:tc>
        <w:tc>
          <w:tcPr>
            <w:tcW w:w="1580" w:type="dxa"/>
            <w:tcBorders>
              <w:top w:val="double" w:sz="6" w:space="0" w:color="000000"/>
              <w:left w:val="double" w:sz="6" w:space="0" w:color="000000"/>
              <w:bottom w:val="double" w:sz="6" w:space="0" w:color="000000"/>
              <w:right w:val="double" w:sz="6" w:space="0" w:color="000000"/>
            </w:tcBorders>
            <w:shd w:val="clear" w:color="auto" w:fill="auto"/>
          </w:tcPr>
          <w:p w14:paraId="2FB37C77" w14:textId="77777777" w:rsidR="00832CFE" w:rsidRPr="00327873" w:rsidRDefault="00832CFE" w:rsidP="00832CFE">
            <w:pPr>
              <w:jc w:val="center"/>
              <w:rPr>
                <w:rFonts w:ascii="Arial" w:hAnsi="Arial"/>
                <w:u w:val="single"/>
              </w:rPr>
            </w:pPr>
          </w:p>
        </w:tc>
      </w:tr>
    </w:tbl>
    <w:p w14:paraId="79E47E88" w14:textId="77777777" w:rsidR="00832CFE" w:rsidRPr="00327873" w:rsidRDefault="00832CFE" w:rsidP="00832CFE">
      <w:pPr>
        <w:jc w:val="center"/>
        <w:rPr>
          <w:rFonts w:ascii="Arial" w:hAnsi="Arial"/>
          <w:u w:val="single"/>
        </w:rPr>
      </w:pPr>
    </w:p>
    <w:p w14:paraId="4DD726A2" w14:textId="77777777" w:rsidR="00832CFE" w:rsidRPr="00327873" w:rsidRDefault="00832CFE" w:rsidP="00832CFE">
      <w:pPr>
        <w:jc w:val="center"/>
        <w:rPr>
          <w:rFonts w:ascii="Arial" w:hAnsi="Arial"/>
          <w:u w:val="single"/>
        </w:rPr>
      </w:pPr>
    </w:p>
    <w:p w14:paraId="51F1FF2D" w14:textId="77777777" w:rsidR="00832CFE" w:rsidRPr="00327873" w:rsidRDefault="00832CFE" w:rsidP="00832CFE">
      <w:pPr>
        <w:jc w:val="center"/>
        <w:rPr>
          <w:rFonts w:ascii="Arial" w:hAnsi="Arial"/>
          <w:b/>
          <w:bCs/>
        </w:rPr>
      </w:pPr>
      <w:bookmarkStart w:id="26" w:name="_DV_C40"/>
      <w:r w:rsidRPr="00327873">
        <w:rPr>
          <w:rFonts w:ascii="Arial" w:hAnsi="Arial"/>
          <w:b/>
          <w:bCs/>
        </w:rPr>
        <w:t>REACTIVE POWER CAPABILITY AT GRID ENTRY POINT (</w:t>
      </w:r>
      <w:smartTag w:uri="urn:schemas-microsoft-com:office:smarttags" w:element="country-region">
        <w:r w:rsidRPr="00327873">
          <w:rPr>
            <w:rFonts w:ascii="Arial" w:hAnsi="Arial"/>
            <w:b/>
            <w:bCs/>
          </w:rPr>
          <w:t>ENGLAND</w:t>
        </w:r>
      </w:smartTag>
      <w:r w:rsidRPr="00327873">
        <w:rPr>
          <w:rFonts w:ascii="Arial" w:hAnsi="Arial"/>
          <w:b/>
          <w:bCs/>
        </w:rPr>
        <w:t xml:space="preserve"> AND </w:t>
      </w:r>
      <w:smartTag w:uri="urn:schemas-microsoft-com:office:smarttags" w:element="country-region">
        <w:r w:rsidRPr="00327873">
          <w:rPr>
            <w:rFonts w:ascii="Arial" w:hAnsi="Arial"/>
            <w:b/>
            <w:bCs/>
          </w:rPr>
          <w:t>WALES</w:t>
        </w:r>
      </w:smartTag>
      <w:r w:rsidRPr="00327873">
        <w:rPr>
          <w:rFonts w:ascii="Arial" w:hAnsi="Arial"/>
          <w:b/>
          <w:bCs/>
        </w:rPr>
        <w:t>) OR HV SIDE OF RELEVANT TRANSFORMER (</w:t>
      </w:r>
      <w:smartTag w:uri="urn:schemas-microsoft-com:office:smarttags" w:element="country-region">
        <w:smartTag w:uri="urn:schemas-microsoft-com:office:smarttags" w:element="place">
          <w:r w:rsidRPr="00327873">
            <w:rPr>
              <w:rFonts w:ascii="Arial" w:hAnsi="Arial"/>
              <w:b/>
              <w:bCs/>
            </w:rPr>
            <w:t>SCOTLAND</w:t>
          </w:r>
        </w:smartTag>
      </w:smartTag>
      <w:r w:rsidRPr="00327873">
        <w:rPr>
          <w:rFonts w:ascii="Arial" w:hAnsi="Arial"/>
          <w:b/>
          <w:bCs/>
        </w:rPr>
        <w:t>) OR USER SYSTEM ENTRY POINT (IF EMBEDDED)</w:t>
      </w:r>
      <w:bookmarkEnd w:id="26"/>
    </w:p>
    <w:p w14:paraId="4BD73185" w14:textId="77777777" w:rsidR="00832CFE" w:rsidRPr="00327873" w:rsidRDefault="00832CFE" w:rsidP="00832CFE">
      <w:pPr>
        <w:jc w:val="center"/>
        <w:rPr>
          <w:rFonts w:ascii="Arial" w:hAnsi="Arial"/>
        </w:rPr>
      </w:pPr>
    </w:p>
    <w:p w14:paraId="1993A2CC" w14:textId="77777777" w:rsidR="00832CFE" w:rsidRPr="00327873" w:rsidRDefault="00832CFE" w:rsidP="00832CFE">
      <w:pPr>
        <w:jc w:val="center"/>
        <w:rPr>
          <w:rFonts w:ascii="Arial" w:hAnsi="Arial"/>
        </w:rPr>
      </w:pPr>
      <w:bookmarkStart w:id="27" w:name="_DV_C41"/>
      <w:r w:rsidRPr="00327873">
        <w:rPr>
          <w:rFonts w:ascii="Arial" w:hAnsi="Arial"/>
        </w:rPr>
        <w:t>BM Unit No.</w:t>
      </w:r>
      <w:r w:rsidRPr="00327873">
        <w:rPr>
          <w:rFonts w:ascii="Arial" w:hAnsi="Arial"/>
        </w:rPr>
        <w:tab/>
      </w:r>
      <w:bookmarkEnd w:id="27"/>
    </w:p>
    <w:p w14:paraId="4FD919AA" w14:textId="77777777" w:rsidR="00832CFE" w:rsidRPr="00327873" w:rsidRDefault="00832CFE" w:rsidP="00832CFE">
      <w:pPr>
        <w:jc w:val="center"/>
        <w:rPr>
          <w:rFonts w:ascii="Arial" w:hAnsi="Arial"/>
        </w:rPr>
      </w:pPr>
    </w:p>
    <w:tbl>
      <w:tblPr>
        <w:tblW w:w="0" w:type="auto"/>
        <w:jc w:val="center"/>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120" w:type="dxa"/>
          <w:right w:w="120" w:type="dxa"/>
        </w:tblCellMar>
        <w:tblLook w:val="0000" w:firstRow="0" w:lastRow="0" w:firstColumn="0" w:lastColumn="0" w:noHBand="0" w:noVBand="0"/>
      </w:tblPr>
      <w:tblGrid>
        <w:gridCol w:w="2802"/>
        <w:gridCol w:w="697"/>
        <w:gridCol w:w="1580"/>
        <w:gridCol w:w="1580"/>
      </w:tblGrid>
      <w:tr w:rsidR="00832CFE" w:rsidRPr="00327873" w14:paraId="5737B1C4" w14:textId="77777777" w:rsidTr="00327873">
        <w:trPr>
          <w:cantSplit/>
          <w:trHeight w:val="600"/>
          <w:jc w:val="center"/>
        </w:trPr>
        <w:tc>
          <w:tcPr>
            <w:tcW w:w="2802" w:type="dxa"/>
            <w:shd w:val="clear" w:color="auto" w:fill="auto"/>
          </w:tcPr>
          <w:p w14:paraId="56BA7961" w14:textId="77777777" w:rsidR="00832CFE" w:rsidRPr="00327873" w:rsidRDefault="00832CFE" w:rsidP="00832CFE">
            <w:pPr>
              <w:jc w:val="center"/>
              <w:rPr>
                <w:rFonts w:ascii="Arial" w:hAnsi="Arial"/>
                <w:b/>
                <w:bCs/>
              </w:rPr>
            </w:pPr>
            <w:bookmarkStart w:id="28" w:name="_DV_C42"/>
            <w:r w:rsidRPr="00327873">
              <w:rPr>
                <w:rFonts w:ascii="Arial" w:hAnsi="Arial"/>
                <w:b/>
                <w:bCs/>
              </w:rPr>
              <w:t>TABLE B</w:t>
            </w:r>
            <w:bookmarkEnd w:id="28"/>
          </w:p>
          <w:p w14:paraId="4ACF6A49" w14:textId="77777777" w:rsidR="00832CFE" w:rsidRPr="00327873" w:rsidRDefault="00832CFE" w:rsidP="00832CFE">
            <w:pPr>
              <w:jc w:val="center"/>
              <w:rPr>
                <w:rFonts w:ascii="Arial" w:hAnsi="Arial"/>
                <w:b/>
                <w:bCs/>
              </w:rPr>
            </w:pPr>
          </w:p>
        </w:tc>
        <w:tc>
          <w:tcPr>
            <w:tcW w:w="697" w:type="dxa"/>
            <w:shd w:val="clear" w:color="auto" w:fill="auto"/>
          </w:tcPr>
          <w:p w14:paraId="122D4984" w14:textId="77777777" w:rsidR="00832CFE" w:rsidRPr="00327873" w:rsidRDefault="00832CFE" w:rsidP="00832CFE">
            <w:pPr>
              <w:jc w:val="center"/>
              <w:rPr>
                <w:rFonts w:ascii="Arial" w:hAnsi="Arial"/>
                <w:b/>
                <w:bCs/>
              </w:rPr>
            </w:pPr>
            <w:bookmarkStart w:id="29" w:name="_DV_C43"/>
            <w:r w:rsidRPr="00327873">
              <w:rPr>
                <w:rFonts w:ascii="Arial" w:hAnsi="Arial"/>
                <w:b/>
                <w:bCs/>
              </w:rPr>
              <w:t>MW</w:t>
            </w:r>
            <w:bookmarkEnd w:id="29"/>
          </w:p>
        </w:tc>
        <w:tc>
          <w:tcPr>
            <w:tcW w:w="1580" w:type="dxa"/>
            <w:shd w:val="clear" w:color="auto" w:fill="auto"/>
          </w:tcPr>
          <w:p w14:paraId="6E69FC01" w14:textId="77777777" w:rsidR="00832CFE" w:rsidRPr="00327873" w:rsidRDefault="00832CFE" w:rsidP="00832CFE">
            <w:pPr>
              <w:jc w:val="center"/>
              <w:rPr>
                <w:rFonts w:ascii="Arial" w:hAnsi="Arial"/>
                <w:b/>
                <w:bCs/>
              </w:rPr>
            </w:pPr>
            <w:bookmarkStart w:id="30" w:name="_DV_C44"/>
            <w:r w:rsidRPr="00327873">
              <w:rPr>
                <w:rFonts w:ascii="Arial" w:hAnsi="Arial"/>
                <w:b/>
                <w:bCs/>
              </w:rPr>
              <w:t>LEAD (</w:t>
            </w:r>
            <w:proofErr w:type="spellStart"/>
            <w:r w:rsidRPr="00327873">
              <w:rPr>
                <w:rFonts w:ascii="Arial" w:hAnsi="Arial"/>
                <w:b/>
                <w:bCs/>
              </w:rPr>
              <w:t>Mvar</w:t>
            </w:r>
            <w:proofErr w:type="spellEnd"/>
            <w:r w:rsidRPr="00327873">
              <w:rPr>
                <w:rFonts w:ascii="Arial" w:hAnsi="Arial"/>
                <w:b/>
                <w:bCs/>
              </w:rPr>
              <w:t>)</w:t>
            </w:r>
            <w:bookmarkEnd w:id="30"/>
          </w:p>
        </w:tc>
        <w:tc>
          <w:tcPr>
            <w:tcW w:w="1580" w:type="dxa"/>
            <w:shd w:val="clear" w:color="auto" w:fill="auto"/>
          </w:tcPr>
          <w:p w14:paraId="72F5B543" w14:textId="77777777" w:rsidR="00832CFE" w:rsidRPr="00327873" w:rsidRDefault="00832CFE" w:rsidP="00832CFE">
            <w:pPr>
              <w:jc w:val="center"/>
              <w:rPr>
                <w:rFonts w:ascii="Arial" w:hAnsi="Arial"/>
                <w:b/>
                <w:bCs/>
              </w:rPr>
            </w:pPr>
            <w:bookmarkStart w:id="31" w:name="_DV_C45"/>
            <w:r w:rsidRPr="00327873">
              <w:rPr>
                <w:rFonts w:ascii="Arial" w:hAnsi="Arial"/>
                <w:b/>
                <w:bCs/>
              </w:rPr>
              <w:t>LAG (</w:t>
            </w:r>
            <w:proofErr w:type="spellStart"/>
            <w:r w:rsidRPr="00327873">
              <w:rPr>
                <w:rFonts w:ascii="Arial" w:hAnsi="Arial"/>
                <w:b/>
                <w:bCs/>
              </w:rPr>
              <w:t>Mvar</w:t>
            </w:r>
            <w:proofErr w:type="spellEnd"/>
            <w:r w:rsidRPr="00327873">
              <w:rPr>
                <w:rFonts w:ascii="Arial" w:hAnsi="Arial"/>
                <w:b/>
                <w:bCs/>
              </w:rPr>
              <w:t>)</w:t>
            </w:r>
            <w:bookmarkEnd w:id="31"/>
          </w:p>
        </w:tc>
      </w:tr>
      <w:tr w:rsidR="00832CFE" w:rsidRPr="00327873" w14:paraId="6D61E697" w14:textId="77777777" w:rsidTr="00327873">
        <w:trPr>
          <w:cantSplit/>
          <w:trHeight w:val="561"/>
          <w:jc w:val="center"/>
        </w:trPr>
        <w:tc>
          <w:tcPr>
            <w:tcW w:w="2802" w:type="dxa"/>
            <w:shd w:val="clear" w:color="auto" w:fill="auto"/>
          </w:tcPr>
          <w:p w14:paraId="0EAB91BC" w14:textId="77777777" w:rsidR="00832CFE" w:rsidRPr="00327873" w:rsidRDefault="00832CFE" w:rsidP="00832CFE">
            <w:pPr>
              <w:jc w:val="center"/>
              <w:rPr>
                <w:rFonts w:ascii="Arial" w:hAnsi="Arial"/>
                <w:b/>
                <w:bCs/>
              </w:rPr>
            </w:pPr>
            <w:bookmarkStart w:id="32" w:name="_DV_C46"/>
            <w:r w:rsidRPr="00327873">
              <w:rPr>
                <w:rFonts w:ascii="Arial" w:hAnsi="Arial"/>
                <w:b/>
                <w:bCs/>
              </w:rPr>
              <w:t>AT RATED MW</w:t>
            </w:r>
            <w:bookmarkEnd w:id="32"/>
          </w:p>
          <w:p w14:paraId="6702917E" w14:textId="77777777" w:rsidR="00832CFE" w:rsidRPr="00327873" w:rsidRDefault="00832CFE" w:rsidP="00832CFE">
            <w:pPr>
              <w:jc w:val="center"/>
              <w:rPr>
                <w:rFonts w:ascii="Arial" w:hAnsi="Arial"/>
                <w:b/>
                <w:bCs/>
              </w:rPr>
            </w:pPr>
          </w:p>
        </w:tc>
        <w:tc>
          <w:tcPr>
            <w:tcW w:w="697" w:type="dxa"/>
            <w:shd w:val="clear" w:color="auto" w:fill="auto"/>
          </w:tcPr>
          <w:p w14:paraId="68947174" w14:textId="77777777" w:rsidR="00832CFE" w:rsidRPr="00327873" w:rsidRDefault="00832CFE" w:rsidP="00832CFE">
            <w:pPr>
              <w:jc w:val="center"/>
              <w:rPr>
                <w:rFonts w:ascii="Arial" w:hAnsi="Arial"/>
              </w:rPr>
            </w:pPr>
          </w:p>
        </w:tc>
        <w:tc>
          <w:tcPr>
            <w:tcW w:w="1580" w:type="dxa"/>
            <w:shd w:val="clear" w:color="auto" w:fill="auto"/>
          </w:tcPr>
          <w:p w14:paraId="21D15173" w14:textId="77777777" w:rsidR="00832CFE" w:rsidRPr="00327873" w:rsidRDefault="00832CFE" w:rsidP="00832CFE">
            <w:pPr>
              <w:jc w:val="center"/>
              <w:rPr>
                <w:rFonts w:ascii="Arial" w:hAnsi="Arial"/>
              </w:rPr>
            </w:pPr>
          </w:p>
        </w:tc>
        <w:tc>
          <w:tcPr>
            <w:tcW w:w="1580" w:type="dxa"/>
            <w:shd w:val="clear" w:color="auto" w:fill="auto"/>
          </w:tcPr>
          <w:p w14:paraId="762E683D" w14:textId="77777777" w:rsidR="00832CFE" w:rsidRPr="00327873" w:rsidRDefault="00832CFE" w:rsidP="00832CFE">
            <w:pPr>
              <w:jc w:val="center"/>
              <w:rPr>
                <w:rFonts w:ascii="Arial" w:hAnsi="Arial"/>
              </w:rPr>
            </w:pPr>
          </w:p>
        </w:tc>
      </w:tr>
      <w:tr w:rsidR="00832CFE" w:rsidRPr="00327873" w14:paraId="68615AE6" w14:textId="77777777" w:rsidTr="00327873">
        <w:trPr>
          <w:cantSplit/>
          <w:trHeight w:val="561"/>
          <w:jc w:val="center"/>
        </w:trPr>
        <w:tc>
          <w:tcPr>
            <w:tcW w:w="2802" w:type="dxa"/>
            <w:shd w:val="clear" w:color="auto" w:fill="auto"/>
          </w:tcPr>
          <w:p w14:paraId="5FD82790" w14:textId="77777777" w:rsidR="00832CFE" w:rsidRPr="00327873" w:rsidRDefault="00832CFE" w:rsidP="00832CFE">
            <w:pPr>
              <w:jc w:val="center"/>
              <w:rPr>
                <w:rFonts w:ascii="Arial" w:hAnsi="Arial"/>
                <w:b/>
                <w:bCs/>
              </w:rPr>
            </w:pPr>
            <w:bookmarkStart w:id="33" w:name="_DV_C47"/>
            <w:r w:rsidRPr="00327873">
              <w:rPr>
                <w:rFonts w:ascii="Arial" w:hAnsi="Arial"/>
                <w:b/>
                <w:bCs/>
              </w:rPr>
              <w:t>AT 50% OF RATED</w:t>
            </w:r>
            <w:bookmarkEnd w:id="33"/>
          </w:p>
          <w:p w14:paraId="0272B122" w14:textId="77777777" w:rsidR="00832CFE" w:rsidRPr="00327873" w:rsidRDefault="00832CFE" w:rsidP="00832CFE">
            <w:pPr>
              <w:jc w:val="center"/>
              <w:rPr>
                <w:rFonts w:ascii="Arial" w:hAnsi="Arial"/>
                <w:b/>
                <w:bCs/>
              </w:rPr>
            </w:pPr>
            <w:bookmarkStart w:id="34" w:name="_DV_C48"/>
            <w:r w:rsidRPr="00327873">
              <w:rPr>
                <w:rFonts w:ascii="Arial" w:hAnsi="Arial"/>
                <w:b/>
                <w:bCs/>
              </w:rPr>
              <w:t xml:space="preserve"> MW</w:t>
            </w:r>
            <w:bookmarkEnd w:id="34"/>
          </w:p>
        </w:tc>
        <w:tc>
          <w:tcPr>
            <w:tcW w:w="697" w:type="dxa"/>
            <w:shd w:val="clear" w:color="auto" w:fill="auto"/>
          </w:tcPr>
          <w:p w14:paraId="05021576" w14:textId="77777777" w:rsidR="00832CFE" w:rsidRPr="00327873" w:rsidRDefault="00832CFE" w:rsidP="00832CFE">
            <w:pPr>
              <w:jc w:val="center"/>
              <w:rPr>
                <w:rFonts w:ascii="Arial" w:hAnsi="Arial"/>
              </w:rPr>
            </w:pPr>
          </w:p>
        </w:tc>
        <w:tc>
          <w:tcPr>
            <w:tcW w:w="1580" w:type="dxa"/>
            <w:shd w:val="clear" w:color="auto" w:fill="auto"/>
          </w:tcPr>
          <w:p w14:paraId="3BFDF483" w14:textId="77777777" w:rsidR="00832CFE" w:rsidRPr="00327873" w:rsidRDefault="00832CFE" w:rsidP="00832CFE">
            <w:pPr>
              <w:jc w:val="center"/>
              <w:rPr>
                <w:rFonts w:ascii="Arial" w:hAnsi="Arial"/>
              </w:rPr>
            </w:pPr>
          </w:p>
        </w:tc>
        <w:tc>
          <w:tcPr>
            <w:tcW w:w="1580" w:type="dxa"/>
            <w:shd w:val="clear" w:color="auto" w:fill="auto"/>
          </w:tcPr>
          <w:p w14:paraId="189A093E" w14:textId="77777777" w:rsidR="00832CFE" w:rsidRPr="00327873" w:rsidRDefault="00832CFE" w:rsidP="00832CFE">
            <w:pPr>
              <w:jc w:val="center"/>
              <w:rPr>
                <w:rFonts w:ascii="Arial" w:hAnsi="Arial"/>
              </w:rPr>
            </w:pPr>
          </w:p>
        </w:tc>
      </w:tr>
      <w:tr w:rsidR="00832CFE" w:rsidRPr="00327873" w14:paraId="2E0B3B08" w14:textId="77777777" w:rsidTr="00327873">
        <w:trPr>
          <w:cantSplit/>
          <w:trHeight w:val="561"/>
          <w:jc w:val="center"/>
        </w:trPr>
        <w:tc>
          <w:tcPr>
            <w:tcW w:w="2802" w:type="dxa"/>
            <w:shd w:val="clear" w:color="auto" w:fill="auto"/>
          </w:tcPr>
          <w:p w14:paraId="79E91F6A" w14:textId="77777777" w:rsidR="00832CFE" w:rsidRPr="00327873" w:rsidRDefault="00832CFE" w:rsidP="00832CFE">
            <w:pPr>
              <w:jc w:val="center"/>
              <w:rPr>
                <w:rFonts w:ascii="Arial" w:hAnsi="Arial"/>
                <w:b/>
                <w:bCs/>
              </w:rPr>
            </w:pPr>
            <w:bookmarkStart w:id="35" w:name="_DV_C49"/>
            <w:r w:rsidRPr="00327873">
              <w:rPr>
                <w:rFonts w:ascii="Arial" w:hAnsi="Arial"/>
                <w:b/>
                <w:bCs/>
              </w:rPr>
              <w:t>AT 20% OF RATED MW</w:t>
            </w:r>
            <w:bookmarkEnd w:id="35"/>
          </w:p>
        </w:tc>
        <w:tc>
          <w:tcPr>
            <w:tcW w:w="697" w:type="dxa"/>
            <w:shd w:val="clear" w:color="auto" w:fill="auto"/>
          </w:tcPr>
          <w:p w14:paraId="7F671AFE" w14:textId="77777777" w:rsidR="00832CFE" w:rsidRPr="00327873" w:rsidRDefault="00832CFE" w:rsidP="00832CFE">
            <w:pPr>
              <w:jc w:val="center"/>
              <w:rPr>
                <w:rFonts w:ascii="Arial" w:hAnsi="Arial"/>
              </w:rPr>
            </w:pPr>
          </w:p>
        </w:tc>
        <w:tc>
          <w:tcPr>
            <w:tcW w:w="1580" w:type="dxa"/>
            <w:shd w:val="clear" w:color="auto" w:fill="auto"/>
          </w:tcPr>
          <w:p w14:paraId="31837B49" w14:textId="77777777" w:rsidR="00832CFE" w:rsidRPr="00327873" w:rsidRDefault="00832CFE" w:rsidP="00832CFE">
            <w:pPr>
              <w:jc w:val="center"/>
              <w:rPr>
                <w:rFonts w:ascii="Arial" w:hAnsi="Arial"/>
              </w:rPr>
            </w:pPr>
          </w:p>
        </w:tc>
        <w:tc>
          <w:tcPr>
            <w:tcW w:w="1580" w:type="dxa"/>
            <w:shd w:val="clear" w:color="auto" w:fill="auto"/>
          </w:tcPr>
          <w:p w14:paraId="1C1D607C" w14:textId="77777777" w:rsidR="00832CFE" w:rsidRPr="00327873" w:rsidRDefault="00832CFE" w:rsidP="00832CFE">
            <w:pPr>
              <w:jc w:val="center"/>
              <w:rPr>
                <w:rFonts w:ascii="Arial" w:hAnsi="Arial"/>
              </w:rPr>
            </w:pPr>
          </w:p>
        </w:tc>
      </w:tr>
      <w:tr w:rsidR="00832CFE" w:rsidRPr="00327873" w14:paraId="1B344ED3" w14:textId="77777777" w:rsidTr="00327873">
        <w:trPr>
          <w:cantSplit/>
          <w:trHeight w:val="561"/>
          <w:jc w:val="center"/>
        </w:trPr>
        <w:tc>
          <w:tcPr>
            <w:tcW w:w="2802" w:type="dxa"/>
            <w:shd w:val="clear" w:color="auto" w:fill="auto"/>
          </w:tcPr>
          <w:p w14:paraId="7FE46E68" w14:textId="77777777" w:rsidR="00832CFE" w:rsidRPr="00327873" w:rsidRDefault="00832CFE" w:rsidP="00832CFE">
            <w:pPr>
              <w:jc w:val="center"/>
              <w:rPr>
                <w:rFonts w:ascii="Arial" w:hAnsi="Arial"/>
                <w:b/>
                <w:bCs/>
              </w:rPr>
            </w:pPr>
            <w:bookmarkStart w:id="36" w:name="_DV_C50"/>
            <w:r w:rsidRPr="00327873">
              <w:rPr>
                <w:rFonts w:ascii="Arial" w:hAnsi="Arial"/>
                <w:b/>
                <w:bCs/>
              </w:rPr>
              <w:t>AT BELOW 20% OF RATED MW</w:t>
            </w:r>
            <w:bookmarkEnd w:id="36"/>
          </w:p>
        </w:tc>
        <w:tc>
          <w:tcPr>
            <w:tcW w:w="697" w:type="dxa"/>
            <w:shd w:val="clear" w:color="auto" w:fill="auto"/>
          </w:tcPr>
          <w:p w14:paraId="796C7713" w14:textId="77777777" w:rsidR="00832CFE" w:rsidRPr="00327873" w:rsidRDefault="00832CFE" w:rsidP="00832CFE">
            <w:pPr>
              <w:jc w:val="center"/>
              <w:rPr>
                <w:rFonts w:ascii="Arial" w:hAnsi="Arial"/>
              </w:rPr>
            </w:pPr>
          </w:p>
        </w:tc>
        <w:tc>
          <w:tcPr>
            <w:tcW w:w="1580" w:type="dxa"/>
            <w:shd w:val="clear" w:color="auto" w:fill="auto"/>
          </w:tcPr>
          <w:p w14:paraId="5121184D" w14:textId="77777777" w:rsidR="00832CFE" w:rsidRPr="00327873" w:rsidRDefault="00832CFE" w:rsidP="00832CFE">
            <w:pPr>
              <w:jc w:val="center"/>
              <w:rPr>
                <w:rFonts w:ascii="Arial" w:hAnsi="Arial"/>
              </w:rPr>
            </w:pPr>
          </w:p>
        </w:tc>
        <w:tc>
          <w:tcPr>
            <w:tcW w:w="1580" w:type="dxa"/>
            <w:shd w:val="clear" w:color="auto" w:fill="auto"/>
          </w:tcPr>
          <w:p w14:paraId="7DAE1A4F" w14:textId="77777777" w:rsidR="00832CFE" w:rsidRPr="00327873" w:rsidRDefault="00832CFE" w:rsidP="00832CFE">
            <w:pPr>
              <w:jc w:val="center"/>
              <w:rPr>
                <w:rFonts w:ascii="Arial" w:hAnsi="Arial"/>
              </w:rPr>
            </w:pPr>
          </w:p>
        </w:tc>
      </w:tr>
      <w:tr w:rsidR="00832CFE" w:rsidRPr="00327873" w14:paraId="4F60BFD2" w14:textId="77777777" w:rsidTr="00327873">
        <w:trPr>
          <w:cantSplit/>
          <w:trHeight w:val="65"/>
          <w:jc w:val="center"/>
        </w:trPr>
        <w:tc>
          <w:tcPr>
            <w:tcW w:w="2802" w:type="dxa"/>
            <w:shd w:val="clear" w:color="auto" w:fill="auto"/>
          </w:tcPr>
          <w:p w14:paraId="40C0AD86" w14:textId="77777777" w:rsidR="00832CFE" w:rsidRPr="00327873" w:rsidRDefault="00832CFE" w:rsidP="00832CFE">
            <w:pPr>
              <w:jc w:val="center"/>
              <w:rPr>
                <w:rFonts w:ascii="Arial" w:hAnsi="Arial"/>
                <w:b/>
                <w:bCs/>
              </w:rPr>
            </w:pPr>
            <w:bookmarkStart w:id="37" w:name="_DV_C51"/>
            <w:r w:rsidRPr="00327873">
              <w:rPr>
                <w:rFonts w:ascii="Arial" w:hAnsi="Arial"/>
                <w:b/>
                <w:bCs/>
              </w:rPr>
              <w:t>AT 0% OF RATED</w:t>
            </w:r>
            <w:bookmarkEnd w:id="37"/>
          </w:p>
          <w:p w14:paraId="3ACDC259" w14:textId="77777777" w:rsidR="00832CFE" w:rsidRPr="00327873" w:rsidRDefault="00832CFE" w:rsidP="00832CFE">
            <w:pPr>
              <w:jc w:val="center"/>
              <w:rPr>
                <w:rFonts w:ascii="Arial" w:hAnsi="Arial"/>
                <w:b/>
                <w:bCs/>
              </w:rPr>
            </w:pPr>
            <w:bookmarkStart w:id="38" w:name="_DV_C52"/>
            <w:r w:rsidRPr="00327873">
              <w:rPr>
                <w:rFonts w:ascii="Arial" w:hAnsi="Arial"/>
                <w:b/>
                <w:bCs/>
              </w:rPr>
              <w:t>MW</w:t>
            </w:r>
            <w:bookmarkEnd w:id="38"/>
          </w:p>
        </w:tc>
        <w:tc>
          <w:tcPr>
            <w:tcW w:w="697" w:type="dxa"/>
            <w:shd w:val="clear" w:color="auto" w:fill="auto"/>
          </w:tcPr>
          <w:p w14:paraId="02A5B3EA" w14:textId="77777777" w:rsidR="00832CFE" w:rsidRPr="00327873" w:rsidRDefault="00832CFE" w:rsidP="00832CFE">
            <w:pPr>
              <w:jc w:val="center"/>
              <w:rPr>
                <w:rFonts w:ascii="Arial" w:hAnsi="Arial"/>
              </w:rPr>
            </w:pPr>
          </w:p>
        </w:tc>
        <w:tc>
          <w:tcPr>
            <w:tcW w:w="1580" w:type="dxa"/>
            <w:shd w:val="clear" w:color="auto" w:fill="auto"/>
          </w:tcPr>
          <w:p w14:paraId="29F3DAD8" w14:textId="77777777" w:rsidR="00832CFE" w:rsidRPr="00327873" w:rsidRDefault="00832CFE" w:rsidP="00832CFE">
            <w:pPr>
              <w:jc w:val="center"/>
              <w:rPr>
                <w:rFonts w:ascii="Arial" w:hAnsi="Arial"/>
              </w:rPr>
            </w:pPr>
          </w:p>
        </w:tc>
        <w:tc>
          <w:tcPr>
            <w:tcW w:w="1580" w:type="dxa"/>
            <w:shd w:val="clear" w:color="auto" w:fill="auto"/>
          </w:tcPr>
          <w:p w14:paraId="0B1F6B36" w14:textId="77777777" w:rsidR="00832CFE" w:rsidRPr="00327873" w:rsidRDefault="00832CFE" w:rsidP="00832CFE">
            <w:pPr>
              <w:jc w:val="center"/>
              <w:rPr>
                <w:rFonts w:ascii="Arial" w:hAnsi="Arial"/>
              </w:rPr>
            </w:pPr>
          </w:p>
        </w:tc>
      </w:tr>
    </w:tbl>
    <w:p w14:paraId="4DABC6E3" w14:textId="77777777" w:rsidR="00832CFE" w:rsidRPr="00327873" w:rsidRDefault="00832CFE" w:rsidP="00832CFE">
      <w:pPr>
        <w:jc w:val="center"/>
        <w:rPr>
          <w:rFonts w:ascii="Arial" w:hAnsi="Arial"/>
        </w:rPr>
      </w:pPr>
    </w:p>
    <w:p w14:paraId="51F9C602" w14:textId="77777777" w:rsidR="00832CFE" w:rsidRPr="00327873" w:rsidRDefault="00832CFE" w:rsidP="00832CFE">
      <w:pPr>
        <w:jc w:val="center"/>
        <w:rPr>
          <w:rFonts w:ascii="Arial" w:hAnsi="Arial"/>
        </w:rPr>
      </w:pPr>
    </w:p>
    <w:p w14:paraId="762E28DE" w14:textId="77777777" w:rsidR="00832CFE" w:rsidRPr="00327873" w:rsidRDefault="00832CFE" w:rsidP="00832CFE">
      <w:pPr>
        <w:jc w:val="center"/>
        <w:rPr>
          <w:rFonts w:ascii="Arial" w:hAnsi="Arial"/>
          <w:i/>
          <w:iCs/>
        </w:rPr>
      </w:pPr>
      <w:bookmarkStart w:id="39" w:name="_DV_C53"/>
      <w:r w:rsidRPr="00327873">
        <w:rPr>
          <w:rFonts w:ascii="Arial" w:hAnsi="Arial"/>
          <w:i/>
          <w:iCs/>
        </w:rPr>
        <w:t>OR</w:t>
      </w:r>
      <w:bookmarkEnd w:id="39"/>
    </w:p>
    <w:p w14:paraId="63E2CD4C" w14:textId="77777777" w:rsidR="00832CFE" w:rsidRPr="00327873" w:rsidRDefault="00832CFE" w:rsidP="00832CFE">
      <w:pPr>
        <w:jc w:val="center"/>
        <w:rPr>
          <w:rFonts w:ascii="Arial" w:hAnsi="Arial"/>
          <w:i/>
          <w:iCs/>
        </w:rPr>
      </w:pPr>
    </w:p>
    <w:p w14:paraId="0EEAD82B" w14:textId="77777777" w:rsidR="00832CFE" w:rsidRPr="00327873" w:rsidRDefault="00832CFE" w:rsidP="00832CFE">
      <w:pPr>
        <w:jc w:val="center"/>
        <w:rPr>
          <w:rFonts w:ascii="Arial" w:hAnsi="Arial"/>
          <w:i/>
          <w:iCs/>
        </w:rPr>
      </w:pPr>
      <w:bookmarkStart w:id="40" w:name="_DV_C54"/>
      <w:r w:rsidRPr="00327873">
        <w:rPr>
          <w:rFonts w:ascii="Arial" w:hAnsi="Arial"/>
          <w:i/>
          <w:iCs/>
        </w:rPr>
        <w:t>[TABLES BELOW FOR USE WHERE GRID CODE CC6.3.2(d)(ii) APPLICABLE (INCLUDING FOR POWER PARK UNITS)]</w:t>
      </w:r>
      <w:bookmarkEnd w:id="40"/>
    </w:p>
    <w:p w14:paraId="6273B140" w14:textId="77777777" w:rsidR="00832CFE" w:rsidRPr="00327873" w:rsidRDefault="00832CFE" w:rsidP="00832CFE">
      <w:pPr>
        <w:jc w:val="center"/>
        <w:rPr>
          <w:rFonts w:ascii="Arial" w:hAnsi="Arial"/>
          <w:b/>
          <w:bCs/>
        </w:rPr>
      </w:pPr>
    </w:p>
    <w:p w14:paraId="0B63D6F8" w14:textId="77777777" w:rsidR="00832CFE" w:rsidRPr="00327873" w:rsidRDefault="00832CFE" w:rsidP="00832CFE">
      <w:pPr>
        <w:jc w:val="center"/>
        <w:rPr>
          <w:rFonts w:ascii="Arial" w:hAnsi="Arial"/>
          <w:b/>
          <w:bCs/>
        </w:rPr>
      </w:pPr>
    </w:p>
    <w:p w14:paraId="103A9F18" w14:textId="77777777" w:rsidR="00832CFE" w:rsidRPr="00327873" w:rsidRDefault="00832CFE" w:rsidP="00832CFE">
      <w:pPr>
        <w:jc w:val="center"/>
        <w:rPr>
          <w:rFonts w:ascii="Arial" w:hAnsi="Arial"/>
          <w:b/>
          <w:bCs/>
        </w:rPr>
      </w:pPr>
    </w:p>
    <w:p w14:paraId="33F61BA2" w14:textId="77777777" w:rsidR="00832CFE" w:rsidRPr="00327873" w:rsidRDefault="00832CFE" w:rsidP="00832CFE">
      <w:pPr>
        <w:jc w:val="center"/>
        <w:rPr>
          <w:rFonts w:ascii="Arial" w:hAnsi="Arial"/>
        </w:rPr>
      </w:pPr>
      <w:bookmarkStart w:id="41" w:name="_DV_C55"/>
      <w:r w:rsidRPr="00327873">
        <w:rPr>
          <w:rFonts w:ascii="Arial" w:hAnsi="Arial"/>
          <w:b/>
          <w:bCs/>
        </w:rPr>
        <w:t>REACTIVE POWER CAPABILITY AT COMMERCIAL BOUNDARY</w:t>
      </w:r>
      <w:r w:rsidRPr="00327873">
        <w:rPr>
          <w:rFonts w:ascii="Arial" w:hAnsi="Arial"/>
        </w:rPr>
        <w:t xml:space="preserve"> (at rated stator terminal and nominal system voltage)</w:t>
      </w:r>
      <w:bookmarkEnd w:id="41"/>
    </w:p>
    <w:p w14:paraId="038EED5F" w14:textId="77777777" w:rsidR="00832CFE" w:rsidRPr="00327873" w:rsidRDefault="00832CFE" w:rsidP="00832CFE">
      <w:pPr>
        <w:jc w:val="center"/>
        <w:rPr>
          <w:rFonts w:ascii="Arial" w:hAnsi="Arial"/>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2802"/>
        <w:gridCol w:w="1054"/>
        <w:gridCol w:w="1580"/>
        <w:gridCol w:w="1580"/>
      </w:tblGrid>
      <w:tr w:rsidR="00832CFE" w:rsidRPr="00327873" w14:paraId="52F9FBBE" w14:textId="77777777" w:rsidTr="00327873">
        <w:trPr>
          <w:cantSplit/>
          <w:trHeight w:val="619"/>
          <w:jc w:val="center"/>
        </w:trPr>
        <w:tc>
          <w:tcPr>
            <w:tcW w:w="2802" w:type="dxa"/>
            <w:tcBorders>
              <w:top w:val="double" w:sz="6" w:space="0" w:color="000000"/>
              <w:left w:val="double" w:sz="6" w:space="0" w:color="000000"/>
              <w:bottom w:val="single" w:sz="6" w:space="0" w:color="000000"/>
              <w:right w:val="single" w:sz="6" w:space="0" w:color="000000"/>
            </w:tcBorders>
            <w:shd w:val="clear" w:color="auto" w:fill="auto"/>
          </w:tcPr>
          <w:p w14:paraId="1D350EFC" w14:textId="77777777" w:rsidR="00832CFE" w:rsidRPr="00327873" w:rsidRDefault="00832CFE" w:rsidP="00832CFE">
            <w:pPr>
              <w:jc w:val="center"/>
              <w:rPr>
                <w:rFonts w:ascii="Arial" w:hAnsi="Arial"/>
                <w:b/>
                <w:bCs/>
              </w:rPr>
            </w:pPr>
            <w:bookmarkStart w:id="42" w:name="_DV_C56"/>
            <w:r w:rsidRPr="00327873">
              <w:rPr>
                <w:rFonts w:ascii="Arial" w:hAnsi="Arial"/>
                <w:b/>
                <w:bCs/>
              </w:rPr>
              <w:t>TABLE A</w:t>
            </w:r>
            <w:bookmarkEnd w:id="42"/>
          </w:p>
          <w:p w14:paraId="178C993D" w14:textId="77777777" w:rsidR="00832CFE" w:rsidRPr="00327873" w:rsidRDefault="00832CFE" w:rsidP="00832CFE">
            <w:pPr>
              <w:jc w:val="center"/>
              <w:rPr>
                <w:rFonts w:ascii="Arial" w:hAnsi="Arial"/>
                <w:b/>
                <w:bCs/>
              </w:rPr>
            </w:pPr>
          </w:p>
        </w:tc>
        <w:tc>
          <w:tcPr>
            <w:tcW w:w="1054" w:type="dxa"/>
            <w:tcBorders>
              <w:top w:val="double" w:sz="6" w:space="0" w:color="000000"/>
              <w:left w:val="nil"/>
              <w:bottom w:val="double" w:sz="6" w:space="0" w:color="000000"/>
              <w:right w:val="double" w:sz="6" w:space="0" w:color="000000"/>
            </w:tcBorders>
            <w:shd w:val="clear" w:color="auto" w:fill="auto"/>
          </w:tcPr>
          <w:p w14:paraId="07DF7BC6" w14:textId="77777777" w:rsidR="00832CFE" w:rsidRPr="00327873" w:rsidRDefault="00832CFE" w:rsidP="00832CFE">
            <w:pPr>
              <w:jc w:val="center"/>
              <w:rPr>
                <w:rFonts w:ascii="Arial" w:hAnsi="Arial"/>
                <w:b/>
                <w:bCs/>
              </w:rPr>
            </w:pPr>
            <w:bookmarkStart w:id="43" w:name="_DV_C57"/>
            <w:r w:rsidRPr="00327873">
              <w:rPr>
                <w:rFonts w:ascii="Arial" w:hAnsi="Arial"/>
                <w:b/>
                <w:bCs/>
              </w:rPr>
              <w:t>MW</w:t>
            </w:r>
            <w:bookmarkEnd w:id="43"/>
          </w:p>
        </w:tc>
        <w:tc>
          <w:tcPr>
            <w:tcW w:w="1580" w:type="dxa"/>
            <w:tcBorders>
              <w:top w:val="double" w:sz="6" w:space="0" w:color="000000"/>
              <w:left w:val="double" w:sz="6" w:space="0" w:color="000000"/>
              <w:bottom w:val="double" w:sz="6" w:space="0" w:color="000000"/>
              <w:right w:val="double" w:sz="6" w:space="0" w:color="000000"/>
            </w:tcBorders>
            <w:shd w:val="clear" w:color="auto" w:fill="auto"/>
          </w:tcPr>
          <w:p w14:paraId="239C20C4" w14:textId="77777777" w:rsidR="00832CFE" w:rsidRPr="00327873" w:rsidRDefault="00832CFE" w:rsidP="00832CFE">
            <w:pPr>
              <w:jc w:val="center"/>
              <w:rPr>
                <w:rFonts w:ascii="Arial" w:hAnsi="Arial"/>
                <w:b/>
                <w:bCs/>
              </w:rPr>
            </w:pPr>
            <w:bookmarkStart w:id="44" w:name="_DV_C58"/>
            <w:r w:rsidRPr="00327873">
              <w:rPr>
                <w:rFonts w:ascii="Arial" w:hAnsi="Arial"/>
                <w:b/>
                <w:bCs/>
              </w:rPr>
              <w:t>LEAD (</w:t>
            </w:r>
            <w:proofErr w:type="spellStart"/>
            <w:r w:rsidRPr="00327873">
              <w:rPr>
                <w:rFonts w:ascii="Arial" w:hAnsi="Arial"/>
                <w:b/>
                <w:bCs/>
              </w:rPr>
              <w:t>Mvar</w:t>
            </w:r>
            <w:proofErr w:type="spellEnd"/>
            <w:r w:rsidRPr="00327873">
              <w:rPr>
                <w:rFonts w:ascii="Arial" w:hAnsi="Arial"/>
                <w:b/>
                <w:bCs/>
              </w:rPr>
              <w:t>)</w:t>
            </w:r>
            <w:bookmarkEnd w:id="44"/>
          </w:p>
        </w:tc>
        <w:tc>
          <w:tcPr>
            <w:tcW w:w="1580" w:type="dxa"/>
            <w:tcBorders>
              <w:top w:val="double" w:sz="6" w:space="0" w:color="000000"/>
              <w:left w:val="double" w:sz="6" w:space="0" w:color="000000"/>
              <w:bottom w:val="double" w:sz="6" w:space="0" w:color="000000"/>
              <w:right w:val="double" w:sz="6" w:space="0" w:color="000000"/>
            </w:tcBorders>
            <w:shd w:val="clear" w:color="auto" w:fill="auto"/>
          </w:tcPr>
          <w:p w14:paraId="37A1BDC5" w14:textId="77777777" w:rsidR="00832CFE" w:rsidRPr="00327873" w:rsidRDefault="00832CFE" w:rsidP="00832CFE">
            <w:pPr>
              <w:jc w:val="center"/>
              <w:rPr>
                <w:rFonts w:ascii="Arial" w:hAnsi="Arial"/>
                <w:b/>
                <w:bCs/>
              </w:rPr>
            </w:pPr>
            <w:bookmarkStart w:id="45" w:name="_DV_C59"/>
            <w:r w:rsidRPr="00327873">
              <w:rPr>
                <w:rFonts w:ascii="Arial" w:hAnsi="Arial"/>
                <w:b/>
                <w:bCs/>
              </w:rPr>
              <w:t>LAG (</w:t>
            </w:r>
            <w:proofErr w:type="spellStart"/>
            <w:r w:rsidRPr="00327873">
              <w:rPr>
                <w:rFonts w:ascii="Arial" w:hAnsi="Arial"/>
                <w:b/>
                <w:bCs/>
              </w:rPr>
              <w:t>Mvar</w:t>
            </w:r>
            <w:proofErr w:type="spellEnd"/>
            <w:r w:rsidRPr="00327873">
              <w:rPr>
                <w:rFonts w:ascii="Arial" w:hAnsi="Arial"/>
                <w:b/>
                <w:bCs/>
              </w:rPr>
              <w:t>)</w:t>
            </w:r>
            <w:bookmarkEnd w:id="45"/>
          </w:p>
        </w:tc>
      </w:tr>
      <w:tr w:rsidR="00832CFE" w:rsidRPr="00327873" w14:paraId="202FF240" w14:textId="77777777" w:rsidTr="00327873">
        <w:trPr>
          <w:cantSplit/>
          <w:trHeight w:val="619"/>
          <w:jc w:val="center"/>
        </w:trPr>
        <w:tc>
          <w:tcPr>
            <w:tcW w:w="2802" w:type="dxa"/>
            <w:tcBorders>
              <w:top w:val="nil"/>
              <w:left w:val="double" w:sz="6" w:space="0" w:color="000000"/>
              <w:bottom w:val="double" w:sz="6" w:space="0" w:color="000000"/>
              <w:right w:val="double" w:sz="6" w:space="0" w:color="000000"/>
            </w:tcBorders>
            <w:shd w:val="clear" w:color="auto" w:fill="auto"/>
          </w:tcPr>
          <w:p w14:paraId="5B3B854F" w14:textId="77777777" w:rsidR="00832CFE" w:rsidRPr="00327873" w:rsidRDefault="00832CFE" w:rsidP="00832CFE">
            <w:pPr>
              <w:jc w:val="center"/>
              <w:rPr>
                <w:rFonts w:ascii="Arial" w:hAnsi="Arial"/>
                <w:b/>
                <w:bCs/>
              </w:rPr>
            </w:pPr>
            <w:bookmarkStart w:id="46" w:name="_DV_C60"/>
            <w:r w:rsidRPr="00327873">
              <w:rPr>
                <w:rFonts w:ascii="Arial" w:hAnsi="Arial"/>
                <w:b/>
                <w:bCs/>
              </w:rPr>
              <w:t>AT RATED MW</w:t>
            </w:r>
            <w:bookmarkEnd w:id="46"/>
          </w:p>
        </w:tc>
        <w:tc>
          <w:tcPr>
            <w:tcW w:w="1054" w:type="dxa"/>
            <w:tcBorders>
              <w:top w:val="double" w:sz="6" w:space="0" w:color="000000"/>
              <w:left w:val="double" w:sz="6" w:space="0" w:color="000000"/>
              <w:bottom w:val="double" w:sz="6" w:space="0" w:color="000000"/>
              <w:right w:val="double" w:sz="6" w:space="0" w:color="000000"/>
            </w:tcBorders>
            <w:shd w:val="clear" w:color="auto" w:fill="auto"/>
          </w:tcPr>
          <w:p w14:paraId="15760703" w14:textId="77777777" w:rsidR="00832CFE" w:rsidRPr="00327873" w:rsidRDefault="00832CFE" w:rsidP="00832CFE">
            <w:pPr>
              <w:jc w:val="center"/>
              <w:rPr>
                <w:rFonts w:ascii="Arial" w:hAnsi="Arial"/>
              </w:rPr>
            </w:pPr>
          </w:p>
        </w:tc>
        <w:tc>
          <w:tcPr>
            <w:tcW w:w="1580" w:type="dxa"/>
            <w:tcBorders>
              <w:top w:val="double" w:sz="6" w:space="0" w:color="000000"/>
              <w:left w:val="double" w:sz="6" w:space="0" w:color="000000"/>
              <w:bottom w:val="double" w:sz="6" w:space="0" w:color="000000"/>
              <w:right w:val="double" w:sz="6" w:space="0" w:color="000000"/>
            </w:tcBorders>
            <w:shd w:val="clear" w:color="auto" w:fill="auto"/>
          </w:tcPr>
          <w:p w14:paraId="6BF7B35D" w14:textId="77777777" w:rsidR="00832CFE" w:rsidRPr="00327873" w:rsidRDefault="00832CFE" w:rsidP="00832CFE">
            <w:pPr>
              <w:jc w:val="center"/>
              <w:rPr>
                <w:rFonts w:ascii="Arial" w:hAnsi="Arial"/>
              </w:rPr>
            </w:pPr>
          </w:p>
        </w:tc>
        <w:tc>
          <w:tcPr>
            <w:tcW w:w="1580" w:type="dxa"/>
            <w:tcBorders>
              <w:top w:val="double" w:sz="6" w:space="0" w:color="000000"/>
              <w:left w:val="double" w:sz="6" w:space="0" w:color="000000"/>
              <w:bottom w:val="double" w:sz="6" w:space="0" w:color="000000"/>
              <w:right w:val="double" w:sz="6" w:space="0" w:color="000000"/>
            </w:tcBorders>
            <w:shd w:val="clear" w:color="auto" w:fill="auto"/>
          </w:tcPr>
          <w:p w14:paraId="18A8D63F" w14:textId="77777777" w:rsidR="00832CFE" w:rsidRPr="00327873" w:rsidRDefault="00832CFE" w:rsidP="00832CFE">
            <w:pPr>
              <w:jc w:val="center"/>
              <w:rPr>
                <w:rFonts w:ascii="Arial" w:hAnsi="Arial"/>
              </w:rPr>
            </w:pPr>
          </w:p>
        </w:tc>
      </w:tr>
    </w:tbl>
    <w:p w14:paraId="6A6D400A" w14:textId="77777777" w:rsidR="00832CFE" w:rsidRPr="00832CFE" w:rsidRDefault="00832CFE" w:rsidP="00832CFE">
      <w:pPr>
        <w:jc w:val="center"/>
        <w:rPr>
          <w:rFonts w:ascii="Arial" w:hAnsi="Arial"/>
        </w:rPr>
      </w:pPr>
    </w:p>
    <w:p w14:paraId="7C3EA1B6" w14:textId="77777777" w:rsidR="00832CFE" w:rsidRPr="00832CFE" w:rsidRDefault="00832CFE" w:rsidP="00832CFE">
      <w:pPr>
        <w:jc w:val="center"/>
        <w:rPr>
          <w:rFonts w:ascii="Arial" w:hAnsi="Arial"/>
        </w:rPr>
      </w:pPr>
    </w:p>
    <w:p w14:paraId="09CEBA68" w14:textId="77777777" w:rsidR="000B743B" w:rsidRPr="00327873" w:rsidRDefault="000B743B" w:rsidP="000B743B">
      <w:pPr>
        <w:jc w:val="center"/>
        <w:rPr>
          <w:rFonts w:ascii="Arial" w:hAnsi="Arial"/>
        </w:rPr>
      </w:pPr>
      <w:r w:rsidRPr="00327873">
        <w:rPr>
          <w:rFonts w:ascii="Arial" w:hAnsi="Arial"/>
          <w:b/>
          <w:bCs/>
        </w:rPr>
        <w:lastRenderedPageBreak/>
        <w:t>REACTIVE POWER CAPABILITY AT NON-SYNCHRONOUS GENERATING UNIT  STATOR TERMINAL</w:t>
      </w:r>
      <w:r w:rsidRPr="00327873">
        <w:rPr>
          <w:rFonts w:ascii="Arial" w:hAnsi="Arial"/>
        </w:rPr>
        <w:t xml:space="preserve"> (at rated terminal voltage)</w:t>
      </w:r>
    </w:p>
    <w:p w14:paraId="5AD1E1D9" w14:textId="77777777" w:rsidR="000B743B" w:rsidRPr="00327873" w:rsidRDefault="000B743B" w:rsidP="000B743B">
      <w:pPr>
        <w:jc w:val="center"/>
        <w:rPr>
          <w:rFonts w:ascii="Arial" w:hAnsi="Arial"/>
        </w:rPr>
      </w:pPr>
    </w:p>
    <w:p w14:paraId="40D23945" w14:textId="77777777" w:rsidR="000B743B" w:rsidRPr="00327873" w:rsidRDefault="000B743B" w:rsidP="000B743B">
      <w:pPr>
        <w:jc w:val="center"/>
        <w:rPr>
          <w:rFonts w:ascii="Arial" w:hAnsi="Arial"/>
        </w:rPr>
      </w:pPr>
      <w:bookmarkStart w:id="47" w:name="_DV_C62"/>
      <w:r w:rsidRPr="00327873">
        <w:rPr>
          <w:rFonts w:ascii="Arial" w:hAnsi="Arial"/>
        </w:rPr>
        <w:t>Non Synchronous Generating Unit (including Power Park Unit):  Each</w:t>
      </w:r>
      <w:bookmarkEnd w:id="47"/>
    </w:p>
    <w:p w14:paraId="5BEBD412" w14:textId="77777777" w:rsidR="000B743B" w:rsidRPr="00327873" w:rsidRDefault="000B743B" w:rsidP="000B743B">
      <w:pPr>
        <w:jc w:val="center"/>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802"/>
        <w:gridCol w:w="697"/>
        <w:gridCol w:w="1580"/>
        <w:gridCol w:w="1580"/>
      </w:tblGrid>
      <w:tr w:rsidR="000B743B" w:rsidRPr="00327873" w14:paraId="1CFBA06A" w14:textId="77777777" w:rsidTr="00327873">
        <w:trPr>
          <w:cantSplit/>
          <w:trHeight w:val="600"/>
          <w:jc w:val="center"/>
        </w:trPr>
        <w:tc>
          <w:tcPr>
            <w:tcW w:w="2802" w:type="dxa"/>
            <w:tcBorders>
              <w:top w:val="double" w:sz="6" w:space="0" w:color="000000"/>
              <w:left w:val="double" w:sz="6" w:space="0" w:color="000000"/>
              <w:bottom w:val="double" w:sz="6" w:space="0" w:color="000000"/>
              <w:right w:val="double" w:sz="6" w:space="0" w:color="000000"/>
            </w:tcBorders>
            <w:shd w:val="clear" w:color="auto" w:fill="auto"/>
          </w:tcPr>
          <w:p w14:paraId="0133A5BD" w14:textId="77777777" w:rsidR="000B743B" w:rsidRPr="00327873" w:rsidRDefault="000B743B" w:rsidP="000B743B">
            <w:pPr>
              <w:jc w:val="center"/>
              <w:rPr>
                <w:rFonts w:ascii="Arial" w:hAnsi="Arial"/>
                <w:b/>
                <w:bCs/>
              </w:rPr>
            </w:pPr>
            <w:bookmarkStart w:id="48" w:name="_DV_C63"/>
            <w:r w:rsidRPr="00327873">
              <w:rPr>
                <w:rFonts w:ascii="Arial" w:hAnsi="Arial"/>
                <w:b/>
                <w:bCs/>
              </w:rPr>
              <w:t>TABLE B</w:t>
            </w:r>
            <w:bookmarkEnd w:id="48"/>
          </w:p>
          <w:p w14:paraId="3569E60E" w14:textId="77777777" w:rsidR="000B743B" w:rsidRPr="00327873" w:rsidRDefault="000B743B" w:rsidP="000B743B">
            <w:pPr>
              <w:jc w:val="center"/>
              <w:rPr>
                <w:rFonts w:ascii="Arial" w:hAnsi="Arial"/>
                <w:b/>
                <w:bCs/>
              </w:rPr>
            </w:pPr>
          </w:p>
        </w:tc>
        <w:tc>
          <w:tcPr>
            <w:tcW w:w="697" w:type="dxa"/>
            <w:tcBorders>
              <w:top w:val="double" w:sz="6" w:space="0" w:color="000000"/>
              <w:left w:val="single" w:sz="6" w:space="0" w:color="000000"/>
              <w:bottom w:val="double" w:sz="6" w:space="0" w:color="000000"/>
              <w:right w:val="double" w:sz="6" w:space="0" w:color="000000"/>
            </w:tcBorders>
            <w:shd w:val="clear" w:color="auto" w:fill="auto"/>
          </w:tcPr>
          <w:p w14:paraId="3AAB68E0" w14:textId="77777777" w:rsidR="000B743B" w:rsidRPr="00327873" w:rsidRDefault="000B743B" w:rsidP="000B743B">
            <w:pPr>
              <w:jc w:val="center"/>
              <w:rPr>
                <w:rFonts w:ascii="Arial" w:hAnsi="Arial"/>
                <w:b/>
                <w:bCs/>
              </w:rPr>
            </w:pPr>
            <w:bookmarkStart w:id="49" w:name="_DV_C64"/>
            <w:r w:rsidRPr="00327873">
              <w:rPr>
                <w:rFonts w:ascii="Arial" w:hAnsi="Arial"/>
                <w:b/>
                <w:bCs/>
              </w:rPr>
              <w:t>MW</w:t>
            </w:r>
            <w:bookmarkEnd w:id="49"/>
          </w:p>
        </w:tc>
        <w:tc>
          <w:tcPr>
            <w:tcW w:w="1580" w:type="dxa"/>
            <w:tcBorders>
              <w:top w:val="double" w:sz="6" w:space="0" w:color="000000"/>
              <w:left w:val="single" w:sz="6" w:space="0" w:color="000000"/>
              <w:bottom w:val="double" w:sz="6" w:space="0" w:color="000000"/>
              <w:right w:val="double" w:sz="6" w:space="0" w:color="000000"/>
            </w:tcBorders>
            <w:shd w:val="clear" w:color="auto" w:fill="auto"/>
          </w:tcPr>
          <w:p w14:paraId="5CE32ABF" w14:textId="77777777" w:rsidR="000B743B" w:rsidRPr="00327873" w:rsidRDefault="000B743B" w:rsidP="000B743B">
            <w:pPr>
              <w:jc w:val="center"/>
              <w:rPr>
                <w:rFonts w:ascii="Arial" w:hAnsi="Arial"/>
                <w:b/>
                <w:bCs/>
              </w:rPr>
            </w:pPr>
            <w:bookmarkStart w:id="50" w:name="_DV_C65"/>
            <w:r w:rsidRPr="00327873">
              <w:rPr>
                <w:rFonts w:ascii="Arial" w:hAnsi="Arial"/>
                <w:b/>
                <w:bCs/>
              </w:rPr>
              <w:t>LEAD (</w:t>
            </w:r>
            <w:proofErr w:type="spellStart"/>
            <w:r w:rsidRPr="00327873">
              <w:rPr>
                <w:rFonts w:ascii="Arial" w:hAnsi="Arial"/>
                <w:b/>
                <w:bCs/>
              </w:rPr>
              <w:t>Mvar</w:t>
            </w:r>
            <w:proofErr w:type="spellEnd"/>
            <w:r w:rsidRPr="00327873">
              <w:rPr>
                <w:rFonts w:ascii="Arial" w:hAnsi="Arial"/>
                <w:b/>
                <w:bCs/>
              </w:rPr>
              <w:t>)</w:t>
            </w:r>
            <w:bookmarkEnd w:id="50"/>
          </w:p>
        </w:tc>
        <w:tc>
          <w:tcPr>
            <w:tcW w:w="1580" w:type="dxa"/>
            <w:tcBorders>
              <w:top w:val="double" w:sz="6" w:space="0" w:color="000000"/>
              <w:left w:val="single" w:sz="6" w:space="0" w:color="000000"/>
              <w:bottom w:val="double" w:sz="6" w:space="0" w:color="000000"/>
              <w:right w:val="double" w:sz="6" w:space="0" w:color="000000"/>
            </w:tcBorders>
            <w:shd w:val="clear" w:color="auto" w:fill="auto"/>
          </w:tcPr>
          <w:p w14:paraId="11EBC545" w14:textId="77777777" w:rsidR="000B743B" w:rsidRPr="00327873" w:rsidRDefault="000B743B" w:rsidP="000B743B">
            <w:pPr>
              <w:jc w:val="center"/>
              <w:rPr>
                <w:rFonts w:ascii="Arial" w:hAnsi="Arial"/>
                <w:b/>
                <w:bCs/>
              </w:rPr>
            </w:pPr>
            <w:bookmarkStart w:id="51" w:name="_DV_C66"/>
            <w:r w:rsidRPr="00327873">
              <w:rPr>
                <w:rFonts w:ascii="Arial" w:hAnsi="Arial"/>
                <w:b/>
                <w:bCs/>
              </w:rPr>
              <w:t>LAG (</w:t>
            </w:r>
            <w:proofErr w:type="spellStart"/>
            <w:r w:rsidRPr="00327873">
              <w:rPr>
                <w:rFonts w:ascii="Arial" w:hAnsi="Arial"/>
                <w:b/>
                <w:bCs/>
              </w:rPr>
              <w:t>Mvar</w:t>
            </w:r>
            <w:proofErr w:type="spellEnd"/>
            <w:r w:rsidRPr="00327873">
              <w:rPr>
                <w:rFonts w:ascii="Arial" w:hAnsi="Arial"/>
                <w:b/>
                <w:bCs/>
              </w:rPr>
              <w:t>)</w:t>
            </w:r>
            <w:bookmarkEnd w:id="51"/>
          </w:p>
        </w:tc>
      </w:tr>
      <w:tr w:rsidR="000B743B" w:rsidRPr="00327873" w14:paraId="48DA9357" w14:textId="77777777" w:rsidTr="00327873">
        <w:trPr>
          <w:cantSplit/>
          <w:trHeight w:val="561"/>
          <w:jc w:val="center"/>
        </w:trPr>
        <w:tc>
          <w:tcPr>
            <w:tcW w:w="2802" w:type="dxa"/>
            <w:tcBorders>
              <w:top w:val="single" w:sz="6" w:space="0" w:color="000000"/>
              <w:left w:val="double" w:sz="6" w:space="0" w:color="000000"/>
              <w:bottom w:val="double" w:sz="6" w:space="0" w:color="000000"/>
              <w:right w:val="double" w:sz="6" w:space="0" w:color="000000"/>
            </w:tcBorders>
            <w:shd w:val="clear" w:color="auto" w:fill="auto"/>
          </w:tcPr>
          <w:p w14:paraId="7C45CCC2" w14:textId="77777777" w:rsidR="000B743B" w:rsidRPr="00327873" w:rsidRDefault="000B743B" w:rsidP="000B743B">
            <w:pPr>
              <w:jc w:val="center"/>
              <w:rPr>
                <w:rFonts w:ascii="Arial" w:hAnsi="Arial"/>
                <w:b/>
                <w:bCs/>
              </w:rPr>
            </w:pPr>
            <w:bookmarkStart w:id="52" w:name="_DV_C67"/>
            <w:r w:rsidRPr="00327873">
              <w:rPr>
                <w:rFonts w:ascii="Arial" w:hAnsi="Arial"/>
                <w:b/>
                <w:bCs/>
              </w:rPr>
              <w:t>AT RATED MW</w:t>
            </w:r>
          </w:p>
          <w:bookmarkEnd w:id="52"/>
          <w:p w14:paraId="1CCD2EE8" w14:textId="77777777" w:rsidR="000B743B" w:rsidRPr="00327873" w:rsidRDefault="000B743B" w:rsidP="000B743B">
            <w:pPr>
              <w:jc w:val="center"/>
              <w:rPr>
                <w:rFonts w:ascii="Arial" w:hAnsi="Arial"/>
                <w:b/>
                <w:bCs/>
              </w:rPr>
            </w:pPr>
          </w:p>
        </w:tc>
        <w:tc>
          <w:tcPr>
            <w:tcW w:w="697" w:type="dxa"/>
            <w:tcBorders>
              <w:top w:val="single" w:sz="6" w:space="0" w:color="000000"/>
              <w:left w:val="single" w:sz="6" w:space="0" w:color="000000"/>
              <w:bottom w:val="double" w:sz="6" w:space="0" w:color="000000"/>
              <w:right w:val="double" w:sz="6" w:space="0" w:color="000000"/>
            </w:tcBorders>
            <w:shd w:val="clear" w:color="auto" w:fill="auto"/>
          </w:tcPr>
          <w:p w14:paraId="068D3AA6"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double" w:sz="6" w:space="0" w:color="000000"/>
              <w:right w:val="double" w:sz="6" w:space="0" w:color="000000"/>
            </w:tcBorders>
            <w:shd w:val="clear" w:color="auto" w:fill="auto"/>
          </w:tcPr>
          <w:p w14:paraId="730FA6E7"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double" w:sz="6" w:space="0" w:color="000000"/>
              <w:right w:val="double" w:sz="6" w:space="0" w:color="000000"/>
            </w:tcBorders>
            <w:shd w:val="clear" w:color="auto" w:fill="auto"/>
          </w:tcPr>
          <w:p w14:paraId="3A82D964" w14:textId="77777777" w:rsidR="000B743B" w:rsidRPr="00327873" w:rsidRDefault="000B743B" w:rsidP="000B743B">
            <w:pPr>
              <w:jc w:val="center"/>
              <w:rPr>
                <w:rFonts w:ascii="Arial" w:hAnsi="Arial"/>
              </w:rPr>
            </w:pPr>
          </w:p>
        </w:tc>
      </w:tr>
      <w:tr w:rsidR="000B743B" w:rsidRPr="00327873" w14:paraId="41D0FE54" w14:textId="77777777" w:rsidTr="00327873">
        <w:trPr>
          <w:cantSplit/>
          <w:trHeight w:val="561"/>
          <w:jc w:val="center"/>
        </w:trPr>
        <w:tc>
          <w:tcPr>
            <w:tcW w:w="2802" w:type="dxa"/>
            <w:tcBorders>
              <w:top w:val="single" w:sz="6" w:space="0" w:color="000000"/>
              <w:left w:val="double" w:sz="6" w:space="0" w:color="000000"/>
              <w:bottom w:val="double" w:sz="6" w:space="0" w:color="000000"/>
              <w:right w:val="double" w:sz="6" w:space="0" w:color="000000"/>
            </w:tcBorders>
            <w:shd w:val="clear" w:color="auto" w:fill="auto"/>
          </w:tcPr>
          <w:p w14:paraId="04534B6C" w14:textId="77777777" w:rsidR="000B743B" w:rsidRPr="00327873" w:rsidRDefault="000B743B" w:rsidP="000B743B">
            <w:pPr>
              <w:jc w:val="center"/>
              <w:rPr>
                <w:rFonts w:ascii="Arial" w:hAnsi="Arial"/>
                <w:b/>
                <w:bCs/>
              </w:rPr>
            </w:pPr>
            <w:bookmarkStart w:id="53" w:name="_DV_C68"/>
            <w:r w:rsidRPr="00327873">
              <w:rPr>
                <w:rFonts w:ascii="Arial" w:hAnsi="Arial"/>
                <w:b/>
                <w:bCs/>
              </w:rPr>
              <w:t>AT 50% OF RATED</w:t>
            </w:r>
          </w:p>
          <w:p w14:paraId="0A812769" w14:textId="77777777" w:rsidR="000B743B" w:rsidRPr="00327873" w:rsidRDefault="000B743B" w:rsidP="000B743B">
            <w:pPr>
              <w:jc w:val="center"/>
              <w:rPr>
                <w:rFonts w:ascii="Arial" w:hAnsi="Arial"/>
                <w:b/>
                <w:bCs/>
              </w:rPr>
            </w:pPr>
            <w:r w:rsidRPr="00327873">
              <w:rPr>
                <w:rFonts w:ascii="Arial" w:hAnsi="Arial"/>
                <w:b/>
                <w:bCs/>
              </w:rPr>
              <w:t xml:space="preserve"> MW</w:t>
            </w:r>
            <w:bookmarkEnd w:id="53"/>
          </w:p>
        </w:tc>
        <w:tc>
          <w:tcPr>
            <w:tcW w:w="697" w:type="dxa"/>
            <w:tcBorders>
              <w:top w:val="single" w:sz="6" w:space="0" w:color="000000"/>
              <w:left w:val="single" w:sz="6" w:space="0" w:color="000000"/>
              <w:bottom w:val="double" w:sz="6" w:space="0" w:color="000000"/>
              <w:right w:val="double" w:sz="6" w:space="0" w:color="000000"/>
            </w:tcBorders>
            <w:shd w:val="clear" w:color="auto" w:fill="auto"/>
          </w:tcPr>
          <w:p w14:paraId="17D18AF7"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double" w:sz="6" w:space="0" w:color="000000"/>
              <w:right w:val="double" w:sz="6" w:space="0" w:color="000000"/>
            </w:tcBorders>
            <w:shd w:val="clear" w:color="auto" w:fill="auto"/>
          </w:tcPr>
          <w:p w14:paraId="5CCCD276"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double" w:sz="6" w:space="0" w:color="000000"/>
              <w:right w:val="double" w:sz="6" w:space="0" w:color="000000"/>
            </w:tcBorders>
            <w:shd w:val="clear" w:color="auto" w:fill="auto"/>
          </w:tcPr>
          <w:p w14:paraId="38B2E391" w14:textId="77777777" w:rsidR="000B743B" w:rsidRPr="00327873" w:rsidRDefault="000B743B" w:rsidP="000B743B">
            <w:pPr>
              <w:jc w:val="center"/>
              <w:rPr>
                <w:rFonts w:ascii="Arial" w:hAnsi="Arial"/>
              </w:rPr>
            </w:pPr>
          </w:p>
        </w:tc>
      </w:tr>
      <w:tr w:rsidR="000B743B" w:rsidRPr="00327873" w14:paraId="61C28EAC" w14:textId="77777777" w:rsidTr="00327873">
        <w:trPr>
          <w:cantSplit/>
          <w:trHeight w:val="619"/>
          <w:jc w:val="center"/>
        </w:trPr>
        <w:tc>
          <w:tcPr>
            <w:tcW w:w="2802" w:type="dxa"/>
            <w:tcBorders>
              <w:top w:val="single" w:sz="6" w:space="0" w:color="000000"/>
              <w:left w:val="double" w:sz="6" w:space="0" w:color="000000"/>
              <w:bottom w:val="single" w:sz="6" w:space="0" w:color="000000"/>
              <w:right w:val="double" w:sz="6" w:space="0" w:color="000000"/>
            </w:tcBorders>
            <w:shd w:val="clear" w:color="auto" w:fill="auto"/>
          </w:tcPr>
          <w:p w14:paraId="09B9AF64" w14:textId="77777777" w:rsidR="000B743B" w:rsidRPr="00327873" w:rsidRDefault="000B743B" w:rsidP="000B743B">
            <w:pPr>
              <w:jc w:val="center"/>
              <w:rPr>
                <w:rFonts w:ascii="Arial" w:hAnsi="Arial"/>
                <w:b/>
                <w:bCs/>
              </w:rPr>
            </w:pPr>
            <w:bookmarkStart w:id="54" w:name="_DV_C70"/>
            <w:r w:rsidRPr="00327873">
              <w:rPr>
                <w:rFonts w:ascii="Arial" w:hAnsi="Arial"/>
                <w:b/>
                <w:bCs/>
              </w:rPr>
              <w:t>AT 20% OF RATED MW</w:t>
            </w:r>
            <w:bookmarkEnd w:id="54"/>
          </w:p>
        </w:tc>
        <w:tc>
          <w:tcPr>
            <w:tcW w:w="697" w:type="dxa"/>
            <w:tcBorders>
              <w:top w:val="single" w:sz="6" w:space="0" w:color="000000"/>
              <w:left w:val="single" w:sz="6" w:space="0" w:color="000000"/>
              <w:bottom w:val="single" w:sz="6" w:space="0" w:color="000000"/>
              <w:right w:val="double" w:sz="6" w:space="0" w:color="000000"/>
            </w:tcBorders>
            <w:shd w:val="clear" w:color="auto" w:fill="auto"/>
          </w:tcPr>
          <w:p w14:paraId="338A3EC2"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single" w:sz="6" w:space="0" w:color="000000"/>
              <w:right w:val="double" w:sz="6" w:space="0" w:color="000000"/>
            </w:tcBorders>
            <w:shd w:val="clear" w:color="auto" w:fill="auto"/>
          </w:tcPr>
          <w:p w14:paraId="5996717D"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single" w:sz="6" w:space="0" w:color="000000"/>
              <w:right w:val="double" w:sz="6" w:space="0" w:color="000000"/>
            </w:tcBorders>
            <w:shd w:val="clear" w:color="auto" w:fill="auto"/>
          </w:tcPr>
          <w:p w14:paraId="7B8CC084" w14:textId="77777777" w:rsidR="000B743B" w:rsidRPr="00327873" w:rsidRDefault="000B743B" w:rsidP="000B743B">
            <w:pPr>
              <w:jc w:val="center"/>
              <w:rPr>
                <w:rFonts w:ascii="Arial" w:hAnsi="Arial"/>
              </w:rPr>
            </w:pPr>
          </w:p>
        </w:tc>
      </w:tr>
      <w:tr w:rsidR="000B743B" w:rsidRPr="00327873" w14:paraId="7230A16A" w14:textId="77777777" w:rsidTr="00327873">
        <w:trPr>
          <w:cantSplit/>
          <w:trHeight w:val="619"/>
          <w:jc w:val="center"/>
        </w:trPr>
        <w:tc>
          <w:tcPr>
            <w:tcW w:w="2802" w:type="dxa"/>
            <w:tcBorders>
              <w:top w:val="single" w:sz="6" w:space="0" w:color="000000"/>
              <w:left w:val="double" w:sz="6" w:space="0" w:color="000000"/>
              <w:bottom w:val="single" w:sz="6" w:space="0" w:color="000000"/>
              <w:right w:val="double" w:sz="6" w:space="0" w:color="000000"/>
            </w:tcBorders>
            <w:shd w:val="clear" w:color="auto" w:fill="auto"/>
          </w:tcPr>
          <w:p w14:paraId="7FE84D19" w14:textId="77777777" w:rsidR="000B743B" w:rsidRPr="00327873" w:rsidRDefault="000B743B" w:rsidP="000B743B">
            <w:pPr>
              <w:jc w:val="center"/>
              <w:rPr>
                <w:rFonts w:ascii="Arial" w:hAnsi="Arial"/>
                <w:b/>
                <w:bCs/>
              </w:rPr>
            </w:pPr>
            <w:r w:rsidRPr="00327873">
              <w:rPr>
                <w:rFonts w:ascii="Arial" w:hAnsi="Arial"/>
                <w:b/>
                <w:bCs/>
              </w:rPr>
              <w:t>AT BELOW 20% OF RATED MW</w:t>
            </w:r>
          </w:p>
        </w:tc>
        <w:tc>
          <w:tcPr>
            <w:tcW w:w="697" w:type="dxa"/>
            <w:tcBorders>
              <w:top w:val="single" w:sz="6" w:space="0" w:color="000000"/>
              <w:left w:val="single" w:sz="6" w:space="0" w:color="000000"/>
              <w:bottom w:val="single" w:sz="6" w:space="0" w:color="000000"/>
              <w:right w:val="double" w:sz="6" w:space="0" w:color="000000"/>
            </w:tcBorders>
            <w:shd w:val="clear" w:color="auto" w:fill="auto"/>
          </w:tcPr>
          <w:p w14:paraId="0DE2B883"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single" w:sz="6" w:space="0" w:color="000000"/>
              <w:right w:val="double" w:sz="6" w:space="0" w:color="000000"/>
            </w:tcBorders>
            <w:shd w:val="clear" w:color="auto" w:fill="auto"/>
          </w:tcPr>
          <w:p w14:paraId="4DCD39F4"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single" w:sz="6" w:space="0" w:color="000000"/>
              <w:right w:val="double" w:sz="6" w:space="0" w:color="000000"/>
            </w:tcBorders>
            <w:shd w:val="clear" w:color="auto" w:fill="auto"/>
          </w:tcPr>
          <w:p w14:paraId="5535209A" w14:textId="77777777" w:rsidR="000B743B" w:rsidRPr="00327873" w:rsidRDefault="000B743B" w:rsidP="000B743B">
            <w:pPr>
              <w:jc w:val="center"/>
              <w:rPr>
                <w:rFonts w:ascii="Arial" w:hAnsi="Arial"/>
              </w:rPr>
            </w:pPr>
          </w:p>
        </w:tc>
      </w:tr>
      <w:tr w:rsidR="000B743B" w:rsidRPr="00327873" w14:paraId="126DD958" w14:textId="77777777" w:rsidTr="00327873">
        <w:trPr>
          <w:cantSplit/>
          <w:trHeight w:val="619"/>
          <w:jc w:val="center"/>
        </w:trPr>
        <w:tc>
          <w:tcPr>
            <w:tcW w:w="2802" w:type="dxa"/>
            <w:tcBorders>
              <w:top w:val="single" w:sz="6" w:space="0" w:color="000000"/>
              <w:left w:val="double" w:sz="6" w:space="0" w:color="000000"/>
              <w:bottom w:val="double" w:sz="6" w:space="0" w:color="000000"/>
              <w:right w:val="double" w:sz="6" w:space="0" w:color="000000"/>
            </w:tcBorders>
            <w:shd w:val="clear" w:color="auto" w:fill="auto"/>
          </w:tcPr>
          <w:p w14:paraId="4EAD47CF" w14:textId="77777777" w:rsidR="000B743B" w:rsidRPr="00327873" w:rsidRDefault="000B743B" w:rsidP="000B743B">
            <w:pPr>
              <w:jc w:val="center"/>
              <w:rPr>
                <w:rFonts w:ascii="Arial" w:hAnsi="Arial"/>
                <w:b/>
                <w:bCs/>
              </w:rPr>
            </w:pPr>
            <w:r w:rsidRPr="00327873">
              <w:rPr>
                <w:rFonts w:ascii="Arial" w:hAnsi="Arial"/>
                <w:b/>
                <w:bCs/>
              </w:rPr>
              <w:t>AT 0% OF RATED</w:t>
            </w:r>
          </w:p>
          <w:p w14:paraId="68A8A40B" w14:textId="77777777" w:rsidR="000B743B" w:rsidRPr="00327873" w:rsidRDefault="000B743B" w:rsidP="000B743B">
            <w:pPr>
              <w:jc w:val="center"/>
              <w:rPr>
                <w:rFonts w:ascii="Arial" w:hAnsi="Arial"/>
                <w:b/>
                <w:bCs/>
              </w:rPr>
            </w:pPr>
            <w:r w:rsidRPr="00327873">
              <w:rPr>
                <w:rFonts w:ascii="Arial" w:hAnsi="Arial"/>
                <w:b/>
                <w:bCs/>
              </w:rPr>
              <w:t>MW</w:t>
            </w:r>
          </w:p>
        </w:tc>
        <w:tc>
          <w:tcPr>
            <w:tcW w:w="697" w:type="dxa"/>
            <w:tcBorders>
              <w:top w:val="single" w:sz="6" w:space="0" w:color="000000"/>
              <w:left w:val="single" w:sz="6" w:space="0" w:color="000000"/>
              <w:bottom w:val="double" w:sz="6" w:space="0" w:color="000000"/>
              <w:right w:val="double" w:sz="6" w:space="0" w:color="000000"/>
            </w:tcBorders>
            <w:shd w:val="clear" w:color="auto" w:fill="auto"/>
          </w:tcPr>
          <w:p w14:paraId="28AA1DA7"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double" w:sz="6" w:space="0" w:color="000000"/>
              <w:right w:val="double" w:sz="6" w:space="0" w:color="000000"/>
            </w:tcBorders>
            <w:shd w:val="clear" w:color="auto" w:fill="auto"/>
          </w:tcPr>
          <w:p w14:paraId="21405979" w14:textId="77777777" w:rsidR="000B743B" w:rsidRPr="00327873" w:rsidRDefault="000B743B" w:rsidP="000B743B">
            <w:pPr>
              <w:jc w:val="center"/>
              <w:rPr>
                <w:rFonts w:ascii="Arial" w:hAnsi="Arial"/>
              </w:rPr>
            </w:pPr>
          </w:p>
        </w:tc>
        <w:tc>
          <w:tcPr>
            <w:tcW w:w="1580" w:type="dxa"/>
            <w:tcBorders>
              <w:top w:val="single" w:sz="6" w:space="0" w:color="000000"/>
              <w:left w:val="single" w:sz="6" w:space="0" w:color="000000"/>
              <w:bottom w:val="double" w:sz="6" w:space="0" w:color="000000"/>
              <w:right w:val="double" w:sz="6" w:space="0" w:color="000000"/>
            </w:tcBorders>
            <w:shd w:val="clear" w:color="auto" w:fill="auto"/>
          </w:tcPr>
          <w:p w14:paraId="3CB54D93" w14:textId="77777777" w:rsidR="000B743B" w:rsidRPr="00327873" w:rsidRDefault="000B743B" w:rsidP="000B743B">
            <w:pPr>
              <w:jc w:val="center"/>
              <w:rPr>
                <w:rFonts w:ascii="Arial" w:hAnsi="Arial"/>
              </w:rPr>
            </w:pPr>
          </w:p>
        </w:tc>
      </w:tr>
    </w:tbl>
    <w:p w14:paraId="1B37CFC0" w14:textId="77777777" w:rsidR="000B743B" w:rsidRPr="00327873" w:rsidRDefault="000B743B" w:rsidP="000B743B">
      <w:pPr>
        <w:jc w:val="center"/>
        <w:rPr>
          <w:rFonts w:ascii="Arial" w:hAnsi="Arial"/>
        </w:rPr>
      </w:pPr>
    </w:p>
    <w:p w14:paraId="4729B6DE" w14:textId="77777777" w:rsidR="000B743B" w:rsidRPr="00327873" w:rsidRDefault="000B743B" w:rsidP="000B743B">
      <w:pPr>
        <w:jc w:val="center"/>
        <w:rPr>
          <w:rFonts w:ascii="Arial" w:hAnsi="Arial"/>
          <w:b/>
          <w:bCs/>
        </w:rPr>
      </w:pPr>
    </w:p>
    <w:p w14:paraId="26592C61" w14:textId="77777777" w:rsidR="000B743B" w:rsidRPr="00327873" w:rsidRDefault="000B743B" w:rsidP="000B743B">
      <w:pPr>
        <w:jc w:val="center"/>
        <w:rPr>
          <w:rFonts w:ascii="Arial" w:hAnsi="Arial"/>
        </w:rPr>
      </w:pPr>
      <w:bookmarkStart w:id="55" w:name="_DV_C72"/>
      <w:r w:rsidRPr="00327873">
        <w:rPr>
          <w:rFonts w:ascii="Arial" w:hAnsi="Arial"/>
          <w:b/>
          <w:bCs/>
        </w:rPr>
        <w:t>REACTIVE POWER CAPABILITY AT HV SIDE OF STEP-UP TRANSFORMER</w:t>
      </w:r>
      <w:r w:rsidRPr="00327873">
        <w:rPr>
          <w:rFonts w:ascii="Arial" w:hAnsi="Arial"/>
        </w:rPr>
        <w:t xml:space="preserve"> (at rated terminal and nominal system voltage) </w:t>
      </w:r>
      <w:bookmarkEnd w:id="55"/>
    </w:p>
    <w:p w14:paraId="460854E3" w14:textId="77777777" w:rsidR="000B743B" w:rsidRPr="00327873" w:rsidRDefault="000B743B" w:rsidP="000B743B">
      <w:pPr>
        <w:jc w:val="center"/>
        <w:rPr>
          <w:rFonts w:ascii="Arial" w:hAnsi="Arial"/>
        </w:rPr>
      </w:pPr>
    </w:p>
    <w:tbl>
      <w:tblPr>
        <w:tblW w:w="0" w:type="auto"/>
        <w:jc w:val="center"/>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120" w:type="dxa"/>
          <w:right w:w="120" w:type="dxa"/>
        </w:tblCellMar>
        <w:tblLook w:val="0000" w:firstRow="0" w:lastRow="0" w:firstColumn="0" w:lastColumn="0" w:noHBand="0" w:noVBand="0"/>
      </w:tblPr>
      <w:tblGrid>
        <w:gridCol w:w="2644"/>
        <w:gridCol w:w="1134"/>
        <w:gridCol w:w="1417"/>
        <w:gridCol w:w="1464"/>
      </w:tblGrid>
      <w:tr w:rsidR="000B743B" w:rsidRPr="00327873" w14:paraId="42427C58" w14:textId="77777777" w:rsidTr="00327873">
        <w:trPr>
          <w:cantSplit/>
          <w:trHeight w:val="600"/>
          <w:jc w:val="center"/>
        </w:trPr>
        <w:tc>
          <w:tcPr>
            <w:tcW w:w="2644" w:type="dxa"/>
            <w:shd w:val="clear" w:color="auto" w:fill="auto"/>
          </w:tcPr>
          <w:p w14:paraId="48AD6587" w14:textId="77777777" w:rsidR="000B743B" w:rsidRPr="00327873" w:rsidRDefault="000B743B" w:rsidP="000B743B">
            <w:pPr>
              <w:jc w:val="center"/>
              <w:rPr>
                <w:rFonts w:ascii="Arial" w:hAnsi="Arial"/>
                <w:b/>
                <w:bCs/>
              </w:rPr>
            </w:pPr>
            <w:bookmarkStart w:id="56" w:name="_DV_C73"/>
            <w:r w:rsidRPr="00327873">
              <w:rPr>
                <w:rFonts w:ascii="Arial" w:hAnsi="Arial"/>
                <w:b/>
                <w:bCs/>
              </w:rPr>
              <w:t>SUMMARY TABLE C</w:t>
            </w:r>
            <w:bookmarkEnd w:id="56"/>
          </w:p>
          <w:p w14:paraId="3F1CB672" w14:textId="77777777" w:rsidR="000B743B" w:rsidRPr="00327873" w:rsidRDefault="000B743B" w:rsidP="000B743B">
            <w:pPr>
              <w:jc w:val="center"/>
              <w:rPr>
                <w:rFonts w:ascii="Arial" w:hAnsi="Arial"/>
                <w:b/>
                <w:bCs/>
              </w:rPr>
            </w:pPr>
          </w:p>
        </w:tc>
        <w:tc>
          <w:tcPr>
            <w:tcW w:w="1134" w:type="dxa"/>
            <w:shd w:val="clear" w:color="auto" w:fill="auto"/>
          </w:tcPr>
          <w:p w14:paraId="4B901B6A" w14:textId="77777777" w:rsidR="000B743B" w:rsidRPr="00327873" w:rsidRDefault="000B743B" w:rsidP="000B743B">
            <w:pPr>
              <w:jc w:val="center"/>
              <w:rPr>
                <w:rFonts w:ascii="Arial" w:hAnsi="Arial"/>
                <w:b/>
                <w:bCs/>
              </w:rPr>
            </w:pPr>
            <w:bookmarkStart w:id="57" w:name="_DV_C74"/>
            <w:r w:rsidRPr="00327873">
              <w:rPr>
                <w:rFonts w:ascii="Arial" w:hAnsi="Arial"/>
                <w:b/>
                <w:bCs/>
              </w:rPr>
              <w:t>RATED MW</w:t>
            </w:r>
            <w:bookmarkEnd w:id="57"/>
          </w:p>
        </w:tc>
        <w:tc>
          <w:tcPr>
            <w:tcW w:w="1417" w:type="dxa"/>
            <w:shd w:val="clear" w:color="auto" w:fill="auto"/>
          </w:tcPr>
          <w:p w14:paraId="72788FD7" w14:textId="77777777" w:rsidR="000B743B" w:rsidRPr="00327873" w:rsidRDefault="000B743B" w:rsidP="000B743B">
            <w:pPr>
              <w:jc w:val="center"/>
              <w:rPr>
                <w:rFonts w:ascii="Arial" w:hAnsi="Arial"/>
                <w:b/>
                <w:bCs/>
              </w:rPr>
            </w:pPr>
            <w:bookmarkStart w:id="58" w:name="_DV_C75"/>
            <w:r w:rsidRPr="00327873">
              <w:rPr>
                <w:rFonts w:ascii="Arial" w:hAnsi="Arial"/>
                <w:b/>
                <w:bCs/>
              </w:rPr>
              <w:t>LEAD (</w:t>
            </w:r>
            <w:proofErr w:type="spellStart"/>
            <w:r w:rsidRPr="00327873">
              <w:rPr>
                <w:rFonts w:ascii="Arial" w:hAnsi="Arial"/>
                <w:b/>
                <w:bCs/>
              </w:rPr>
              <w:t>Mvar</w:t>
            </w:r>
            <w:proofErr w:type="spellEnd"/>
            <w:r w:rsidRPr="00327873">
              <w:rPr>
                <w:rFonts w:ascii="Arial" w:hAnsi="Arial"/>
                <w:b/>
                <w:bCs/>
              </w:rPr>
              <w:t>)</w:t>
            </w:r>
            <w:bookmarkEnd w:id="58"/>
          </w:p>
        </w:tc>
        <w:tc>
          <w:tcPr>
            <w:tcW w:w="1464" w:type="dxa"/>
            <w:shd w:val="clear" w:color="auto" w:fill="auto"/>
          </w:tcPr>
          <w:p w14:paraId="16331F3F" w14:textId="77777777" w:rsidR="000B743B" w:rsidRPr="00327873" w:rsidRDefault="000B743B" w:rsidP="000B743B">
            <w:pPr>
              <w:jc w:val="center"/>
              <w:rPr>
                <w:rFonts w:ascii="Arial" w:hAnsi="Arial"/>
                <w:b/>
                <w:bCs/>
              </w:rPr>
            </w:pPr>
            <w:bookmarkStart w:id="59" w:name="_DV_C76"/>
            <w:r w:rsidRPr="00327873">
              <w:rPr>
                <w:rFonts w:ascii="Arial" w:hAnsi="Arial"/>
                <w:b/>
                <w:bCs/>
              </w:rPr>
              <w:t>LAG (</w:t>
            </w:r>
            <w:proofErr w:type="spellStart"/>
            <w:r w:rsidRPr="00327873">
              <w:rPr>
                <w:rFonts w:ascii="Arial" w:hAnsi="Arial"/>
                <w:b/>
                <w:bCs/>
              </w:rPr>
              <w:t>Mvar</w:t>
            </w:r>
            <w:proofErr w:type="spellEnd"/>
            <w:r w:rsidRPr="00327873">
              <w:rPr>
                <w:rFonts w:ascii="Arial" w:hAnsi="Arial"/>
                <w:b/>
                <w:bCs/>
              </w:rPr>
              <w:t>)</w:t>
            </w:r>
            <w:bookmarkEnd w:id="59"/>
          </w:p>
        </w:tc>
      </w:tr>
      <w:tr w:rsidR="000B743B" w:rsidRPr="00327873" w14:paraId="064DDB95" w14:textId="77777777" w:rsidTr="00327873">
        <w:trPr>
          <w:cantSplit/>
          <w:trHeight w:val="561"/>
          <w:jc w:val="center"/>
        </w:trPr>
        <w:tc>
          <w:tcPr>
            <w:tcW w:w="2644" w:type="dxa"/>
            <w:shd w:val="clear" w:color="auto" w:fill="auto"/>
          </w:tcPr>
          <w:p w14:paraId="0BA90840" w14:textId="77777777" w:rsidR="000B743B" w:rsidRPr="00327873" w:rsidRDefault="000B743B" w:rsidP="000B743B">
            <w:pPr>
              <w:jc w:val="center"/>
              <w:rPr>
                <w:rFonts w:ascii="Arial" w:hAnsi="Arial"/>
                <w:b/>
                <w:bCs/>
              </w:rPr>
            </w:pPr>
            <w:bookmarkStart w:id="60" w:name="_DV_C77"/>
            <w:r w:rsidRPr="00327873">
              <w:rPr>
                <w:rFonts w:ascii="Arial" w:hAnsi="Arial"/>
                <w:b/>
                <w:bCs/>
              </w:rPr>
              <w:t>POWER PARK UNIT</w:t>
            </w:r>
            <w:bookmarkEnd w:id="60"/>
          </w:p>
          <w:p w14:paraId="6EAE2F47" w14:textId="77777777" w:rsidR="000B743B" w:rsidRPr="00327873" w:rsidRDefault="000B743B" w:rsidP="000B743B">
            <w:pPr>
              <w:jc w:val="center"/>
              <w:rPr>
                <w:rFonts w:ascii="Arial" w:hAnsi="Arial"/>
                <w:b/>
                <w:bCs/>
              </w:rPr>
            </w:pPr>
          </w:p>
        </w:tc>
        <w:tc>
          <w:tcPr>
            <w:tcW w:w="1134" w:type="dxa"/>
            <w:shd w:val="clear" w:color="auto" w:fill="auto"/>
          </w:tcPr>
          <w:p w14:paraId="2B58A131" w14:textId="77777777" w:rsidR="000B743B" w:rsidRPr="00327873" w:rsidRDefault="000B743B" w:rsidP="000B743B">
            <w:pPr>
              <w:jc w:val="center"/>
              <w:rPr>
                <w:rFonts w:ascii="Arial" w:hAnsi="Arial"/>
              </w:rPr>
            </w:pPr>
          </w:p>
        </w:tc>
        <w:tc>
          <w:tcPr>
            <w:tcW w:w="1417" w:type="dxa"/>
            <w:shd w:val="clear" w:color="auto" w:fill="auto"/>
          </w:tcPr>
          <w:p w14:paraId="022CABF2" w14:textId="77777777" w:rsidR="000B743B" w:rsidRPr="00327873" w:rsidRDefault="000B743B" w:rsidP="000B743B">
            <w:pPr>
              <w:jc w:val="center"/>
              <w:rPr>
                <w:rFonts w:ascii="Arial" w:hAnsi="Arial"/>
              </w:rPr>
            </w:pPr>
          </w:p>
        </w:tc>
        <w:tc>
          <w:tcPr>
            <w:tcW w:w="1464" w:type="dxa"/>
            <w:shd w:val="clear" w:color="auto" w:fill="auto"/>
          </w:tcPr>
          <w:p w14:paraId="06CD1FE9" w14:textId="77777777" w:rsidR="000B743B" w:rsidRPr="00327873" w:rsidRDefault="000B743B" w:rsidP="000B743B">
            <w:pPr>
              <w:jc w:val="center"/>
              <w:rPr>
                <w:rFonts w:ascii="Arial" w:hAnsi="Arial"/>
              </w:rPr>
            </w:pPr>
          </w:p>
        </w:tc>
      </w:tr>
      <w:tr w:rsidR="000B743B" w:rsidRPr="00327873" w14:paraId="676B0DFC" w14:textId="77777777" w:rsidTr="00327873">
        <w:trPr>
          <w:cantSplit/>
          <w:trHeight w:val="561"/>
          <w:jc w:val="center"/>
        </w:trPr>
        <w:tc>
          <w:tcPr>
            <w:tcW w:w="2644" w:type="dxa"/>
            <w:shd w:val="clear" w:color="auto" w:fill="auto"/>
          </w:tcPr>
          <w:p w14:paraId="73ED947F" w14:textId="77777777" w:rsidR="000B743B" w:rsidRPr="00327873" w:rsidRDefault="000B743B" w:rsidP="000B743B">
            <w:pPr>
              <w:jc w:val="center"/>
              <w:rPr>
                <w:rFonts w:ascii="Arial" w:hAnsi="Arial"/>
              </w:rPr>
            </w:pPr>
          </w:p>
        </w:tc>
        <w:tc>
          <w:tcPr>
            <w:tcW w:w="1134" w:type="dxa"/>
            <w:shd w:val="clear" w:color="auto" w:fill="auto"/>
          </w:tcPr>
          <w:p w14:paraId="7C66B19D" w14:textId="77777777" w:rsidR="000B743B" w:rsidRPr="00327873" w:rsidRDefault="000B743B" w:rsidP="000B743B">
            <w:pPr>
              <w:jc w:val="center"/>
              <w:rPr>
                <w:rFonts w:ascii="Arial" w:hAnsi="Arial"/>
              </w:rPr>
            </w:pPr>
          </w:p>
        </w:tc>
        <w:tc>
          <w:tcPr>
            <w:tcW w:w="1417" w:type="dxa"/>
            <w:shd w:val="clear" w:color="auto" w:fill="auto"/>
          </w:tcPr>
          <w:p w14:paraId="0AB8D97C" w14:textId="77777777" w:rsidR="000B743B" w:rsidRPr="00327873" w:rsidRDefault="000B743B" w:rsidP="000B743B">
            <w:pPr>
              <w:jc w:val="center"/>
              <w:rPr>
                <w:rFonts w:ascii="Arial" w:hAnsi="Arial"/>
              </w:rPr>
            </w:pPr>
          </w:p>
        </w:tc>
        <w:tc>
          <w:tcPr>
            <w:tcW w:w="1464" w:type="dxa"/>
            <w:shd w:val="clear" w:color="auto" w:fill="auto"/>
          </w:tcPr>
          <w:p w14:paraId="707C30DA" w14:textId="77777777" w:rsidR="000B743B" w:rsidRPr="00327873" w:rsidRDefault="000B743B" w:rsidP="000B743B">
            <w:pPr>
              <w:jc w:val="center"/>
              <w:rPr>
                <w:rFonts w:ascii="Arial" w:hAnsi="Arial"/>
              </w:rPr>
            </w:pPr>
          </w:p>
        </w:tc>
      </w:tr>
      <w:tr w:rsidR="000B743B" w:rsidRPr="00327873" w14:paraId="2979520E" w14:textId="77777777" w:rsidTr="00327873">
        <w:trPr>
          <w:cantSplit/>
          <w:trHeight w:val="619"/>
          <w:jc w:val="center"/>
        </w:trPr>
        <w:tc>
          <w:tcPr>
            <w:tcW w:w="2644" w:type="dxa"/>
            <w:shd w:val="clear" w:color="auto" w:fill="auto"/>
          </w:tcPr>
          <w:p w14:paraId="110460E1" w14:textId="77777777" w:rsidR="000B743B" w:rsidRPr="00327873" w:rsidRDefault="000B743B" w:rsidP="000B743B">
            <w:pPr>
              <w:jc w:val="center"/>
              <w:rPr>
                <w:rFonts w:ascii="Arial" w:hAnsi="Arial"/>
              </w:rPr>
            </w:pPr>
          </w:p>
        </w:tc>
        <w:tc>
          <w:tcPr>
            <w:tcW w:w="1134" w:type="dxa"/>
            <w:shd w:val="clear" w:color="auto" w:fill="auto"/>
          </w:tcPr>
          <w:p w14:paraId="70055387" w14:textId="77777777" w:rsidR="000B743B" w:rsidRPr="00327873" w:rsidRDefault="000B743B" w:rsidP="000B743B">
            <w:pPr>
              <w:jc w:val="center"/>
              <w:rPr>
                <w:rFonts w:ascii="Arial" w:hAnsi="Arial"/>
              </w:rPr>
            </w:pPr>
          </w:p>
        </w:tc>
        <w:tc>
          <w:tcPr>
            <w:tcW w:w="1417" w:type="dxa"/>
            <w:shd w:val="clear" w:color="auto" w:fill="auto"/>
          </w:tcPr>
          <w:p w14:paraId="1762604D" w14:textId="77777777" w:rsidR="000B743B" w:rsidRPr="00327873" w:rsidRDefault="000B743B" w:rsidP="000B743B">
            <w:pPr>
              <w:jc w:val="center"/>
              <w:rPr>
                <w:rFonts w:ascii="Arial" w:hAnsi="Arial"/>
              </w:rPr>
            </w:pPr>
          </w:p>
        </w:tc>
        <w:tc>
          <w:tcPr>
            <w:tcW w:w="1464" w:type="dxa"/>
            <w:shd w:val="clear" w:color="auto" w:fill="auto"/>
          </w:tcPr>
          <w:p w14:paraId="34151FFF" w14:textId="77777777" w:rsidR="000B743B" w:rsidRPr="00327873" w:rsidRDefault="000B743B" w:rsidP="000B743B">
            <w:pPr>
              <w:jc w:val="center"/>
              <w:rPr>
                <w:rFonts w:ascii="Arial" w:hAnsi="Arial"/>
              </w:rPr>
            </w:pPr>
          </w:p>
        </w:tc>
      </w:tr>
    </w:tbl>
    <w:p w14:paraId="2E4DA373" w14:textId="77777777" w:rsidR="000B743B" w:rsidRPr="00327873" w:rsidRDefault="000B743B" w:rsidP="000B743B">
      <w:pPr>
        <w:jc w:val="center"/>
        <w:rPr>
          <w:rFonts w:ascii="Arial" w:hAnsi="Arial"/>
        </w:rPr>
      </w:pPr>
    </w:p>
    <w:p w14:paraId="73844DBD" w14:textId="77777777" w:rsidR="000B743B" w:rsidRPr="00327873" w:rsidRDefault="000B743B" w:rsidP="000B743B">
      <w:pPr>
        <w:jc w:val="center"/>
        <w:rPr>
          <w:rFonts w:ascii="Arial" w:hAnsi="Arial"/>
          <w:i/>
          <w:iCs/>
        </w:rPr>
      </w:pPr>
      <w:bookmarkStart w:id="61" w:name="_DV_C78"/>
      <w:r w:rsidRPr="00327873">
        <w:rPr>
          <w:rFonts w:ascii="Arial" w:hAnsi="Arial"/>
          <w:i/>
          <w:iCs/>
        </w:rPr>
        <w:t>[NOTE: SUMMARY TABLE C ONLY APPLICABLE TO POWER PARK MODULES]</w:t>
      </w:r>
      <w:bookmarkEnd w:id="61"/>
    </w:p>
    <w:p w14:paraId="35A73922" w14:textId="77777777" w:rsidR="009E10A9" w:rsidRDefault="000B743B" w:rsidP="000B743B">
      <w:pPr>
        <w:jc w:val="center"/>
        <w:rPr>
          <w:rFonts w:ascii="Arial" w:hAnsi="Arial"/>
          <w:b/>
          <w:u w:val="single"/>
        </w:rPr>
      </w:pPr>
      <w:bookmarkStart w:id="62" w:name="_DV_M153"/>
      <w:bookmarkEnd w:id="62"/>
      <w:r w:rsidRPr="00327873">
        <w:rPr>
          <w:rFonts w:ascii="Arial" w:hAnsi="Arial"/>
        </w:rPr>
        <w:br w:type="page"/>
      </w:r>
      <w:r w:rsidR="009E10A9">
        <w:rPr>
          <w:rFonts w:ascii="Arial" w:hAnsi="Arial"/>
          <w:b/>
          <w:u w:val="single"/>
        </w:rPr>
        <w:lastRenderedPageBreak/>
        <w:t>Part II</w:t>
      </w:r>
    </w:p>
    <w:p w14:paraId="6B478F5C"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u w:val="single"/>
        </w:rPr>
      </w:pPr>
      <w:r>
        <w:rPr>
          <w:rFonts w:ascii="Arial" w:hAnsi="Arial"/>
          <w:b/>
          <w:u w:val="single"/>
        </w:rPr>
        <w:t>Meters and Aggregation Principles</w:t>
      </w:r>
    </w:p>
    <w:p w14:paraId="3353BD99"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u w:val="single"/>
        </w:rPr>
      </w:pPr>
    </w:p>
    <w:p w14:paraId="2E9D761E"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[BM Unit No.]</w:t>
      </w:r>
    </w:p>
    <w:p w14:paraId="69C92713"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bl>
      <w:tblPr>
        <w:tblW w:w="9720" w:type="dxa"/>
        <w:tblInd w:w="120" w:type="dxa"/>
        <w:tblBorders>
          <w:top w:val="double" w:sz="6" w:space="0" w:color="000000"/>
          <w:left w:val="double" w:sz="6" w:space="0" w:color="000000"/>
          <w:bottom w:val="double" w:sz="6" w:space="0" w:color="000000"/>
          <w:right w:val="double" w:sz="6" w:space="0" w:color="000000"/>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993"/>
        <w:gridCol w:w="1437"/>
        <w:gridCol w:w="1350"/>
        <w:gridCol w:w="1260"/>
        <w:gridCol w:w="1260"/>
        <w:gridCol w:w="1710"/>
        <w:gridCol w:w="1710"/>
      </w:tblGrid>
      <w:tr w:rsidR="00DA417F" w:rsidRPr="00DA417F" w14:paraId="534FFABA" w14:textId="77777777" w:rsidTr="00327873">
        <w:trPr>
          <w:cantSplit/>
          <w:trHeight w:val="739"/>
        </w:trPr>
        <w:tc>
          <w:tcPr>
            <w:tcW w:w="993" w:type="dxa"/>
          </w:tcPr>
          <w:p w14:paraId="64ECFD5C"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iCs/>
              </w:rPr>
            </w:pPr>
            <w:r w:rsidRPr="00DA417F">
              <w:rPr>
                <w:rFonts w:ascii="Arial" w:hAnsi="Arial"/>
              </w:rPr>
              <w:t xml:space="preserve">[BM] </w:t>
            </w:r>
            <w:r w:rsidRPr="00DA417F">
              <w:rPr>
                <w:rFonts w:ascii="Arial" w:hAnsi="Arial"/>
                <w:i/>
                <w:iCs/>
              </w:rPr>
              <w:t>or [CCGT]</w:t>
            </w:r>
            <w:r w:rsidRPr="00DA417F">
              <w:rPr>
                <w:rFonts w:ascii="Arial" w:hAnsi="Arial"/>
              </w:rPr>
              <w:t xml:space="preserve">  </w:t>
            </w:r>
          </w:p>
          <w:p w14:paraId="72C09D1E"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bookmarkStart w:id="63" w:name="_DV_M156"/>
            <w:bookmarkEnd w:id="63"/>
            <w:r w:rsidRPr="00DA417F">
              <w:rPr>
                <w:rFonts w:ascii="Arial" w:hAnsi="Arial"/>
              </w:rPr>
              <w:t>Unit No</w:t>
            </w:r>
          </w:p>
        </w:tc>
        <w:tc>
          <w:tcPr>
            <w:tcW w:w="1437" w:type="dxa"/>
          </w:tcPr>
          <w:p w14:paraId="62587AE9"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u w:val="double"/>
              </w:rPr>
            </w:pPr>
            <w:r w:rsidRPr="00DA417F">
              <w:rPr>
                <w:rFonts w:ascii="Arial" w:hAnsi="Arial"/>
                <w:u w:val="double"/>
              </w:rPr>
              <w:t>Metering Subsystem ID</w:t>
            </w:r>
          </w:p>
        </w:tc>
        <w:tc>
          <w:tcPr>
            <w:tcW w:w="1350" w:type="dxa"/>
          </w:tcPr>
          <w:p w14:paraId="777035F3"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u w:val="double"/>
              </w:rPr>
            </w:pPr>
            <w:bookmarkStart w:id="64" w:name="_DV_C79"/>
            <w:r w:rsidRPr="00DA417F">
              <w:rPr>
                <w:rFonts w:ascii="Arial" w:hAnsi="Arial"/>
                <w:u w:val="double"/>
              </w:rPr>
              <w:t>Outstation ID</w:t>
            </w:r>
            <w:bookmarkEnd w:id="64"/>
          </w:p>
        </w:tc>
        <w:tc>
          <w:tcPr>
            <w:tcW w:w="1260" w:type="dxa"/>
          </w:tcPr>
          <w:p w14:paraId="26D2AE67"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u w:val="double"/>
              </w:rPr>
            </w:pPr>
            <w:bookmarkStart w:id="65" w:name="_DV_C80"/>
            <w:r w:rsidRPr="00DA417F">
              <w:rPr>
                <w:rFonts w:ascii="Arial" w:hAnsi="Arial"/>
                <w:u w:val="double"/>
              </w:rPr>
              <w:t>Channel Number</w:t>
            </w:r>
            <w:bookmarkEnd w:id="65"/>
          </w:p>
        </w:tc>
        <w:tc>
          <w:tcPr>
            <w:tcW w:w="1260" w:type="dxa"/>
          </w:tcPr>
          <w:p w14:paraId="7B797A7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u w:val="double"/>
              </w:rPr>
            </w:pPr>
            <w:r w:rsidRPr="00DA417F">
              <w:rPr>
                <w:rFonts w:ascii="Arial" w:hAnsi="Arial"/>
                <w:u w:val="double"/>
              </w:rPr>
              <w:t>Meter Register ID</w:t>
            </w:r>
          </w:p>
        </w:tc>
        <w:tc>
          <w:tcPr>
            <w:tcW w:w="1710" w:type="dxa"/>
          </w:tcPr>
          <w:p w14:paraId="7E5BE0EC"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u w:val="double"/>
              </w:rPr>
            </w:pPr>
            <w:r w:rsidRPr="00DA417F">
              <w:rPr>
                <w:rFonts w:ascii="Arial" w:hAnsi="Arial"/>
                <w:u w:val="double"/>
              </w:rPr>
              <w:t>Measurement Quantity ID (RI or RE)</w:t>
            </w:r>
          </w:p>
        </w:tc>
        <w:tc>
          <w:tcPr>
            <w:tcW w:w="1710" w:type="dxa"/>
            <w:shd w:val="clear" w:color="auto" w:fill="auto"/>
          </w:tcPr>
          <w:p w14:paraId="25D0B8D8"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sidRPr="00DA417F">
              <w:rPr>
                <w:rFonts w:ascii="Arial" w:hAnsi="Arial"/>
              </w:rPr>
              <w:t>Loss Adjustment Factor</w:t>
            </w:r>
          </w:p>
        </w:tc>
      </w:tr>
      <w:tr w:rsidR="00DA417F" w:rsidRPr="00DA417F" w14:paraId="17E9A059" w14:textId="77777777" w:rsidTr="00327873">
        <w:trPr>
          <w:cantSplit/>
          <w:trHeight w:val="403"/>
        </w:trPr>
        <w:tc>
          <w:tcPr>
            <w:tcW w:w="993" w:type="dxa"/>
          </w:tcPr>
          <w:p w14:paraId="3E529D9E"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437" w:type="dxa"/>
          </w:tcPr>
          <w:p w14:paraId="02758D6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350" w:type="dxa"/>
          </w:tcPr>
          <w:p w14:paraId="72BE0ABE"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7FAF1DEC"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7C1BE416"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tcPr>
          <w:p w14:paraId="550A1BD9"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shd w:val="clear" w:color="auto" w:fill="auto"/>
          </w:tcPr>
          <w:p w14:paraId="7FDB3768"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r>
      <w:tr w:rsidR="00DA417F" w:rsidRPr="00DA417F" w14:paraId="0FB0F4A6" w14:textId="77777777" w:rsidTr="00327873">
        <w:trPr>
          <w:cantSplit/>
          <w:trHeight w:val="403"/>
        </w:trPr>
        <w:tc>
          <w:tcPr>
            <w:tcW w:w="993" w:type="dxa"/>
          </w:tcPr>
          <w:p w14:paraId="78B92AB4"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437" w:type="dxa"/>
          </w:tcPr>
          <w:p w14:paraId="72A83A51"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350" w:type="dxa"/>
          </w:tcPr>
          <w:p w14:paraId="3AD22A3D"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2BAB46E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64CB85C6"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tcPr>
          <w:p w14:paraId="6ED7DAD0"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shd w:val="clear" w:color="auto" w:fill="auto"/>
          </w:tcPr>
          <w:p w14:paraId="69F24E41"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r>
      <w:tr w:rsidR="00DA417F" w:rsidRPr="00DA417F" w14:paraId="50D426F8" w14:textId="77777777" w:rsidTr="00327873">
        <w:trPr>
          <w:cantSplit/>
          <w:trHeight w:val="403"/>
        </w:trPr>
        <w:tc>
          <w:tcPr>
            <w:tcW w:w="993" w:type="dxa"/>
          </w:tcPr>
          <w:p w14:paraId="12A64066"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437" w:type="dxa"/>
          </w:tcPr>
          <w:p w14:paraId="0F01567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350" w:type="dxa"/>
          </w:tcPr>
          <w:p w14:paraId="415E925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642099D3"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51BA106A"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tcPr>
          <w:p w14:paraId="6A148766"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shd w:val="clear" w:color="auto" w:fill="auto"/>
          </w:tcPr>
          <w:p w14:paraId="309B4C8A"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r>
      <w:tr w:rsidR="00DA417F" w:rsidRPr="00DA417F" w14:paraId="014AA6D8" w14:textId="77777777" w:rsidTr="00327873">
        <w:trPr>
          <w:cantSplit/>
          <w:trHeight w:val="403"/>
        </w:trPr>
        <w:tc>
          <w:tcPr>
            <w:tcW w:w="993" w:type="dxa"/>
          </w:tcPr>
          <w:p w14:paraId="75E7D3F4"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437" w:type="dxa"/>
          </w:tcPr>
          <w:p w14:paraId="59BB2C01"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350" w:type="dxa"/>
          </w:tcPr>
          <w:p w14:paraId="7C93FFA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54C3629D"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66AAFCAC"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tcPr>
          <w:p w14:paraId="48AC31F1"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shd w:val="clear" w:color="auto" w:fill="auto"/>
          </w:tcPr>
          <w:p w14:paraId="1104D421"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r>
      <w:tr w:rsidR="00DA417F" w:rsidRPr="00DA417F" w14:paraId="669EB295" w14:textId="77777777" w:rsidTr="00327873">
        <w:trPr>
          <w:cantSplit/>
          <w:trHeight w:val="403"/>
        </w:trPr>
        <w:tc>
          <w:tcPr>
            <w:tcW w:w="993" w:type="dxa"/>
          </w:tcPr>
          <w:p w14:paraId="27EF706E"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437" w:type="dxa"/>
          </w:tcPr>
          <w:p w14:paraId="27B8FC23"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350" w:type="dxa"/>
          </w:tcPr>
          <w:p w14:paraId="7EAD9753"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6493541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030D94B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tcPr>
          <w:p w14:paraId="3B0E868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shd w:val="clear" w:color="auto" w:fill="auto"/>
          </w:tcPr>
          <w:p w14:paraId="374B80F3"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r>
      <w:tr w:rsidR="00DA417F" w:rsidRPr="00DA417F" w14:paraId="4147A195" w14:textId="77777777" w:rsidTr="00327873">
        <w:trPr>
          <w:cantSplit/>
          <w:trHeight w:val="403"/>
        </w:trPr>
        <w:tc>
          <w:tcPr>
            <w:tcW w:w="993" w:type="dxa"/>
          </w:tcPr>
          <w:p w14:paraId="7135E2D4"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437" w:type="dxa"/>
          </w:tcPr>
          <w:p w14:paraId="3B4BE404"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350" w:type="dxa"/>
          </w:tcPr>
          <w:p w14:paraId="697730D0"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1C9880B8"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218ECE90"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tcPr>
          <w:p w14:paraId="7E973B3B"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shd w:val="clear" w:color="auto" w:fill="auto"/>
          </w:tcPr>
          <w:p w14:paraId="0AC84D3C"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r>
      <w:tr w:rsidR="00DA417F" w:rsidRPr="00DA417F" w14:paraId="650CE42C" w14:textId="77777777" w:rsidTr="00327873">
        <w:trPr>
          <w:cantSplit/>
          <w:trHeight w:val="403"/>
        </w:trPr>
        <w:tc>
          <w:tcPr>
            <w:tcW w:w="993" w:type="dxa"/>
          </w:tcPr>
          <w:p w14:paraId="740EA01A"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437" w:type="dxa"/>
          </w:tcPr>
          <w:p w14:paraId="7020F084"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350" w:type="dxa"/>
          </w:tcPr>
          <w:p w14:paraId="3AB7E786"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3C39C4FD"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0F46F86D"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tcPr>
          <w:p w14:paraId="30B53142"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shd w:val="clear" w:color="auto" w:fill="auto"/>
          </w:tcPr>
          <w:p w14:paraId="322F8BA4"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r>
      <w:tr w:rsidR="00DA417F" w:rsidRPr="00DA417F" w14:paraId="10EDFDF6" w14:textId="77777777" w:rsidTr="00327873">
        <w:trPr>
          <w:cantSplit/>
          <w:trHeight w:val="460"/>
        </w:trPr>
        <w:tc>
          <w:tcPr>
            <w:tcW w:w="993" w:type="dxa"/>
          </w:tcPr>
          <w:p w14:paraId="3A9A64C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437" w:type="dxa"/>
          </w:tcPr>
          <w:p w14:paraId="5018ABE9"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350" w:type="dxa"/>
          </w:tcPr>
          <w:p w14:paraId="5D87FB62"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44C3D477"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260" w:type="dxa"/>
          </w:tcPr>
          <w:p w14:paraId="27BAA85B"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tcPr>
          <w:p w14:paraId="3ED97DB4"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c>
          <w:tcPr>
            <w:tcW w:w="1710" w:type="dxa"/>
            <w:shd w:val="clear" w:color="auto" w:fill="auto"/>
          </w:tcPr>
          <w:p w14:paraId="38B849A5" w14:textId="77777777" w:rsidR="00DA417F" w:rsidRPr="00DA417F" w:rsidRDefault="00DA417F" w:rsidP="00DA417F">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tc>
      </w:tr>
    </w:tbl>
    <w:p w14:paraId="153470A1"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17D1950D"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5E4FCEEA"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u w:val="single"/>
        </w:rPr>
      </w:pPr>
      <w:r>
        <w:rPr>
          <w:rFonts w:ascii="Arial" w:hAnsi="Arial"/>
          <w:u w:val="single"/>
        </w:rPr>
        <w:t>Aggregation Methodology</w:t>
      </w:r>
    </w:p>
    <w:p w14:paraId="36C1D3E1"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u w:val="single"/>
        </w:rPr>
      </w:pPr>
    </w:p>
    <w:p w14:paraId="44EA35A8"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rPr>
      </w:pPr>
      <w:r>
        <w:rPr>
          <w:rFonts w:ascii="Arial" w:hAnsi="Arial"/>
          <w:i/>
        </w:rPr>
        <w:t>[N/A]</w:t>
      </w:r>
    </w:p>
    <w:p w14:paraId="68193C7B"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rPr>
      </w:pPr>
    </w:p>
    <w:p w14:paraId="2B321B58"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rPr>
      </w:pPr>
      <w:r>
        <w:rPr>
          <w:rFonts w:ascii="Arial" w:hAnsi="Arial"/>
          <w:i/>
        </w:rPr>
        <w:t>or</w:t>
      </w:r>
    </w:p>
    <w:p w14:paraId="3C4FBE95"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rPr>
      </w:pPr>
    </w:p>
    <w:p w14:paraId="5A4F3C22"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rPr>
      </w:pPr>
      <w:r>
        <w:rPr>
          <w:rFonts w:ascii="Arial" w:hAnsi="Arial"/>
          <w:i/>
        </w:rPr>
        <w:t>[Category A/B/C</w:t>
      </w:r>
      <w:r w:rsidR="00DA417F">
        <w:rPr>
          <w:rFonts w:ascii="Arial" w:hAnsi="Arial"/>
          <w:i/>
        </w:rPr>
        <w:t>/D</w:t>
      </w:r>
      <w:r>
        <w:rPr>
          <w:rFonts w:ascii="Arial" w:hAnsi="Arial"/>
          <w:i/>
        </w:rPr>
        <w:t>* aggregation principles as set out in the latest published version of the document entitled “Methodology Document for the Aggregation of Reactive Power Metering” shall apply]</w:t>
      </w:r>
    </w:p>
    <w:p w14:paraId="2CC2D4AC"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rPr>
      </w:pPr>
    </w:p>
    <w:p w14:paraId="496588AD"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i/>
        </w:rPr>
      </w:pPr>
      <w:r>
        <w:rPr>
          <w:rFonts w:ascii="Arial" w:hAnsi="Arial"/>
          <w:i/>
        </w:rPr>
        <w:t>* Delete as applicable</w:t>
      </w:r>
    </w:p>
    <w:p w14:paraId="5739258B"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46623763"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40F3AE67"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u w:val="single"/>
        </w:rPr>
      </w:pPr>
      <w:r>
        <w:rPr>
          <w:rFonts w:ascii="Arial" w:hAnsi="Arial"/>
        </w:rPr>
        <w:br w:type="page"/>
      </w:r>
      <w:r>
        <w:rPr>
          <w:rFonts w:ascii="Arial" w:hAnsi="Arial"/>
          <w:b/>
          <w:u w:val="single"/>
        </w:rPr>
        <w:lastRenderedPageBreak/>
        <w:t>Part III</w:t>
      </w:r>
    </w:p>
    <w:p w14:paraId="5F766C4C"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u w:val="single"/>
        </w:rPr>
      </w:pPr>
      <w:r>
        <w:rPr>
          <w:rFonts w:ascii="Arial" w:hAnsi="Arial"/>
          <w:b/>
          <w:u w:val="single"/>
        </w:rPr>
        <w:t xml:space="preserve">Calculation of Reactive Power Capability </w:t>
      </w:r>
    </w:p>
    <w:p w14:paraId="5D25995E"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u w:val="single"/>
        </w:rPr>
      </w:pPr>
      <w:r>
        <w:rPr>
          <w:rFonts w:ascii="Arial" w:hAnsi="Arial"/>
          <w:b/>
          <w:u w:val="single"/>
        </w:rPr>
        <w:t xml:space="preserve">at the Commercial Boundary </w:t>
      </w:r>
    </w:p>
    <w:p w14:paraId="06798B5C"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7FE40496"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6990E939"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r>
        <w:rPr>
          <w:rFonts w:ascii="Arial" w:hAnsi="Arial"/>
        </w:rPr>
        <w:t xml:space="preserve">For the purposes of Appendix 8 to the </w:t>
      </w:r>
      <w:r>
        <w:rPr>
          <w:rFonts w:ascii="Arial" w:hAnsi="Arial"/>
          <w:b/>
        </w:rPr>
        <w:t>CUSC Schedule</w:t>
      </w:r>
      <w:r>
        <w:rPr>
          <w:rFonts w:ascii="Arial" w:hAnsi="Arial"/>
        </w:rPr>
        <w:t xml:space="preserve">, the following table shows the reactive load applicable to each of the relevant </w:t>
      </w:r>
      <w:r>
        <w:rPr>
          <w:rFonts w:ascii="Arial" w:hAnsi="Arial"/>
          <w:b/>
        </w:rPr>
        <w:t>BM Units</w:t>
      </w:r>
      <w:r>
        <w:rPr>
          <w:rFonts w:ascii="Arial" w:hAnsi="Arial"/>
        </w:rPr>
        <w:t xml:space="preserve">, constituting the respective value </w:t>
      </w:r>
      <w:proofErr w:type="spellStart"/>
      <w:r>
        <w:rPr>
          <w:rFonts w:ascii="Arial" w:hAnsi="Arial"/>
        </w:rPr>
        <w:t>Q</w:t>
      </w:r>
      <w:r>
        <w:rPr>
          <w:rFonts w:ascii="Arial" w:hAnsi="Arial"/>
          <w:vertAlign w:val="subscript"/>
        </w:rPr>
        <w:t>ts</w:t>
      </w:r>
      <w:proofErr w:type="spellEnd"/>
      <w:r>
        <w:rPr>
          <w:rFonts w:ascii="Arial" w:hAnsi="Arial"/>
          <w:vertAlign w:val="subscript"/>
        </w:rPr>
        <w:t xml:space="preserve"> </w:t>
      </w:r>
      <w:r>
        <w:rPr>
          <w:rFonts w:ascii="Arial" w:hAnsi="Arial"/>
        </w:rPr>
        <w:t xml:space="preserve"> referred to therein:-</w:t>
      </w:r>
    </w:p>
    <w:p w14:paraId="77501DEC"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rPr>
      </w:pPr>
    </w:p>
    <w:p w14:paraId="5798EE5A"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rPr>
      </w:pPr>
    </w:p>
    <w:tbl>
      <w:tblPr>
        <w:tblW w:w="0" w:type="auto"/>
        <w:jc w:val="center"/>
        <w:tblLayout w:type="fixed"/>
        <w:tblCellMar>
          <w:left w:w="120" w:type="dxa"/>
          <w:right w:w="120" w:type="dxa"/>
        </w:tblCellMar>
        <w:tblLook w:val="0000" w:firstRow="0" w:lastRow="0" w:firstColumn="0" w:lastColumn="0" w:noHBand="0" w:noVBand="0"/>
      </w:tblPr>
      <w:tblGrid>
        <w:gridCol w:w="2190"/>
        <w:gridCol w:w="2401"/>
      </w:tblGrid>
      <w:tr w:rsidR="009E10A9" w14:paraId="21B1C23B" w14:textId="77777777">
        <w:trPr>
          <w:cantSplit/>
          <w:trHeight w:val="561"/>
          <w:jc w:val="center"/>
        </w:trPr>
        <w:tc>
          <w:tcPr>
            <w:tcW w:w="4591" w:type="dxa"/>
            <w:gridSpan w:val="2"/>
            <w:tcBorders>
              <w:top w:val="double" w:sz="6" w:space="0" w:color="auto"/>
              <w:left w:val="double" w:sz="6" w:space="0" w:color="auto"/>
              <w:right w:val="double" w:sz="6" w:space="0" w:color="auto"/>
            </w:tcBorders>
          </w:tcPr>
          <w:p w14:paraId="20FCEA35" w14:textId="77777777" w:rsidR="009E10A9" w:rsidRDefault="009E10A9">
            <w:pPr>
              <w:jc w:val="center"/>
              <w:rPr>
                <w:rFonts w:ascii="Arial" w:hAnsi="Arial"/>
              </w:rPr>
            </w:pPr>
            <w:r>
              <w:rPr>
                <w:rFonts w:ascii="Arial" w:hAnsi="Arial"/>
                <w:b/>
              </w:rPr>
              <w:t>Reactive Load</w:t>
            </w:r>
          </w:p>
        </w:tc>
      </w:tr>
      <w:tr w:rsidR="009E10A9" w14:paraId="336F8FAB" w14:textId="77777777">
        <w:trPr>
          <w:cantSplit/>
          <w:trHeight w:val="523"/>
          <w:jc w:val="center"/>
        </w:trPr>
        <w:tc>
          <w:tcPr>
            <w:tcW w:w="2190" w:type="dxa"/>
            <w:tcBorders>
              <w:top w:val="single" w:sz="6" w:space="0" w:color="auto"/>
              <w:left w:val="double" w:sz="6" w:space="0" w:color="auto"/>
            </w:tcBorders>
          </w:tcPr>
          <w:p w14:paraId="3B751625" w14:textId="77777777" w:rsidR="009E10A9" w:rsidRDefault="009E10A9">
            <w:pPr>
              <w:jc w:val="center"/>
              <w:rPr>
                <w:rFonts w:ascii="Arial" w:hAnsi="Arial"/>
              </w:rPr>
            </w:pPr>
            <w:r>
              <w:rPr>
                <w:rFonts w:ascii="Arial" w:hAnsi="Arial"/>
                <w:b/>
              </w:rPr>
              <w:t>BM Unit</w:t>
            </w:r>
          </w:p>
        </w:tc>
        <w:tc>
          <w:tcPr>
            <w:tcW w:w="2401" w:type="dxa"/>
            <w:tcBorders>
              <w:top w:val="single" w:sz="6" w:space="0" w:color="auto"/>
              <w:left w:val="single" w:sz="6" w:space="0" w:color="auto"/>
              <w:right w:val="double" w:sz="6" w:space="0" w:color="auto"/>
            </w:tcBorders>
            <w:shd w:val="clear" w:color="auto" w:fill="FFFFFF"/>
          </w:tcPr>
          <w:p w14:paraId="15DF5293" w14:textId="77777777" w:rsidR="009E10A9" w:rsidRDefault="009E10A9">
            <w:pPr>
              <w:jc w:val="center"/>
              <w:rPr>
                <w:rFonts w:ascii="Arial" w:hAnsi="Arial"/>
                <w:lang w:val="fr-FR"/>
              </w:rPr>
            </w:pPr>
            <w:proofErr w:type="spellStart"/>
            <w:r>
              <w:rPr>
                <w:rFonts w:ascii="Arial" w:hAnsi="Arial"/>
                <w:b/>
                <w:lang w:val="fr-FR"/>
              </w:rPr>
              <w:t>Q</w:t>
            </w:r>
            <w:r>
              <w:rPr>
                <w:rFonts w:ascii="Arial" w:hAnsi="Arial"/>
                <w:b/>
                <w:vertAlign w:val="subscript"/>
                <w:lang w:val="fr-FR"/>
              </w:rPr>
              <w:t>ts</w:t>
            </w:r>
            <w:proofErr w:type="spellEnd"/>
          </w:p>
        </w:tc>
      </w:tr>
      <w:tr w:rsidR="009E10A9" w14:paraId="638AB931" w14:textId="77777777">
        <w:trPr>
          <w:cantSplit/>
          <w:trHeight w:val="430"/>
          <w:jc w:val="center"/>
        </w:trPr>
        <w:tc>
          <w:tcPr>
            <w:tcW w:w="2190" w:type="dxa"/>
            <w:tcBorders>
              <w:top w:val="single" w:sz="6" w:space="0" w:color="auto"/>
              <w:left w:val="double" w:sz="6" w:space="0" w:color="auto"/>
            </w:tcBorders>
          </w:tcPr>
          <w:p w14:paraId="59E76AC9" w14:textId="77777777" w:rsidR="009E10A9" w:rsidRDefault="009E10A9">
            <w:pPr>
              <w:jc w:val="center"/>
              <w:rPr>
                <w:rFonts w:ascii="Arial" w:hAnsi="Arial"/>
                <w:lang w:val="fr-FR"/>
              </w:rPr>
            </w:pPr>
          </w:p>
        </w:tc>
        <w:tc>
          <w:tcPr>
            <w:tcW w:w="2401" w:type="dxa"/>
            <w:tcBorders>
              <w:top w:val="single" w:sz="6" w:space="0" w:color="auto"/>
              <w:left w:val="single" w:sz="6" w:space="0" w:color="auto"/>
              <w:right w:val="double" w:sz="6" w:space="0" w:color="auto"/>
            </w:tcBorders>
            <w:shd w:val="clear" w:color="auto" w:fill="FFFFFF"/>
          </w:tcPr>
          <w:p w14:paraId="1DF88ECB" w14:textId="77777777" w:rsidR="009E10A9" w:rsidRDefault="009E10A9">
            <w:pPr>
              <w:rPr>
                <w:rFonts w:ascii="Arial" w:hAnsi="Arial"/>
                <w:lang w:val="fr-FR"/>
              </w:rPr>
            </w:pPr>
          </w:p>
        </w:tc>
      </w:tr>
      <w:tr w:rsidR="009E10A9" w14:paraId="5E3EE875" w14:textId="77777777">
        <w:trPr>
          <w:cantSplit/>
          <w:trHeight w:val="452"/>
          <w:jc w:val="center"/>
        </w:trPr>
        <w:tc>
          <w:tcPr>
            <w:tcW w:w="2190" w:type="dxa"/>
            <w:tcBorders>
              <w:top w:val="single" w:sz="6" w:space="0" w:color="auto"/>
              <w:left w:val="double" w:sz="6" w:space="0" w:color="auto"/>
            </w:tcBorders>
          </w:tcPr>
          <w:p w14:paraId="5BEF7686" w14:textId="77777777" w:rsidR="009E10A9" w:rsidRDefault="009E10A9">
            <w:pPr>
              <w:jc w:val="center"/>
              <w:rPr>
                <w:rFonts w:ascii="Arial" w:hAnsi="Arial"/>
                <w:lang w:val="fr-FR"/>
              </w:rPr>
            </w:pPr>
          </w:p>
        </w:tc>
        <w:tc>
          <w:tcPr>
            <w:tcW w:w="2401" w:type="dxa"/>
            <w:tcBorders>
              <w:top w:val="single" w:sz="6" w:space="0" w:color="auto"/>
              <w:left w:val="single" w:sz="6" w:space="0" w:color="auto"/>
              <w:right w:val="double" w:sz="6" w:space="0" w:color="auto"/>
            </w:tcBorders>
            <w:shd w:val="clear" w:color="auto" w:fill="FFFFFF"/>
          </w:tcPr>
          <w:p w14:paraId="0CA2D7D6" w14:textId="77777777" w:rsidR="009E10A9" w:rsidRDefault="009E10A9">
            <w:pPr>
              <w:rPr>
                <w:rFonts w:ascii="Arial" w:hAnsi="Arial"/>
                <w:lang w:val="fr-FR"/>
              </w:rPr>
            </w:pPr>
          </w:p>
        </w:tc>
      </w:tr>
      <w:tr w:rsidR="009E10A9" w14:paraId="2585D300" w14:textId="77777777">
        <w:trPr>
          <w:cantSplit/>
          <w:trHeight w:val="403"/>
          <w:jc w:val="center"/>
        </w:trPr>
        <w:tc>
          <w:tcPr>
            <w:tcW w:w="2190" w:type="dxa"/>
            <w:tcBorders>
              <w:top w:val="single" w:sz="6" w:space="0" w:color="auto"/>
              <w:left w:val="double" w:sz="6" w:space="0" w:color="auto"/>
            </w:tcBorders>
          </w:tcPr>
          <w:p w14:paraId="2E68C7CB" w14:textId="77777777" w:rsidR="009E10A9" w:rsidRDefault="009E10A9">
            <w:pPr>
              <w:jc w:val="center"/>
              <w:rPr>
                <w:rFonts w:ascii="Arial" w:hAnsi="Arial"/>
                <w:lang w:val="fr-FR"/>
              </w:rPr>
            </w:pPr>
          </w:p>
        </w:tc>
        <w:tc>
          <w:tcPr>
            <w:tcW w:w="2401" w:type="dxa"/>
            <w:tcBorders>
              <w:top w:val="single" w:sz="6" w:space="0" w:color="auto"/>
              <w:left w:val="single" w:sz="6" w:space="0" w:color="auto"/>
              <w:right w:val="double" w:sz="6" w:space="0" w:color="auto"/>
            </w:tcBorders>
            <w:shd w:val="clear" w:color="auto" w:fill="FFFFFF"/>
          </w:tcPr>
          <w:p w14:paraId="04C570D2" w14:textId="77777777" w:rsidR="009E10A9" w:rsidRDefault="009E10A9">
            <w:pPr>
              <w:jc w:val="center"/>
              <w:rPr>
                <w:rFonts w:ascii="Arial" w:hAnsi="Arial"/>
                <w:lang w:val="fr-FR"/>
              </w:rPr>
            </w:pPr>
          </w:p>
        </w:tc>
      </w:tr>
      <w:tr w:rsidR="009E10A9" w14:paraId="7626FEB4" w14:textId="77777777">
        <w:trPr>
          <w:cantSplit/>
          <w:trHeight w:val="403"/>
          <w:jc w:val="center"/>
        </w:trPr>
        <w:tc>
          <w:tcPr>
            <w:tcW w:w="2190" w:type="dxa"/>
            <w:tcBorders>
              <w:top w:val="single" w:sz="6" w:space="0" w:color="auto"/>
              <w:left w:val="double" w:sz="6" w:space="0" w:color="auto"/>
              <w:bottom w:val="double" w:sz="6" w:space="0" w:color="auto"/>
            </w:tcBorders>
          </w:tcPr>
          <w:p w14:paraId="19FC6F02" w14:textId="77777777" w:rsidR="009E10A9" w:rsidRDefault="009E10A9">
            <w:pPr>
              <w:jc w:val="center"/>
              <w:rPr>
                <w:rFonts w:ascii="Arial" w:hAnsi="Arial"/>
                <w:lang w:val="fr-FR"/>
              </w:rPr>
            </w:pPr>
          </w:p>
        </w:tc>
        <w:tc>
          <w:tcPr>
            <w:tcW w:w="2401" w:type="dxa"/>
            <w:tcBorders>
              <w:top w:val="single" w:sz="6" w:space="0" w:color="auto"/>
              <w:left w:val="single" w:sz="6" w:space="0" w:color="auto"/>
              <w:bottom w:val="double" w:sz="6" w:space="0" w:color="auto"/>
              <w:right w:val="double" w:sz="6" w:space="0" w:color="auto"/>
            </w:tcBorders>
            <w:shd w:val="clear" w:color="auto" w:fill="FFFFFF"/>
          </w:tcPr>
          <w:p w14:paraId="043B6890" w14:textId="77777777" w:rsidR="009E10A9" w:rsidRDefault="009E10A9">
            <w:pPr>
              <w:jc w:val="center"/>
              <w:rPr>
                <w:rFonts w:ascii="Arial" w:hAnsi="Arial"/>
                <w:lang w:val="fr-FR"/>
              </w:rPr>
            </w:pPr>
          </w:p>
        </w:tc>
      </w:tr>
    </w:tbl>
    <w:p w14:paraId="5106278A"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lang w:val="fr-FR"/>
        </w:rPr>
      </w:pPr>
    </w:p>
    <w:p w14:paraId="7427C58D" w14:textId="77777777" w:rsidR="009E10A9" w:rsidRDefault="009E10A9">
      <w:pPr>
        <w:jc w:val="center"/>
        <w:rPr>
          <w:rFonts w:ascii="Arial" w:hAnsi="Arial"/>
          <w:b/>
          <w:u w:val="single"/>
        </w:rPr>
      </w:pPr>
      <w:r>
        <w:rPr>
          <w:rFonts w:ascii="Arial" w:hAnsi="Arial"/>
        </w:rPr>
        <w:br w:type="page"/>
      </w:r>
      <w:r>
        <w:rPr>
          <w:rFonts w:ascii="Arial" w:hAnsi="Arial"/>
          <w:b/>
          <w:u w:val="single"/>
        </w:rPr>
        <w:lastRenderedPageBreak/>
        <w:t>APPENDIX 1 – DATA (Cont.)</w:t>
      </w:r>
    </w:p>
    <w:p w14:paraId="34D2AC0F" w14:textId="77777777" w:rsidR="009E10A9" w:rsidRDefault="009E10A9">
      <w:pPr>
        <w:jc w:val="center"/>
        <w:rPr>
          <w:rFonts w:ascii="Arial" w:hAnsi="Arial"/>
          <w:b/>
          <w:u w:val="single"/>
        </w:rPr>
      </w:pPr>
      <w:r>
        <w:rPr>
          <w:rFonts w:ascii="Arial" w:hAnsi="Arial"/>
          <w:b/>
          <w:u w:val="single"/>
        </w:rPr>
        <w:t>SECTION B (FREQUENCY RESPONSE)</w:t>
      </w:r>
    </w:p>
    <w:p w14:paraId="111F7C6A"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b/>
        </w:rPr>
      </w:pPr>
      <w:r>
        <w:rPr>
          <w:rFonts w:ascii="Arial" w:hAnsi="Arial"/>
          <w:b/>
          <w:u w:val="single"/>
        </w:rPr>
        <w:t>Part I - Frequency Response Data</w:t>
      </w:r>
    </w:p>
    <w:p w14:paraId="7FF4B47D" w14:textId="77777777" w:rsidR="009E10A9" w:rsidRDefault="009E10A9">
      <w:pPr>
        <w:tabs>
          <w:tab w:val="left" w:pos="-1440"/>
          <w:tab w:val="left" w:pos="-720"/>
          <w:tab w:val="left" w:pos="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lang w:val="fr-FR"/>
        </w:rPr>
      </w:pPr>
      <w:r>
        <w:rPr>
          <w:rFonts w:ascii="Arial" w:hAnsi="Arial"/>
          <w:lang w:val="fr-FR"/>
        </w:rPr>
        <w:t>Station:</w:t>
      </w:r>
      <w:r>
        <w:rPr>
          <w:rFonts w:ascii="Arial" w:hAnsi="Arial"/>
          <w:lang w:val="fr-FR"/>
        </w:rPr>
        <w:tab/>
      </w:r>
      <w:r>
        <w:rPr>
          <w:rFonts w:ascii="Arial" w:hAnsi="Arial"/>
          <w:lang w:val="fr-FR"/>
        </w:rPr>
        <w:tab/>
      </w:r>
      <w:r>
        <w:rPr>
          <w:rFonts w:ascii="Arial" w:hAnsi="Arial"/>
          <w:lang w:val="fr-FR"/>
        </w:rPr>
        <w:tab/>
      </w:r>
      <w:r>
        <w:rPr>
          <w:rFonts w:ascii="Arial" w:hAnsi="Arial"/>
          <w:lang w:val="fr-FR"/>
        </w:rPr>
        <w:tab/>
      </w:r>
    </w:p>
    <w:p w14:paraId="69BD1246"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lang w:val="fr-FR"/>
        </w:rPr>
      </w:pPr>
      <w:r>
        <w:rPr>
          <w:rFonts w:ascii="Arial" w:hAnsi="Arial"/>
          <w:lang w:val="fr-FR"/>
        </w:rPr>
        <w:t>BM Unit Nos</w:t>
      </w:r>
      <w:r>
        <w:rPr>
          <w:lang w:val="fr-FR"/>
        </w:rPr>
        <w:t>.</w:t>
      </w:r>
      <w:r>
        <w:rPr>
          <w:lang w:val="fr-FR"/>
        </w:rPr>
        <w:tab/>
      </w:r>
      <w:r>
        <w:rPr>
          <w:lang w:val="fr-FR"/>
        </w:rPr>
        <w:tab/>
      </w:r>
      <w:r>
        <w:rPr>
          <w:lang w:val="fr-FR"/>
        </w:rPr>
        <w:tab/>
      </w:r>
    </w:p>
    <w:tbl>
      <w:tblPr>
        <w:tblW w:w="0" w:type="auto"/>
        <w:jc w:val="center"/>
        <w:tblLayout w:type="fixed"/>
        <w:tblCellMar>
          <w:left w:w="98" w:type="dxa"/>
          <w:right w:w="98" w:type="dxa"/>
        </w:tblCellMar>
        <w:tblLook w:val="0000" w:firstRow="0" w:lastRow="0" w:firstColumn="0" w:lastColumn="0" w:noHBand="0" w:noVBand="0"/>
      </w:tblPr>
      <w:tblGrid>
        <w:gridCol w:w="1359"/>
        <w:gridCol w:w="505"/>
        <w:gridCol w:w="906"/>
        <w:gridCol w:w="1246"/>
        <w:gridCol w:w="1155"/>
        <w:gridCol w:w="1155"/>
        <w:gridCol w:w="1246"/>
        <w:gridCol w:w="1194"/>
      </w:tblGrid>
      <w:tr w:rsidR="009E10A9" w14:paraId="352F2777" w14:textId="77777777">
        <w:trPr>
          <w:cantSplit/>
          <w:trHeight w:val="233"/>
          <w:jc w:val="center"/>
        </w:trPr>
        <w:tc>
          <w:tcPr>
            <w:tcW w:w="1359" w:type="dxa"/>
            <w:tcBorders>
              <w:top w:val="double" w:sz="6" w:space="0" w:color="auto"/>
              <w:left w:val="double" w:sz="6" w:space="0" w:color="auto"/>
              <w:bottom w:val="double" w:sz="6" w:space="0" w:color="auto"/>
              <w:right w:val="double" w:sz="6" w:space="0" w:color="auto"/>
            </w:tcBorders>
          </w:tcPr>
          <w:p w14:paraId="1572F2CE" w14:textId="77777777" w:rsidR="009E10A9" w:rsidRDefault="009E10A9">
            <w:pPr>
              <w:rPr>
                <w:rFonts w:ascii="Arial" w:hAnsi="Arial"/>
                <w:sz w:val="16"/>
              </w:rPr>
            </w:pPr>
            <w:r>
              <w:rPr>
                <w:rFonts w:ascii="Arial" w:hAnsi="Arial"/>
                <w:sz w:val="16"/>
              </w:rPr>
              <w:t>Table 1</w:t>
            </w:r>
          </w:p>
        </w:tc>
        <w:tc>
          <w:tcPr>
            <w:tcW w:w="7407" w:type="dxa"/>
            <w:gridSpan w:val="7"/>
            <w:tcBorders>
              <w:top w:val="double" w:sz="6" w:space="0" w:color="auto"/>
              <w:left w:val="single" w:sz="6" w:space="0" w:color="auto"/>
              <w:right w:val="double" w:sz="6" w:space="0" w:color="auto"/>
            </w:tcBorders>
          </w:tcPr>
          <w:p w14:paraId="75D98779" w14:textId="77777777" w:rsidR="009E10A9" w:rsidRDefault="009E10A9">
            <w:pPr>
              <w:rPr>
                <w:rFonts w:ascii="Arial" w:hAnsi="Arial"/>
                <w:sz w:val="16"/>
              </w:rPr>
            </w:pPr>
            <w:r>
              <w:rPr>
                <w:rFonts w:ascii="Arial" w:hAnsi="Arial"/>
                <w:sz w:val="16"/>
              </w:rPr>
              <w:t>Low Frequency Response – Mode A</w:t>
            </w:r>
          </w:p>
        </w:tc>
      </w:tr>
      <w:tr w:rsidR="009E10A9" w14:paraId="2AEDA182" w14:textId="77777777">
        <w:trPr>
          <w:cantSplit/>
          <w:trHeight w:val="285"/>
          <w:jc w:val="center"/>
        </w:trPr>
        <w:tc>
          <w:tcPr>
            <w:tcW w:w="1359" w:type="dxa"/>
            <w:tcBorders>
              <w:top w:val="single" w:sz="6" w:space="0" w:color="auto"/>
              <w:left w:val="double" w:sz="6" w:space="0" w:color="auto"/>
            </w:tcBorders>
          </w:tcPr>
          <w:p w14:paraId="6D09D978" w14:textId="77777777" w:rsidR="009E10A9" w:rsidRDefault="009E10A9">
            <w:pPr>
              <w:rPr>
                <w:rFonts w:ascii="Arial" w:hAnsi="Arial"/>
                <w:sz w:val="16"/>
                <w:lang w:val="fr-FR"/>
              </w:rPr>
            </w:pPr>
            <w:proofErr w:type="spellStart"/>
            <w:r>
              <w:rPr>
                <w:rFonts w:ascii="Arial" w:hAnsi="Arial"/>
                <w:sz w:val="16"/>
                <w:lang w:val="fr-FR"/>
              </w:rPr>
              <w:t>Genset</w:t>
            </w:r>
            <w:proofErr w:type="spellEnd"/>
            <w:r>
              <w:rPr>
                <w:rFonts w:ascii="Arial" w:hAnsi="Arial"/>
                <w:sz w:val="16"/>
                <w:lang w:val="fr-FR"/>
              </w:rPr>
              <w:t xml:space="preserve"> De-</w:t>
            </w:r>
            <w:proofErr w:type="spellStart"/>
            <w:r>
              <w:rPr>
                <w:rFonts w:ascii="Arial" w:hAnsi="Arial"/>
                <w:sz w:val="16"/>
                <w:lang w:val="fr-FR"/>
              </w:rPr>
              <w:t>Load</w:t>
            </w:r>
            <w:proofErr w:type="spellEnd"/>
          </w:p>
          <w:p w14:paraId="2DE8B73F" w14:textId="77777777" w:rsidR="009E10A9" w:rsidRDefault="009E10A9">
            <w:pPr>
              <w:rPr>
                <w:rFonts w:ascii="Arial" w:hAnsi="Arial"/>
                <w:sz w:val="16"/>
                <w:lang w:val="fr-FR"/>
              </w:rPr>
            </w:pPr>
            <w:r>
              <w:rPr>
                <w:rFonts w:ascii="Arial" w:hAnsi="Arial"/>
                <w:sz w:val="16"/>
                <w:lang w:val="fr-FR"/>
              </w:rPr>
              <w:t>(MW)</w:t>
            </w:r>
          </w:p>
        </w:tc>
        <w:tc>
          <w:tcPr>
            <w:tcW w:w="505" w:type="dxa"/>
            <w:tcBorders>
              <w:top w:val="single" w:sz="6" w:space="0" w:color="auto"/>
              <w:left w:val="single" w:sz="6" w:space="0" w:color="auto"/>
            </w:tcBorders>
          </w:tcPr>
          <w:p w14:paraId="53CAC008" w14:textId="77777777" w:rsidR="009E10A9" w:rsidRDefault="009E10A9">
            <w:pPr>
              <w:rPr>
                <w:rFonts w:ascii="Arial" w:hAnsi="Arial"/>
                <w:sz w:val="16"/>
                <w:lang w:val="fr-FR"/>
              </w:rPr>
            </w:pPr>
          </w:p>
          <w:p w14:paraId="2435CC13" w14:textId="77777777" w:rsidR="009E10A9" w:rsidRDefault="009E10A9">
            <w:pPr>
              <w:rPr>
                <w:rFonts w:ascii="Arial" w:hAnsi="Arial"/>
                <w:sz w:val="16"/>
              </w:rPr>
            </w:pPr>
            <w:r>
              <w:rPr>
                <w:rFonts w:ascii="Symbol" w:eastAsia="Symbol" w:hAnsi="Symbol" w:cs="Symbol"/>
                <w:sz w:val="16"/>
              </w:rPr>
              <w:t>d</w:t>
            </w:r>
            <w:proofErr w:type="spellStart"/>
            <w:r>
              <w:rPr>
                <w:rFonts w:ascii="Arial" w:hAnsi="Arial"/>
                <w:sz w:val="16"/>
              </w:rPr>
              <w:t>f</w:t>
            </w:r>
            <w:r>
              <w:rPr>
                <w:rFonts w:ascii="Arial" w:hAnsi="Arial"/>
                <w:sz w:val="16"/>
                <w:vertAlign w:val="subscript"/>
              </w:rPr>
              <w:t>p</w:t>
            </w:r>
            <w:proofErr w:type="spellEnd"/>
            <w:r>
              <w:rPr>
                <w:rFonts w:ascii="Arial" w:hAnsi="Arial"/>
                <w:sz w:val="16"/>
              </w:rPr>
              <w:t xml:space="preserve"> (Hz)</w:t>
            </w:r>
          </w:p>
        </w:tc>
        <w:tc>
          <w:tcPr>
            <w:tcW w:w="906" w:type="dxa"/>
            <w:tcBorders>
              <w:top w:val="single" w:sz="6" w:space="0" w:color="auto"/>
              <w:left w:val="single" w:sz="6" w:space="0" w:color="auto"/>
            </w:tcBorders>
          </w:tcPr>
          <w:p w14:paraId="3EE2AE39" w14:textId="77777777" w:rsidR="009E10A9" w:rsidRDefault="009E10A9">
            <w:pPr>
              <w:rPr>
                <w:rFonts w:ascii="Arial" w:hAnsi="Arial"/>
                <w:sz w:val="16"/>
              </w:rPr>
            </w:pPr>
            <w:r>
              <w:rPr>
                <w:rFonts w:ascii="Arial" w:hAnsi="Arial"/>
                <w:sz w:val="16"/>
              </w:rPr>
              <w:t>Primary Response (MW)</w:t>
            </w:r>
          </w:p>
        </w:tc>
        <w:tc>
          <w:tcPr>
            <w:tcW w:w="5996" w:type="dxa"/>
            <w:gridSpan w:val="5"/>
            <w:tcBorders>
              <w:top w:val="single" w:sz="6" w:space="0" w:color="auto"/>
              <w:left w:val="single" w:sz="6" w:space="0" w:color="auto"/>
              <w:right w:val="double" w:sz="6" w:space="0" w:color="auto"/>
            </w:tcBorders>
          </w:tcPr>
          <w:p w14:paraId="194298D3" w14:textId="77777777" w:rsidR="009E10A9" w:rsidRDefault="009E10A9">
            <w:pPr>
              <w:rPr>
                <w:rFonts w:ascii="Arial" w:hAnsi="Arial"/>
                <w:sz w:val="16"/>
              </w:rPr>
            </w:pPr>
            <w:r>
              <w:rPr>
                <w:rFonts w:ascii="Arial" w:hAnsi="Arial"/>
                <w:sz w:val="16"/>
              </w:rPr>
              <w:t>Secondary Response (MW)</w:t>
            </w:r>
          </w:p>
        </w:tc>
      </w:tr>
      <w:tr w:rsidR="009E10A9" w14:paraId="1F6AE351" w14:textId="77777777">
        <w:trPr>
          <w:cantSplit/>
          <w:trHeight w:val="188"/>
          <w:jc w:val="center"/>
        </w:trPr>
        <w:tc>
          <w:tcPr>
            <w:tcW w:w="1359" w:type="dxa"/>
            <w:tcBorders>
              <w:left w:val="double" w:sz="6" w:space="0" w:color="auto"/>
            </w:tcBorders>
          </w:tcPr>
          <w:p w14:paraId="7959BD4F" w14:textId="77777777" w:rsidR="009E10A9" w:rsidRDefault="009E10A9">
            <w:pPr>
              <w:rPr>
                <w:rFonts w:ascii="Arial" w:hAnsi="Arial"/>
                <w:sz w:val="16"/>
              </w:rPr>
            </w:pPr>
          </w:p>
        </w:tc>
        <w:tc>
          <w:tcPr>
            <w:tcW w:w="505" w:type="dxa"/>
            <w:tcBorders>
              <w:left w:val="single" w:sz="6" w:space="0" w:color="auto"/>
            </w:tcBorders>
          </w:tcPr>
          <w:p w14:paraId="02C06BAD" w14:textId="77777777" w:rsidR="009E10A9" w:rsidRDefault="009E10A9">
            <w:pPr>
              <w:rPr>
                <w:rFonts w:ascii="Arial" w:hAnsi="Arial"/>
                <w:sz w:val="16"/>
              </w:rPr>
            </w:pPr>
          </w:p>
        </w:tc>
        <w:tc>
          <w:tcPr>
            <w:tcW w:w="906" w:type="dxa"/>
            <w:tcBorders>
              <w:left w:val="single" w:sz="6" w:space="0" w:color="auto"/>
            </w:tcBorders>
          </w:tcPr>
          <w:p w14:paraId="2AEF7596" w14:textId="77777777" w:rsidR="009E10A9" w:rsidRDefault="009E10A9">
            <w:pPr>
              <w:rPr>
                <w:rFonts w:ascii="Arial" w:hAnsi="Arial"/>
                <w:sz w:val="16"/>
              </w:rPr>
            </w:pPr>
          </w:p>
        </w:tc>
        <w:tc>
          <w:tcPr>
            <w:tcW w:w="1246" w:type="dxa"/>
            <w:tcBorders>
              <w:top w:val="double" w:sz="6" w:space="0" w:color="auto"/>
              <w:left w:val="single" w:sz="6" w:space="0" w:color="auto"/>
            </w:tcBorders>
          </w:tcPr>
          <w:p w14:paraId="3F7EB5A4" w14:textId="77777777" w:rsidR="009E10A9" w:rsidRDefault="009E10A9">
            <w:pPr>
              <w:jc w:val="center"/>
              <w:rPr>
                <w:rFonts w:ascii="Arial" w:hAnsi="Arial"/>
                <w:sz w:val="16"/>
                <w:lang w:val="fr-FR"/>
              </w:rPr>
            </w:pPr>
            <w:r>
              <w:rPr>
                <w:rFonts w:ascii="Symbol" w:eastAsia="Symbol" w:hAnsi="Symbol" w:cs="Symbol"/>
                <w:sz w:val="16"/>
              </w:rPr>
              <w:t>d</w:t>
            </w:r>
            <w:proofErr w:type="spellStart"/>
            <w:r>
              <w:rPr>
                <w:rFonts w:ascii="Arial" w:hAnsi="Arial"/>
                <w:sz w:val="16"/>
                <w:lang w:val="fr-FR"/>
              </w:rPr>
              <w:t>f</w:t>
            </w:r>
            <w:r>
              <w:rPr>
                <w:rFonts w:ascii="Arial" w:hAnsi="Arial"/>
                <w:sz w:val="16"/>
                <w:vertAlign w:val="subscript"/>
                <w:lang w:val="fr-FR"/>
              </w:rPr>
              <w:t>s</w:t>
            </w:r>
            <w:proofErr w:type="spellEnd"/>
            <w:r>
              <w:rPr>
                <w:rFonts w:ascii="Arial" w:hAnsi="Arial"/>
                <w:sz w:val="16"/>
                <w:lang w:val="fr-FR"/>
              </w:rPr>
              <w:t>= - 0.1Hz</w:t>
            </w:r>
          </w:p>
        </w:tc>
        <w:tc>
          <w:tcPr>
            <w:tcW w:w="1155" w:type="dxa"/>
            <w:tcBorders>
              <w:top w:val="double" w:sz="6" w:space="0" w:color="auto"/>
              <w:left w:val="single" w:sz="6" w:space="0" w:color="auto"/>
            </w:tcBorders>
          </w:tcPr>
          <w:p w14:paraId="7B0B1D41" w14:textId="77777777" w:rsidR="009E10A9" w:rsidRDefault="009E10A9">
            <w:pPr>
              <w:jc w:val="center"/>
              <w:rPr>
                <w:rFonts w:ascii="Arial" w:hAnsi="Arial"/>
                <w:sz w:val="16"/>
                <w:lang w:val="fr-FR"/>
              </w:rPr>
            </w:pPr>
            <w:r>
              <w:rPr>
                <w:rFonts w:ascii="Symbol" w:eastAsia="Symbol" w:hAnsi="Symbol" w:cs="Symbol"/>
                <w:sz w:val="16"/>
              </w:rPr>
              <w:t>d</w:t>
            </w:r>
            <w:proofErr w:type="spellStart"/>
            <w:r>
              <w:rPr>
                <w:rFonts w:ascii="Arial" w:hAnsi="Arial"/>
                <w:sz w:val="16"/>
                <w:lang w:val="fr-FR"/>
              </w:rPr>
              <w:t>f</w:t>
            </w:r>
            <w:r>
              <w:rPr>
                <w:rFonts w:ascii="Arial" w:hAnsi="Arial"/>
                <w:sz w:val="16"/>
                <w:vertAlign w:val="subscript"/>
                <w:lang w:val="fr-FR"/>
              </w:rPr>
              <w:t>s</w:t>
            </w:r>
            <w:proofErr w:type="spellEnd"/>
            <w:r>
              <w:rPr>
                <w:rFonts w:ascii="Arial" w:hAnsi="Arial"/>
                <w:sz w:val="16"/>
                <w:lang w:val="fr-FR"/>
              </w:rPr>
              <w:t>= - 0.2Hz</w:t>
            </w:r>
          </w:p>
        </w:tc>
        <w:tc>
          <w:tcPr>
            <w:tcW w:w="1155" w:type="dxa"/>
            <w:tcBorders>
              <w:top w:val="double" w:sz="6" w:space="0" w:color="auto"/>
              <w:left w:val="single" w:sz="6" w:space="0" w:color="auto"/>
            </w:tcBorders>
          </w:tcPr>
          <w:p w14:paraId="746E4E28" w14:textId="77777777" w:rsidR="009E10A9" w:rsidRDefault="009E10A9">
            <w:pPr>
              <w:jc w:val="center"/>
              <w:rPr>
                <w:rFonts w:ascii="Arial" w:hAnsi="Arial"/>
                <w:sz w:val="16"/>
                <w:lang w:val="fr-FR"/>
              </w:rPr>
            </w:pPr>
            <w:r>
              <w:rPr>
                <w:rFonts w:ascii="Symbol" w:eastAsia="Symbol" w:hAnsi="Symbol" w:cs="Symbol"/>
                <w:sz w:val="16"/>
              </w:rPr>
              <w:t>d</w:t>
            </w:r>
            <w:proofErr w:type="spellStart"/>
            <w:r>
              <w:rPr>
                <w:rFonts w:ascii="Arial" w:hAnsi="Arial"/>
                <w:sz w:val="16"/>
                <w:lang w:val="fr-FR"/>
              </w:rPr>
              <w:t>f</w:t>
            </w:r>
            <w:r>
              <w:rPr>
                <w:rFonts w:ascii="Arial" w:hAnsi="Arial"/>
                <w:sz w:val="16"/>
                <w:vertAlign w:val="subscript"/>
                <w:lang w:val="fr-FR"/>
              </w:rPr>
              <w:t>s</w:t>
            </w:r>
            <w:proofErr w:type="spellEnd"/>
            <w:r>
              <w:rPr>
                <w:rFonts w:ascii="Arial" w:hAnsi="Arial"/>
                <w:sz w:val="16"/>
                <w:lang w:val="fr-FR"/>
              </w:rPr>
              <w:t>= - 0.3Hz</w:t>
            </w:r>
          </w:p>
        </w:tc>
        <w:tc>
          <w:tcPr>
            <w:tcW w:w="1246" w:type="dxa"/>
            <w:tcBorders>
              <w:top w:val="double" w:sz="6" w:space="0" w:color="auto"/>
              <w:left w:val="single" w:sz="6" w:space="0" w:color="auto"/>
            </w:tcBorders>
          </w:tcPr>
          <w:p w14:paraId="46B94500" w14:textId="77777777" w:rsidR="009E10A9" w:rsidRDefault="009E10A9">
            <w:pPr>
              <w:jc w:val="center"/>
              <w:rPr>
                <w:rFonts w:ascii="Arial" w:hAnsi="Arial"/>
                <w:sz w:val="16"/>
                <w:lang w:val="fr-FR"/>
              </w:rPr>
            </w:pPr>
            <w:r>
              <w:rPr>
                <w:rFonts w:ascii="Symbol" w:eastAsia="Symbol" w:hAnsi="Symbol" w:cs="Symbol"/>
                <w:sz w:val="16"/>
              </w:rPr>
              <w:t>d</w:t>
            </w:r>
            <w:proofErr w:type="spellStart"/>
            <w:r>
              <w:rPr>
                <w:rFonts w:ascii="Arial" w:hAnsi="Arial"/>
                <w:sz w:val="16"/>
                <w:lang w:val="fr-FR"/>
              </w:rPr>
              <w:t>f</w:t>
            </w:r>
            <w:r>
              <w:rPr>
                <w:rFonts w:ascii="Arial" w:hAnsi="Arial"/>
                <w:sz w:val="16"/>
                <w:vertAlign w:val="subscript"/>
                <w:lang w:val="fr-FR"/>
              </w:rPr>
              <w:t>s</w:t>
            </w:r>
            <w:proofErr w:type="spellEnd"/>
            <w:r>
              <w:rPr>
                <w:rFonts w:ascii="Arial" w:hAnsi="Arial"/>
                <w:sz w:val="16"/>
                <w:lang w:val="fr-FR"/>
              </w:rPr>
              <w:t>= - 0.4Hz</w:t>
            </w:r>
          </w:p>
        </w:tc>
        <w:tc>
          <w:tcPr>
            <w:tcW w:w="1194" w:type="dxa"/>
            <w:tcBorders>
              <w:top w:val="double" w:sz="6" w:space="0" w:color="auto"/>
              <w:left w:val="single" w:sz="6" w:space="0" w:color="auto"/>
              <w:right w:val="double" w:sz="6" w:space="0" w:color="auto"/>
            </w:tcBorders>
          </w:tcPr>
          <w:p w14:paraId="4C98DD34" w14:textId="77777777" w:rsidR="009E10A9" w:rsidRDefault="009E10A9">
            <w:pPr>
              <w:jc w:val="center"/>
              <w:rPr>
                <w:rFonts w:ascii="Arial" w:hAnsi="Arial"/>
                <w:sz w:val="16"/>
                <w:lang w:val="fr-FR"/>
              </w:rPr>
            </w:pPr>
            <w:r>
              <w:rPr>
                <w:rFonts w:ascii="Symbol" w:eastAsia="Symbol" w:hAnsi="Symbol" w:cs="Symbol"/>
                <w:sz w:val="16"/>
              </w:rPr>
              <w:t>d</w:t>
            </w:r>
            <w:proofErr w:type="spellStart"/>
            <w:r>
              <w:rPr>
                <w:rFonts w:ascii="Arial" w:hAnsi="Arial"/>
                <w:sz w:val="16"/>
                <w:lang w:val="fr-FR"/>
              </w:rPr>
              <w:t>f</w:t>
            </w:r>
            <w:r>
              <w:rPr>
                <w:rFonts w:ascii="Arial" w:hAnsi="Arial"/>
                <w:sz w:val="16"/>
                <w:vertAlign w:val="subscript"/>
                <w:lang w:val="fr-FR"/>
              </w:rPr>
              <w:t>s</w:t>
            </w:r>
            <w:proofErr w:type="spellEnd"/>
            <w:r>
              <w:rPr>
                <w:rFonts w:ascii="Arial" w:hAnsi="Arial"/>
                <w:sz w:val="16"/>
                <w:lang w:val="fr-FR"/>
              </w:rPr>
              <w:t>= - 0.5Hz</w:t>
            </w:r>
          </w:p>
        </w:tc>
      </w:tr>
      <w:tr w:rsidR="009E10A9" w14:paraId="306C6AE7" w14:textId="77777777">
        <w:trPr>
          <w:cantSplit/>
          <w:trHeight w:val="212"/>
          <w:jc w:val="center"/>
        </w:trPr>
        <w:tc>
          <w:tcPr>
            <w:tcW w:w="1359" w:type="dxa"/>
            <w:tcBorders>
              <w:top w:val="double" w:sz="6" w:space="0" w:color="auto"/>
              <w:left w:val="double" w:sz="6" w:space="0" w:color="auto"/>
            </w:tcBorders>
          </w:tcPr>
          <w:p w14:paraId="629F6294" w14:textId="77777777" w:rsidR="009E10A9" w:rsidRDefault="009E10A9">
            <w:pPr>
              <w:jc w:val="center"/>
              <w:rPr>
                <w:rFonts w:ascii="Arial" w:hAnsi="Arial"/>
                <w:sz w:val="16"/>
                <w:lang w:val="fr-FR"/>
              </w:rPr>
            </w:pPr>
          </w:p>
        </w:tc>
        <w:tc>
          <w:tcPr>
            <w:tcW w:w="505" w:type="dxa"/>
            <w:tcBorders>
              <w:top w:val="double" w:sz="6" w:space="0" w:color="auto"/>
              <w:left w:val="single" w:sz="6" w:space="0" w:color="auto"/>
            </w:tcBorders>
          </w:tcPr>
          <w:p w14:paraId="1795C4E6" w14:textId="77777777" w:rsidR="009E10A9" w:rsidRDefault="009E10A9">
            <w:pPr>
              <w:jc w:val="center"/>
              <w:rPr>
                <w:rFonts w:ascii="Arial" w:hAnsi="Arial"/>
                <w:sz w:val="16"/>
                <w:lang w:val="fr-FR"/>
              </w:rPr>
            </w:pPr>
            <w:r>
              <w:rPr>
                <w:rFonts w:ascii="Arial" w:hAnsi="Arial"/>
                <w:sz w:val="16"/>
                <w:lang w:val="fr-FR"/>
              </w:rPr>
              <w:t>-0.1</w:t>
            </w:r>
          </w:p>
        </w:tc>
        <w:tc>
          <w:tcPr>
            <w:tcW w:w="906" w:type="dxa"/>
            <w:tcBorders>
              <w:top w:val="double" w:sz="6" w:space="0" w:color="auto"/>
              <w:left w:val="double" w:sz="6" w:space="0" w:color="auto"/>
              <w:right w:val="double" w:sz="6" w:space="0" w:color="auto"/>
            </w:tcBorders>
          </w:tcPr>
          <w:p w14:paraId="67AF6C11"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tcPr>
          <w:p w14:paraId="4FD1B113"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3A830B22"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504EDA09"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shd w:val="pct70" w:color="auto" w:fill="FFFFFF"/>
          </w:tcPr>
          <w:p w14:paraId="7C0F7E6E" w14:textId="77777777" w:rsidR="009E10A9" w:rsidRDefault="009E10A9">
            <w:pPr>
              <w:jc w:val="center"/>
              <w:rPr>
                <w:rFonts w:ascii="Arial" w:hAnsi="Arial"/>
                <w:sz w:val="16"/>
                <w:lang w:val="fr-FR"/>
              </w:rPr>
            </w:pPr>
          </w:p>
        </w:tc>
        <w:tc>
          <w:tcPr>
            <w:tcW w:w="1194" w:type="dxa"/>
            <w:tcBorders>
              <w:top w:val="double" w:sz="6" w:space="0" w:color="auto"/>
              <w:left w:val="single" w:sz="6" w:space="0" w:color="auto"/>
              <w:right w:val="double" w:sz="6" w:space="0" w:color="auto"/>
            </w:tcBorders>
            <w:shd w:val="pct70" w:color="auto" w:fill="FFFFFF"/>
          </w:tcPr>
          <w:p w14:paraId="79724921" w14:textId="77777777" w:rsidR="009E10A9" w:rsidRDefault="009E10A9">
            <w:pPr>
              <w:jc w:val="center"/>
              <w:rPr>
                <w:rFonts w:ascii="Arial" w:hAnsi="Arial"/>
                <w:sz w:val="16"/>
                <w:lang w:val="fr-FR"/>
              </w:rPr>
            </w:pPr>
          </w:p>
        </w:tc>
      </w:tr>
      <w:tr w:rsidR="009E10A9" w14:paraId="22D23B16" w14:textId="77777777">
        <w:trPr>
          <w:cantSplit/>
          <w:trHeight w:val="212"/>
          <w:jc w:val="center"/>
        </w:trPr>
        <w:tc>
          <w:tcPr>
            <w:tcW w:w="1359" w:type="dxa"/>
            <w:tcBorders>
              <w:left w:val="double" w:sz="6" w:space="0" w:color="auto"/>
            </w:tcBorders>
          </w:tcPr>
          <w:p w14:paraId="4A4DF9C2"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2C735926" w14:textId="77777777" w:rsidR="009E10A9" w:rsidRDefault="009E10A9">
            <w:pPr>
              <w:jc w:val="center"/>
              <w:rPr>
                <w:rFonts w:ascii="Arial" w:hAnsi="Arial"/>
                <w:sz w:val="16"/>
                <w:lang w:val="fr-FR"/>
              </w:rPr>
            </w:pPr>
            <w:r>
              <w:rPr>
                <w:rFonts w:ascii="Arial" w:hAnsi="Arial"/>
                <w:sz w:val="16"/>
                <w:lang w:val="fr-FR"/>
              </w:rPr>
              <w:t>-0.2</w:t>
            </w:r>
          </w:p>
        </w:tc>
        <w:tc>
          <w:tcPr>
            <w:tcW w:w="906" w:type="dxa"/>
            <w:tcBorders>
              <w:top w:val="single" w:sz="6" w:space="0" w:color="auto"/>
              <w:left w:val="double" w:sz="6" w:space="0" w:color="auto"/>
              <w:right w:val="double" w:sz="6" w:space="0" w:color="auto"/>
            </w:tcBorders>
          </w:tcPr>
          <w:p w14:paraId="602FE031"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27B8AC64"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2BA4414"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pct70" w:color="auto" w:fill="FFFFFF"/>
          </w:tcPr>
          <w:p w14:paraId="6ED2A59B"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22280C58"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756E4822" w14:textId="77777777" w:rsidR="009E10A9" w:rsidRDefault="009E10A9">
            <w:pPr>
              <w:jc w:val="center"/>
              <w:rPr>
                <w:rFonts w:ascii="Arial" w:hAnsi="Arial"/>
                <w:sz w:val="16"/>
                <w:lang w:val="fr-FR"/>
              </w:rPr>
            </w:pPr>
          </w:p>
        </w:tc>
      </w:tr>
      <w:tr w:rsidR="009E10A9" w14:paraId="4438776A" w14:textId="77777777">
        <w:trPr>
          <w:cantSplit/>
          <w:trHeight w:val="212"/>
          <w:jc w:val="center"/>
        </w:trPr>
        <w:tc>
          <w:tcPr>
            <w:tcW w:w="1359" w:type="dxa"/>
            <w:tcBorders>
              <w:left w:val="double" w:sz="6" w:space="0" w:color="auto"/>
            </w:tcBorders>
          </w:tcPr>
          <w:p w14:paraId="763182D8"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6475A016" w14:textId="77777777" w:rsidR="009E10A9" w:rsidRDefault="009E10A9">
            <w:pPr>
              <w:jc w:val="center"/>
              <w:rPr>
                <w:rFonts w:ascii="Arial" w:hAnsi="Arial"/>
                <w:sz w:val="16"/>
                <w:lang w:val="fr-FR"/>
              </w:rPr>
            </w:pPr>
            <w:r>
              <w:rPr>
                <w:rFonts w:ascii="Arial" w:hAnsi="Arial"/>
                <w:sz w:val="16"/>
                <w:lang w:val="fr-FR"/>
              </w:rPr>
              <w:t>-0.3</w:t>
            </w:r>
          </w:p>
        </w:tc>
        <w:tc>
          <w:tcPr>
            <w:tcW w:w="906" w:type="dxa"/>
            <w:tcBorders>
              <w:top w:val="single" w:sz="6" w:space="0" w:color="auto"/>
              <w:left w:val="double" w:sz="6" w:space="0" w:color="auto"/>
              <w:right w:val="double" w:sz="6" w:space="0" w:color="auto"/>
            </w:tcBorders>
          </w:tcPr>
          <w:p w14:paraId="0F8B6382"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71751AD6"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34936ED1"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70F1122"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38110A96"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00CFF00B" w14:textId="77777777" w:rsidR="009E10A9" w:rsidRDefault="009E10A9">
            <w:pPr>
              <w:jc w:val="center"/>
              <w:rPr>
                <w:rFonts w:ascii="Arial" w:hAnsi="Arial"/>
                <w:sz w:val="16"/>
                <w:lang w:val="fr-FR"/>
              </w:rPr>
            </w:pPr>
          </w:p>
        </w:tc>
      </w:tr>
      <w:tr w:rsidR="009E10A9" w14:paraId="1F5F5207" w14:textId="77777777">
        <w:trPr>
          <w:cantSplit/>
          <w:trHeight w:val="212"/>
          <w:jc w:val="center"/>
        </w:trPr>
        <w:tc>
          <w:tcPr>
            <w:tcW w:w="1359" w:type="dxa"/>
            <w:tcBorders>
              <w:left w:val="double" w:sz="6" w:space="0" w:color="auto"/>
            </w:tcBorders>
          </w:tcPr>
          <w:p w14:paraId="4549F7CC"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41B42DB1" w14:textId="77777777" w:rsidR="009E10A9" w:rsidRDefault="009E10A9">
            <w:pPr>
              <w:jc w:val="center"/>
              <w:rPr>
                <w:rFonts w:ascii="Arial" w:hAnsi="Arial"/>
                <w:sz w:val="16"/>
                <w:lang w:val="fr-FR"/>
              </w:rPr>
            </w:pPr>
            <w:r>
              <w:rPr>
                <w:rFonts w:ascii="Arial" w:hAnsi="Arial"/>
                <w:sz w:val="16"/>
                <w:lang w:val="fr-FR"/>
              </w:rPr>
              <w:t>-0.4</w:t>
            </w:r>
          </w:p>
        </w:tc>
        <w:tc>
          <w:tcPr>
            <w:tcW w:w="906" w:type="dxa"/>
            <w:tcBorders>
              <w:top w:val="single" w:sz="6" w:space="0" w:color="auto"/>
              <w:left w:val="double" w:sz="6" w:space="0" w:color="auto"/>
              <w:right w:val="double" w:sz="6" w:space="0" w:color="auto"/>
            </w:tcBorders>
          </w:tcPr>
          <w:p w14:paraId="3849BE5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016C2D5"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43D0899"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347F974C"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1DDC0B35"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1DA6B44B" w14:textId="77777777" w:rsidR="009E10A9" w:rsidRDefault="009E10A9">
            <w:pPr>
              <w:jc w:val="center"/>
              <w:rPr>
                <w:rFonts w:ascii="Arial" w:hAnsi="Arial"/>
                <w:sz w:val="16"/>
                <w:lang w:val="fr-FR"/>
              </w:rPr>
            </w:pPr>
          </w:p>
        </w:tc>
      </w:tr>
      <w:tr w:rsidR="009E10A9" w14:paraId="78AFF176" w14:textId="77777777">
        <w:trPr>
          <w:cantSplit/>
          <w:trHeight w:val="212"/>
          <w:jc w:val="center"/>
        </w:trPr>
        <w:tc>
          <w:tcPr>
            <w:tcW w:w="1359" w:type="dxa"/>
            <w:tcBorders>
              <w:left w:val="double" w:sz="6" w:space="0" w:color="auto"/>
            </w:tcBorders>
          </w:tcPr>
          <w:p w14:paraId="26DA9389"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2A5AC311" w14:textId="77777777" w:rsidR="009E10A9" w:rsidRDefault="009E10A9">
            <w:pPr>
              <w:jc w:val="center"/>
              <w:rPr>
                <w:rFonts w:ascii="Arial" w:hAnsi="Arial"/>
                <w:sz w:val="16"/>
                <w:lang w:val="fr-FR"/>
              </w:rPr>
            </w:pPr>
            <w:r>
              <w:rPr>
                <w:rFonts w:ascii="Arial" w:hAnsi="Arial"/>
                <w:sz w:val="16"/>
                <w:lang w:val="fr-FR"/>
              </w:rPr>
              <w:t>-0.5</w:t>
            </w:r>
          </w:p>
        </w:tc>
        <w:tc>
          <w:tcPr>
            <w:tcW w:w="906" w:type="dxa"/>
            <w:tcBorders>
              <w:top w:val="single" w:sz="6" w:space="0" w:color="auto"/>
              <w:left w:val="double" w:sz="6" w:space="0" w:color="auto"/>
              <w:right w:val="double" w:sz="6" w:space="0" w:color="auto"/>
            </w:tcBorders>
          </w:tcPr>
          <w:p w14:paraId="76FA23E9"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75409F72"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B31D7B8"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22D78B2"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357C301D"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784E8E24" w14:textId="77777777" w:rsidR="009E10A9" w:rsidRDefault="009E10A9">
            <w:pPr>
              <w:jc w:val="center"/>
              <w:rPr>
                <w:rFonts w:ascii="Arial" w:hAnsi="Arial"/>
                <w:sz w:val="16"/>
                <w:lang w:val="fr-FR"/>
              </w:rPr>
            </w:pPr>
          </w:p>
        </w:tc>
      </w:tr>
      <w:tr w:rsidR="009E10A9" w14:paraId="6C5A2EA8" w14:textId="77777777">
        <w:trPr>
          <w:cantSplit/>
          <w:trHeight w:val="212"/>
          <w:jc w:val="center"/>
        </w:trPr>
        <w:tc>
          <w:tcPr>
            <w:tcW w:w="1359" w:type="dxa"/>
            <w:tcBorders>
              <w:left w:val="double" w:sz="6" w:space="0" w:color="auto"/>
            </w:tcBorders>
          </w:tcPr>
          <w:p w14:paraId="10CF3BC6"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7934D0CD" w14:textId="77777777" w:rsidR="009E10A9" w:rsidRDefault="009E10A9">
            <w:pPr>
              <w:jc w:val="center"/>
              <w:rPr>
                <w:rFonts w:ascii="Arial" w:hAnsi="Arial"/>
                <w:sz w:val="16"/>
                <w:lang w:val="fr-FR"/>
              </w:rPr>
            </w:pPr>
            <w:r>
              <w:rPr>
                <w:rFonts w:ascii="Arial" w:hAnsi="Arial"/>
                <w:sz w:val="16"/>
                <w:lang w:val="fr-FR"/>
              </w:rPr>
              <w:t>-0.6</w:t>
            </w:r>
          </w:p>
        </w:tc>
        <w:tc>
          <w:tcPr>
            <w:tcW w:w="906" w:type="dxa"/>
            <w:tcBorders>
              <w:top w:val="single" w:sz="6" w:space="0" w:color="auto"/>
              <w:left w:val="double" w:sz="6" w:space="0" w:color="auto"/>
              <w:right w:val="double" w:sz="6" w:space="0" w:color="auto"/>
            </w:tcBorders>
          </w:tcPr>
          <w:p w14:paraId="7A3B395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4D12A12E"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EBE49EF"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527491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0F2AD297"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78DDB448" w14:textId="77777777" w:rsidR="009E10A9" w:rsidRDefault="009E10A9">
            <w:pPr>
              <w:jc w:val="center"/>
              <w:rPr>
                <w:rFonts w:ascii="Arial" w:hAnsi="Arial"/>
                <w:sz w:val="16"/>
                <w:lang w:val="fr-FR"/>
              </w:rPr>
            </w:pPr>
          </w:p>
        </w:tc>
      </w:tr>
      <w:tr w:rsidR="009E10A9" w14:paraId="41C3C643" w14:textId="77777777">
        <w:trPr>
          <w:cantSplit/>
          <w:trHeight w:val="212"/>
          <w:jc w:val="center"/>
        </w:trPr>
        <w:tc>
          <w:tcPr>
            <w:tcW w:w="1359" w:type="dxa"/>
            <w:tcBorders>
              <w:left w:val="double" w:sz="6" w:space="0" w:color="auto"/>
            </w:tcBorders>
          </w:tcPr>
          <w:p w14:paraId="5ABCD0A6"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189D669F" w14:textId="77777777" w:rsidR="009E10A9" w:rsidRDefault="009E10A9">
            <w:pPr>
              <w:jc w:val="center"/>
              <w:rPr>
                <w:rFonts w:ascii="Arial" w:hAnsi="Arial"/>
                <w:sz w:val="16"/>
                <w:lang w:val="fr-FR"/>
              </w:rPr>
            </w:pPr>
            <w:r>
              <w:rPr>
                <w:rFonts w:ascii="Arial" w:hAnsi="Arial"/>
                <w:sz w:val="16"/>
                <w:lang w:val="fr-FR"/>
              </w:rPr>
              <w:t>-0.7</w:t>
            </w:r>
          </w:p>
        </w:tc>
        <w:tc>
          <w:tcPr>
            <w:tcW w:w="906" w:type="dxa"/>
            <w:tcBorders>
              <w:top w:val="single" w:sz="6" w:space="0" w:color="auto"/>
              <w:left w:val="double" w:sz="6" w:space="0" w:color="auto"/>
              <w:right w:val="double" w:sz="6" w:space="0" w:color="auto"/>
            </w:tcBorders>
          </w:tcPr>
          <w:p w14:paraId="69768DF8"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4314361"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0F2A35F"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27726A2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6B5E15C7"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1376706D" w14:textId="77777777" w:rsidR="009E10A9" w:rsidRDefault="009E10A9">
            <w:pPr>
              <w:jc w:val="center"/>
              <w:rPr>
                <w:rFonts w:ascii="Arial" w:hAnsi="Arial"/>
                <w:sz w:val="16"/>
                <w:lang w:val="fr-FR"/>
              </w:rPr>
            </w:pPr>
          </w:p>
        </w:tc>
      </w:tr>
      <w:tr w:rsidR="009E10A9" w14:paraId="24C08EA1" w14:textId="77777777">
        <w:trPr>
          <w:cantSplit/>
          <w:trHeight w:val="212"/>
          <w:jc w:val="center"/>
        </w:trPr>
        <w:tc>
          <w:tcPr>
            <w:tcW w:w="1359" w:type="dxa"/>
            <w:tcBorders>
              <w:left w:val="double" w:sz="6" w:space="0" w:color="auto"/>
            </w:tcBorders>
          </w:tcPr>
          <w:p w14:paraId="0E99C8D1"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3CB9B08D" w14:textId="77777777" w:rsidR="009E10A9" w:rsidRDefault="009E10A9">
            <w:pPr>
              <w:jc w:val="center"/>
              <w:rPr>
                <w:rFonts w:ascii="Arial" w:hAnsi="Arial"/>
                <w:sz w:val="16"/>
                <w:lang w:val="fr-FR"/>
              </w:rPr>
            </w:pPr>
            <w:r>
              <w:rPr>
                <w:rFonts w:ascii="Arial" w:hAnsi="Arial"/>
                <w:sz w:val="16"/>
                <w:lang w:val="fr-FR"/>
              </w:rPr>
              <w:t>-0.8</w:t>
            </w:r>
          </w:p>
        </w:tc>
        <w:tc>
          <w:tcPr>
            <w:tcW w:w="906" w:type="dxa"/>
            <w:tcBorders>
              <w:top w:val="single" w:sz="6" w:space="0" w:color="auto"/>
              <w:left w:val="double" w:sz="6" w:space="0" w:color="auto"/>
              <w:right w:val="double" w:sz="6" w:space="0" w:color="auto"/>
            </w:tcBorders>
          </w:tcPr>
          <w:p w14:paraId="3AB6D4A9"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13091D28"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FB03F20"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772A64A"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54621B6E"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52C32DCA" w14:textId="77777777" w:rsidR="009E10A9" w:rsidRDefault="009E10A9">
            <w:pPr>
              <w:jc w:val="center"/>
              <w:rPr>
                <w:rFonts w:ascii="Arial" w:hAnsi="Arial"/>
                <w:sz w:val="16"/>
                <w:lang w:val="fr-FR"/>
              </w:rPr>
            </w:pPr>
          </w:p>
        </w:tc>
      </w:tr>
      <w:tr w:rsidR="009E10A9" w14:paraId="4F65B2A8" w14:textId="77777777">
        <w:trPr>
          <w:cantSplit/>
          <w:trHeight w:val="212"/>
          <w:jc w:val="center"/>
        </w:trPr>
        <w:tc>
          <w:tcPr>
            <w:tcW w:w="1359" w:type="dxa"/>
            <w:tcBorders>
              <w:top w:val="double" w:sz="6" w:space="0" w:color="auto"/>
              <w:left w:val="double" w:sz="6" w:space="0" w:color="auto"/>
            </w:tcBorders>
          </w:tcPr>
          <w:p w14:paraId="0A2C6DB7" w14:textId="77777777" w:rsidR="009E10A9" w:rsidRDefault="009E10A9">
            <w:pPr>
              <w:jc w:val="center"/>
              <w:rPr>
                <w:rFonts w:ascii="Arial" w:hAnsi="Arial"/>
                <w:sz w:val="16"/>
                <w:lang w:val="fr-FR"/>
              </w:rPr>
            </w:pPr>
          </w:p>
        </w:tc>
        <w:tc>
          <w:tcPr>
            <w:tcW w:w="505" w:type="dxa"/>
            <w:tcBorders>
              <w:top w:val="double" w:sz="6" w:space="0" w:color="auto"/>
              <w:left w:val="single" w:sz="6" w:space="0" w:color="auto"/>
            </w:tcBorders>
          </w:tcPr>
          <w:p w14:paraId="6579B3EF" w14:textId="77777777" w:rsidR="009E10A9" w:rsidRDefault="009E10A9">
            <w:pPr>
              <w:jc w:val="center"/>
              <w:rPr>
                <w:rFonts w:ascii="Arial" w:hAnsi="Arial"/>
                <w:sz w:val="16"/>
                <w:lang w:val="fr-FR"/>
              </w:rPr>
            </w:pPr>
            <w:r>
              <w:rPr>
                <w:rFonts w:ascii="Arial" w:hAnsi="Arial"/>
                <w:sz w:val="16"/>
                <w:lang w:val="fr-FR"/>
              </w:rPr>
              <w:t>-0.1</w:t>
            </w:r>
          </w:p>
        </w:tc>
        <w:tc>
          <w:tcPr>
            <w:tcW w:w="906" w:type="dxa"/>
            <w:tcBorders>
              <w:top w:val="double" w:sz="6" w:space="0" w:color="auto"/>
              <w:left w:val="double" w:sz="6" w:space="0" w:color="auto"/>
              <w:right w:val="double" w:sz="6" w:space="0" w:color="auto"/>
            </w:tcBorders>
          </w:tcPr>
          <w:p w14:paraId="08F8C958"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tcPr>
          <w:p w14:paraId="4B50EF90"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7B0342CC"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472683FF"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shd w:val="pct70" w:color="auto" w:fill="FFFFFF"/>
          </w:tcPr>
          <w:p w14:paraId="2BA29917" w14:textId="77777777" w:rsidR="009E10A9" w:rsidRDefault="009E10A9">
            <w:pPr>
              <w:jc w:val="center"/>
              <w:rPr>
                <w:rFonts w:ascii="Arial" w:hAnsi="Arial"/>
                <w:sz w:val="16"/>
                <w:lang w:val="fr-FR"/>
              </w:rPr>
            </w:pPr>
          </w:p>
        </w:tc>
        <w:tc>
          <w:tcPr>
            <w:tcW w:w="1194" w:type="dxa"/>
            <w:tcBorders>
              <w:top w:val="double" w:sz="6" w:space="0" w:color="auto"/>
              <w:left w:val="single" w:sz="6" w:space="0" w:color="auto"/>
              <w:right w:val="double" w:sz="6" w:space="0" w:color="auto"/>
            </w:tcBorders>
            <w:shd w:val="pct70" w:color="auto" w:fill="FFFFFF"/>
          </w:tcPr>
          <w:p w14:paraId="17D7DDD3" w14:textId="77777777" w:rsidR="009E10A9" w:rsidRDefault="009E10A9">
            <w:pPr>
              <w:jc w:val="center"/>
              <w:rPr>
                <w:rFonts w:ascii="Arial" w:hAnsi="Arial"/>
                <w:sz w:val="16"/>
                <w:lang w:val="fr-FR"/>
              </w:rPr>
            </w:pPr>
          </w:p>
        </w:tc>
      </w:tr>
      <w:tr w:rsidR="009E10A9" w14:paraId="3DD1875A" w14:textId="77777777">
        <w:trPr>
          <w:cantSplit/>
          <w:trHeight w:val="212"/>
          <w:jc w:val="center"/>
        </w:trPr>
        <w:tc>
          <w:tcPr>
            <w:tcW w:w="1359" w:type="dxa"/>
            <w:tcBorders>
              <w:left w:val="double" w:sz="6" w:space="0" w:color="auto"/>
            </w:tcBorders>
          </w:tcPr>
          <w:p w14:paraId="0B83AA0E"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551F9874" w14:textId="77777777" w:rsidR="009E10A9" w:rsidRDefault="009E10A9">
            <w:pPr>
              <w:jc w:val="center"/>
              <w:rPr>
                <w:rFonts w:ascii="Arial" w:hAnsi="Arial"/>
                <w:sz w:val="16"/>
                <w:lang w:val="fr-FR"/>
              </w:rPr>
            </w:pPr>
            <w:r>
              <w:rPr>
                <w:rFonts w:ascii="Arial" w:hAnsi="Arial"/>
                <w:sz w:val="16"/>
                <w:lang w:val="fr-FR"/>
              </w:rPr>
              <w:t>-0.2</w:t>
            </w:r>
          </w:p>
        </w:tc>
        <w:tc>
          <w:tcPr>
            <w:tcW w:w="906" w:type="dxa"/>
            <w:tcBorders>
              <w:top w:val="single" w:sz="6" w:space="0" w:color="auto"/>
              <w:left w:val="double" w:sz="6" w:space="0" w:color="auto"/>
              <w:right w:val="double" w:sz="6" w:space="0" w:color="auto"/>
            </w:tcBorders>
          </w:tcPr>
          <w:p w14:paraId="38286AEA"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19A6582"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B34DF2E"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pct70" w:color="auto" w:fill="FFFFFF"/>
          </w:tcPr>
          <w:p w14:paraId="5662AEF8"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22DF3B79"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68F944CE" w14:textId="77777777" w:rsidR="009E10A9" w:rsidRDefault="009E10A9">
            <w:pPr>
              <w:jc w:val="center"/>
              <w:rPr>
                <w:rFonts w:ascii="Arial" w:hAnsi="Arial"/>
                <w:sz w:val="16"/>
                <w:lang w:val="fr-FR"/>
              </w:rPr>
            </w:pPr>
          </w:p>
        </w:tc>
      </w:tr>
      <w:tr w:rsidR="009E10A9" w14:paraId="4C5F4DC3" w14:textId="77777777">
        <w:trPr>
          <w:cantSplit/>
          <w:trHeight w:val="212"/>
          <w:jc w:val="center"/>
        </w:trPr>
        <w:tc>
          <w:tcPr>
            <w:tcW w:w="1359" w:type="dxa"/>
            <w:tcBorders>
              <w:left w:val="double" w:sz="6" w:space="0" w:color="auto"/>
            </w:tcBorders>
          </w:tcPr>
          <w:p w14:paraId="2A424C7B"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4C7CDAC8" w14:textId="77777777" w:rsidR="009E10A9" w:rsidRDefault="009E10A9">
            <w:pPr>
              <w:jc w:val="center"/>
              <w:rPr>
                <w:rFonts w:ascii="Arial" w:hAnsi="Arial"/>
                <w:sz w:val="16"/>
                <w:lang w:val="fr-FR"/>
              </w:rPr>
            </w:pPr>
            <w:r>
              <w:rPr>
                <w:rFonts w:ascii="Arial" w:hAnsi="Arial"/>
                <w:sz w:val="16"/>
                <w:lang w:val="fr-FR"/>
              </w:rPr>
              <w:t>-0.3</w:t>
            </w:r>
          </w:p>
        </w:tc>
        <w:tc>
          <w:tcPr>
            <w:tcW w:w="906" w:type="dxa"/>
            <w:tcBorders>
              <w:top w:val="single" w:sz="6" w:space="0" w:color="auto"/>
              <w:left w:val="double" w:sz="6" w:space="0" w:color="auto"/>
              <w:right w:val="double" w:sz="6" w:space="0" w:color="auto"/>
            </w:tcBorders>
          </w:tcPr>
          <w:p w14:paraId="6CE20B29"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6D3224D"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CD7A7EE"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8524BFF"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683A5D1C"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2212F575" w14:textId="77777777" w:rsidR="009E10A9" w:rsidRDefault="009E10A9">
            <w:pPr>
              <w:jc w:val="center"/>
              <w:rPr>
                <w:rFonts w:ascii="Arial" w:hAnsi="Arial"/>
                <w:sz w:val="16"/>
                <w:lang w:val="fr-FR"/>
              </w:rPr>
            </w:pPr>
          </w:p>
        </w:tc>
      </w:tr>
      <w:tr w:rsidR="009E10A9" w14:paraId="35EBCCC7" w14:textId="77777777">
        <w:trPr>
          <w:cantSplit/>
          <w:trHeight w:val="212"/>
          <w:jc w:val="center"/>
        </w:trPr>
        <w:tc>
          <w:tcPr>
            <w:tcW w:w="1359" w:type="dxa"/>
            <w:tcBorders>
              <w:left w:val="double" w:sz="6" w:space="0" w:color="auto"/>
            </w:tcBorders>
          </w:tcPr>
          <w:p w14:paraId="7F371DE2"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00826476" w14:textId="77777777" w:rsidR="009E10A9" w:rsidRDefault="009E10A9">
            <w:pPr>
              <w:jc w:val="center"/>
              <w:rPr>
                <w:rFonts w:ascii="Arial" w:hAnsi="Arial"/>
                <w:sz w:val="16"/>
                <w:lang w:val="fr-FR"/>
              </w:rPr>
            </w:pPr>
            <w:r>
              <w:rPr>
                <w:rFonts w:ascii="Arial" w:hAnsi="Arial"/>
                <w:sz w:val="16"/>
                <w:lang w:val="fr-FR"/>
              </w:rPr>
              <w:t>-0.4</w:t>
            </w:r>
          </w:p>
        </w:tc>
        <w:tc>
          <w:tcPr>
            <w:tcW w:w="906" w:type="dxa"/>
            <w:tcBorders>
              <w:top w:val="single" w:sz="6" w:space="0" w:color="auto"/>
              <w:left w:val="double" w:sz="6" w:space="0" w:color="auto"/>
              <w:right w:val="double" w:sz="6" w:space="0" w:color="auto"/>
            </w:tcBorders>
          </w:tcPr>
          <w:p w14:paraId="2554B20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D3D6725"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7AABDCF"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6C409BBE"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05A3B772"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74C147C8" w14:textId="77777777" w:rsidR="009E10A9" w:rsidRDefault="009E10A9">
            <w:pPr>
              <w:jc w:val="center"/>
              <w:rPr>
                <w:rFonts w:ascii="Arial" w:hAnsi="Arial"/>
                <w:sz w:val="16"/>
                <w:lang w:val="fr-FR"/>
              </w:rPr>
            </w:pPr>
          </w:p>
        </w:tc>
      </w:tr>
      <w:tr w:rsidR="009E10A9" w14:paraId="6E47B22C" w14:textId="77777777">
        <w:trPr>
          <w:cantSplit/>
          <w:trHeight w:val="212"/>
          <w:jc w:val="center"/>
        </w:trPr>
        <w:tc>
          <w:tcPr>
            <w:tcW w:w="1359" w:type="dxa"/>
            <w:tcBorders>
              <w:left w:val="double" w:sz="6" w:space="0" w:color="auto"/>
            </w:tcBorders>
          </w:tcPr>
          <w:p w14:paraId="321BB15B"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6B6FB956" w14:textId="77777777" w:rsidR="009E10A9" w:rsidRDefault="009E10A9">
            <w:pPr>
              <w:jc w:val="center"/>
              <w:rPr>
                <w:rFonts w:ascii="Arial" w:hAnsi="Arial"/>
                <w:sz w:val="16"/>
                <w:lang w:val="fr-FR"/>
              </w:rPr>
            </w:pPr>
            <w:r>
              <w:rPr>
                <w:rFonts w:ascii="Arial" w:hAnsi="Arial"/>
                <w:sz w:val="16"/>
                <w:lang w:val="fr-FR"/>
              </w:rPr>
              <w:t>-0.5</w:t>
            </w:r>
          </w:p>
        </w:tc>
        <w:tc>
          <w:tcPr>
            <w:tcW w:w="906" w:type="dxa"/>
            <w:tcBorders>
              <w:top w:val="single" w:sz="6" w:space="0" w:color="auto"/>
              <w:left w:val="double" w:sz="6" w:space="0" w:color="auto"/>
              <w:right w:val="double" w:sz="6" w:space="0" w:color="auto"/>
            </w:tcBorders>
          </w:tcPr>
          <w:p w14:paraId="38260ACF"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267976B3"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CCB8027"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6002AD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0F7754D1"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6FFD94F0" w14:textId="77777777" w:rsidR="009E10A9" w:rsidRDefault="009E10A9">
            <w:pPr>
              <w:jc w:val="center"/>
              <w:rPr>
                <w:rFonts w:ascii="Arial" w:hAnsi="Arial"/>
                <w:sz w:val="16"/>
                <w:lang w:val="fr-FR"/>
              </w:rPr>
            </w:pPr>
          </w:p>
        </w:tc>
      </w:tr>
      <w:tr w:rsidR="009E10A9" w14:paraId="0B28A308" w14:textId="77777777">
        <w:trPr>
          <w:cantSplit/>
          <w:trHeight w:val="212"/>
          <w:jc w:val="center"/>
        </w:trPr>
        <w:tc>
          <w:tcPr>
            <w:tcW w:w="1359" w:type="dxa"/>
            <w:tcBorders>
              <w:left w:val="double" w:sz="6" w:space="0" w:color="auto"/>
            </w:tcBorders>
          </w:tcPr>
          <w:p w14:paraId="4F8B2CE8"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2946A1EA" w14:textId="77777777" w:rsidR="009E10A9" w:rsidRDefault="009E10A9">
            <w:pPr>
              <w:jc w:val="center"/>
              <w:rPr>
                <w:rFonts w:ascii="Arial" w:hAnsi="Arial"/>
                <w:sz w:val="16"/>
                <w:lang w:val="fr-FR"/>
              </w:rPr>
            </w:pPr>
            <w:r>
              <w:rPr>
                <w:rFonts w:ascii="Arial" w:hAnsi="Arial"/>
                <w:sz w:val="16"/>
                <w:lang w:val="fr-FR"/>
              </w:rPr>
              <w:t>-0.6</w:t>
            </w:r>
          </w:p>
        </w:tc>
        <w:tc>
          <w:tcPr>
            <w:tcW w:w="906" w:type="dxa"/>
            <w:tcBorders>
              <w:top w:val="single" w:sz="6" w:space="0" w:color="auto"/>
              <w:left w:val="double" w:sz="6" w:space="0" w:color="auto"/>
              <w:right w:val="double" w:sz="6" w:space="0" w:color="auto"/>
            </w:tcBorders>
          </w:tcPr>
          <w:p w14:paraId="15BE5B7D"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42C876D8"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F840B4C"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27B21962"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768495F8"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577A5556" w14:textId="77777777" w:rsidR="009E10A9" w:rsidRDefault="009E10A9">
            <w:pPr>
              <w:jc w:val="center"/>
              <w:rPr>
                <w:rFonts w:ascii="Arial" w:hAnsi="Arial"/>
                <w:sz w:val="16"/>
                <w:lang w:val="fr-FR"/>
              </w:rPr>
            </w:pPr>
          </w:p>
        </w:tc>
      </w:tr>
      <w:tr w:rsidR="009E10A9" w14:paraId="73681E32" w14:textId="77777777">
        <w:trPr>
          <w:cantSplit/>
          <w:trHeight w:val="212"/>
          <w:jc w:val="center"/>
        </w:trPr>
        <w:tc>
          <w:tcPr>
            <w:tcW w:w="1359" w:type="dxa"/>
            <w:tcBorders>
              <w:left w:val="double" w:sz="6" w:space="0" w:color="auto"/>
            </w:tcBorders>
          </w:tcPr>
          <w:p w14:paraId="310314C4"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5E407925" w14:textId="77777777" w:rsidR="009E10A9" w:rsidRDefault="009E10A9">
            <w:pPr>
              <w:jc w:val="center"/>
              <w:rPr>
                <w:rFonts w:ascii="Arial" w:hAnsi="Arial"/>
                <w:sz w:val="16"/>
                <w:lang w:val="fr-FR"/>
              </w:rPr>
            </w:pPr>
            <w:r>
              <w:rPr>
                <w:rFonts w:ascii="Arial" w:hAnsi="Arial"/>
                <w:sz w:val="16"/>
                <w:lang w:val="fr-FR"/>
              </w:rPr>
              <w:t>-0.7</w:t>
            </w:r>
          </w:p>
        </w:tc>
        <w:tc>
          <w:tcPr>
            <w:tcW w:w="906" w:type="dxa"/>
            <w:tcBorders>
              <w:top w:val="single" w:sz="6" w:space="0" w:color="auto"/>
              <w:left w:val="double" w:sz="6" w:space="0" w:color="auto"/>
              <w:right w:val="double" w:sz="6" w:space="0" w:color="auto"/>
            </w:tcBorders>
          </w:tcPr>
          <w:p w14:paraId="6A746764"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EAF5733"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7B0FA45"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B7E127D"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0E983522"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003B062A" w14:textId="77777777" w:rsidR="009E10A9" w:rsidRDefault="009E10A9">
            <w:pPr>
              <w:jc w:val="center"/>
              <w:rPr>
                <w:rFonts w:ascii="Arial" w:hAnsi="Arial"/>
                <w:sz w:val="16"/>
                <w:lang w:val="fr-FR"/>
              </w:rPr>
            </w:pPr>
          </w:p>
        </w:tc>
      </w:tr>
      <w:tr w:rsidR="009E10A9" w14:paraId="51E549A2" w14:textId="77777777">
        <w:trPr>
          <w:cantSplit/>
          <w:trHeight w:val="212"/>
          <w:jc w:val="center"/>
        </w:trPr>
        <w:tc>
          <w:tcPr>
            <w:tcW w:w="1359" w:type="dxa"/>
            <w:tcBorders>
              <w:left w:val="double" w:sz="6" w:space="0" w:color="auto"/>
            </w:tcBorders>
          </w:tcPr>
          <w:p w14:paraId="7C5B530E"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568E4814" w14:textId="77777777" w:rsidR="009E10A9" w:rsidRDefault="009E10A9">
            <w:pPr>
              <w:jc w:val="center"/>
              <w:rPr>
                <w:rFonts w:ascii="Arial" w:hAnsi="Arial"/>
                <w:sz w:val="16"/>
                <w:lang w:val="fr-FR"/>
              </w:rPr>
            </w:pPr>
            <w:r>
              <w:rPr>
                <w:rFonts w:ascii="Arial" w:hAnsi="Arial"/>
                <w:sz w:val="16"/>
                <w:lang w:val="fr-FR"/>
              </w:rPr>
              <w:t>-0.8</w:t>
            </w:r>
          </w:p>
        </w:tc>
        <w:tc>
          <w:tcPr>
            <w:tcW w:w="906" w:type="dxa"/>
            <w:tcBorders>
              <w:top w:val="single" w:sz="6" w:space="0" w:color="auto"/>
              <w:left w:val="double" w:sz="6" w:space="0" w:color="auto"/>
              <w:right w:val="double" w:sz="6" w:space="0" w:color="auto"/>
            </w:tcBorders>
          </w:tcPr>
          <w:p w14:paraId="2B701B2E"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6CF8D7B"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63734C06"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9385FB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62BBD726"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5B39C271" w14:textId="77777777" w:rsidR="009E10A9" w:rsidRDefault="009E10A9">
            <w:pPr>
              <w:jc w:val="center"/>
              <w:rPr>
                <w:rFonts w:ascii="Arial" w:hAnsi="Arial"/>
                <w:sz w:val="16"/>
                <w:lang w:val="fr-FR"/>
              </w:rPr>
            </w:pPr>
          </w:p>
        </w:tc>
      </w:tr>
      <w:tr w:rsidR="009E10A9" w14:paraId="34D940CB" w14:textId="77777777">
        <w:trPr>
          <w:cantSplit/>
          <w:trHeight w:val="212"/>
          <w:jc w:val="center"/>
        </w:trPr>
        <w:tc>
          <w:tcPr>
            <w:tcW w:w="1359" w:type="dxa"/>
            <w:tcBorders>
              <w:top w:val="double" w:sz="6" w:space="0" w:color="auto"/>
              <w:left w:val="double" w:sz="6" w:space="0" w:color="auto"/>
            </w:tcBorders>
          </w:tcPr>
          <w:p w14:paraId="6446AADC" w14:textId="77777777" w:rsidR="009E10A9" w:rsidRDefault="009E10A9">
            <w:pPr>
              <w:jc w:val="center"/>
              <w:rPr>
                <w:rFonts w:ascii="Arial" w:hAnsi="Arial"/>
                <w:sz w:val="16"/>
                <w:lang w:val="fr-FR"/>
              </w:rPr>
            </w:pPr>
          </w:p>
        </w:tc>
        <w:tc>
          <w:tcPr>
            <w:tcW w:w="505" w:type="dxa"/>
            <w:tcBorders>
              <w:top w:val="double" w:sz="6" w:space="0" w:color="auto"/>
              <w:left w:val="single" w:sz="6" w:space="0" w:color="auto"/>
            </w:tcBorders>
          </w:tcPr>
          <w:p w14:paraId="0615A00E" w14:textId="77777777" w:rsidR="009E10A9" w:rsidRDefault="009E10A9">
            <w:pPr>
              <w:jc w:val="center"/>
              <w:rPr>
                <w:rFonts w:ascii="Arial" w:hAnsi="Arial"/>
                <w:sz w:val="16"/>
                <w:lang w:val="fr-FR"/>
              </w:rPr>
            </w:pPr>
            <w:r>
              <w:rPr>
                <w:rFonts w:ascii="Arial" w:hAnsi="Arial"/>
                <w:sz w:val="16"/>
                <w:lang w:val="fr-FR"/>
              </w:rPr>
              <w:t>-0.1</w:t>
            </w:r>
          </w:p>
        </w:tc>
        <w:tc>
          <w:tcPr>
            <w:tcW w:w="906" w:type="dxa"/>
            <w:tcBorders>
              <w:top w:val="double" w:sz="6" w:space="0" w:color="auto"/>
              <w:left w:val="double" w:sz="6" w:space="0" w:color="auto"/>
              <w:right w:val="double" w:sz="6" w:space="0" w:color="auto"/>
            </w:tcBorders>
          </w:tcPr>
          <w:p w14:paraId="06A9DC4E"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tcPr>
          <w:p w14:paraId="3D755E0C"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5AA5D7A9"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274F5E6A"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shd w:val="pct70" w:color="auto" w:fill="FFFFFF"/>
          </w:tcPr>
          <w:p w14:paraId="2AE5D131" w14:textId="77777777" w:rsidR="009E10A9" w:rsidRDefault="009E10A9">
            <w:pPr>
              <w:jc w:val="center"/>
              <w:rPr>
                <w:rFonts w:ascii="Arial" w:hAnsi="Arial"/>
                <w:sz w:val="16"/>
                <w:lang w:val="fr-FR"/>
              </w:rPr>
            </w:pPr>
          </w:p>
        </w:tc>
        <w:tc>
          <w:tcPr>
            <w:tcW w:w="1194" w:type="dxa"/>
            <w:tcBorders>
              <w:top w:val="double" w:sz="6" w:space="0" w:color="auto"/>
              <w:left w:val="single" w:sz="6" w:space="0" w:color="auto"/>
              <w:right w:val="double" w:sz="6" w:space="0" w:color="auto"/>
            </w:tcBorders>
            <w:shd w:val="pct70" w:color="auto" w:fill="FFFFFF"/>
          </w:tcPr>
          <w:p w14:paraId="4D96FF9E" w14:textId="77777777" w:rsidR="009E10A9" w:rsidRDefault="009E10A9">
            <w:pPr>
              <w:jc w:val="center"/>
              <w:rPr>
                <w:rFonts w:ascii="Arial" w:hAnsi="Arial"/>
                <w:sz w:val="16"/>
                <w:lang w:val="fr-FR"/>
              </w:rPr>
            </w:pPr>
          </w:p>
        </w:tc>
      </w:tr>
      <w:tr w:rsidR="009E10A9" w14:paraId="2A0A9790" w14:textId="77777777">
        <w:trPr>
          <w:cantSplit/>
          <w:trHeight w:val="212"/>
          <w:jc w:val="center"/>
        </w:trPr>
        <w:tc>
          <w:tcPr>
            <w:tcW w:w="1359" w:type="dxa"/>
            <w:tcBorders>
              <w:left w:val="double" w:sz="6" w:space="0" w:color="auto"/>
            </w:tcBorders>
          </w:tcPr>
          <w:p w14:paraId="0D9770E9"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05D340DD" w14:textId="77777777" w:rsidR="009E10A9" w:rsidRDefault="009E10A9">
            <w:pPr>
              <w:jc w:val="center"/>
              <w:rPr>
                <w:rFonts w:ascii="Arial" w:hAnsi="Arial"/>
                <w:sz w:val="16"/>
                <w:lang w:val="fr-FR"/>
              </w:rPr>
            </w:pPr>
            <w:r>
              <w:rPr>
                <w:rFonts w:ascii="Arial" w:hAnsi="Arial"/>
                <w:sz w:val="16"/>
                <w:lang w:val="fr-FR"/>
              </w:rPr>
              <w:t>-0.2</w:t>
            </w:r>
          </w:p>
        </w:tc>
        <w:tc>
          <w:tcPr>
            <w:tcW w:w="906" w:type="dxa"/>
            <w:tcBorders>
              <w:top w:val="single" w:sz="6" w:space="0" w:color="auto"/>
              <w:left w:val="double" w:sz="6" w:space="0" w:color="auto"/>
              <w:right w:val="double" w:sz="6" w:space="0" w:color="auto"/>
            </w:tcBorders>
          </w:tcPr>
          <w:p w14:paraId="146C03D4"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EDB8F92"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81F8652"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pct70" w:color="auto" w:fill="FFFFFF"/>
          </w:tcPr>
          <w:p w14:paraId="0C70A6B3"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58B7C943"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1DB0FDF0" w14:textId="77777777" w:rsidR="009E10A9" w:rsidRDefault="009E10A9">
            <w:pPr>
              <w:jc w:val="center"/>
              <w:rPr>
                <w:rFonts w:ascii="Arial" w:hAnsi="Arial"/>
                <w:sz w:val="16"/>
                <w:lang w:val="fr-FR"/>
              </w:rPr>
            </w:pPr>
          </w:p>
        </w:tc>
      </w:tr>
      <w:tr w:rsidR="009E10A9" w14:paraId="327DA790" w14:textId="77777777">
        <w:trPr>
          <w:cantSplit/>
          <w:trHeight w:val="212"/>
          <w:jc w:val="center"/>
        </w:trPr>
        <w:tc>
          <w:tcPr>
            <w:tcW w:w="1359" w:type="dxa"/>
            <w:tcBorders>
              <w:left w:val="double" w:sz="6" w:space="0" w:color="auto"/>
            </w:tcBorders>
          </w:tcPr>
          <w:p w14:paraId="73652BB4"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0B4A81AB" w14:textId="77777777" w:rsidR="009E10A9" w:rsidRDefault="009E10A9">
            <w:pPr>
              <w:jc w:val="center"/>
              <w:rPr>
                <w:rFonts w:ascii="Arial" w:hAnsi="Arial"/>
                <w:sz w:val="16"/>
                <w:lang w:val="fr-FR"/>
              </w:rPr>
            </w:pPr>
            <w:r>
              <w:rPr>
                <w:rFonts w:ascii="Arial" w:hAnsi="Arial"/>
                <w:sz w:val="16"/>
                <w:lang w:val="fr-FR"/>
              </w:rPr>
              <w:t>-0.3</w:t>
            </w:r>
          </w:p>
        </w:tc>
        <w:tc>
          <w:tcPr>
            <w:tcW w:w="906" w:type="dxa"/>
            <w:tcBorders>
              <w:top w:val="single" w:sz="6" w:space="0" w:color="auto"/>
              <w:left w:val="double" w:sz="6" w:space="0" w:color="auto"/>
              <w:right w:val="double" w:sz="6" w:space="0" w:color="auto"/>
            </w:tcBorders>
          </w:tcPr>
          <w:p w14:paraId="445D388A"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474EE18C"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382F826A"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1AAEC16"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652FB7B8"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72A802BB" w14:textId="77777777" w:rsidR="009E10A9" w:rsidRDefault="009E10A9">
            <w:pPr>
              <w:jc w:val="center"/>
              <w:rPr>
                <w:rFonts w:ascii="Arial" w:hAnsi="Arial"/>
                <w:sz w:val="16"/>
                <w:lang w:val="fr-FR"/>
              </w:rPr>
            </w:pPr>
          </w:p>
        </w:tc>
      </w:tr>
      <w:tr w:rsidR="009E10A9" w14:paraId="4D19D7A1" w14:textId="77777777">
        <w:trPr>
          <w:cantSplit/>
          <w:trHeight w:val="212"/>
          <w:jc w:val="center"/>
        </w:trPr>
        <w:tc>
          <w:tcPr>
            <w:tcW w:w="1359" w:type="dxa"/>
            <w:tcBorders>
              <w:left w:val="double" w:sz="6" w:space="0" w:color="auto"/>
            </w:tcBorders>
          </w:tcPr>
          <w:p w14:paraId="1991FAE2"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10527317" w14:textId="77777777" w:rsidR="009E10A9" w:rsidRDefault="009E10A9">
            <w:pPr>
              <w:jc w:val="center"/>
              <w:rPr>
                <w:rFonts w:ascii="Arial" w:hAnsi="Arial"/>
                <w:sz w:val="16"/>
                <w:lang w:val="fr-FR"/>
              </w:rPr>
            </w:pPr>
            <w:r>
              <w:rPr>
                <w:rFonts w:ascii="Arial" w:hAnsi="Arial"/>
                <w:sz w:val="16"/>
                <w:lang w:val="fr-FR"/>
              </w:rPr>
              <w:t>-0.4</w:t>
            </w:r>
          </w:p>
        </w:tc>
        <w:tc>
          <w:tcPr>
            <w:tcW w:w="906" w:type="dxa"/>
            <w:tcBorders>
              <w:top w:val="single" w:sz="6" w:space="0" w:color="auto"/>
              <w:left w:val="double" w:sz="6" w:space="0" w:color="auto"/>
              <w:right w:val="double" w:sz="6" w:space="0" w:color="auto"/>
            </w:tcBorders>
          </w:tcPr>
          <w:p w14:paraId="4615FBAB"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54649F71"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3345A777"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2364BE9"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480AEEA7"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667261AB" w14:textId="77777777" w:rsidR="009E10A9" w:rsidRDefault="009E10A9">
            <w:pPr>
              <w:jc w:val="center"/>
              <w:rPr>
                <w:rFonts w:ascii="Arial" w:hAnsi="Arial"/>
                <w:sz w:val="16"/>
                <w:lang w:val="fr-FR"/>
              </w:rPr>
            </w:pPr>
          </w:p>
        </w:tc>
      </w:tr>
      <w:tr w:rsidR="009E10A9" w14:paraId="4933FD22" w14:textId="77777777">
        <w:trPr>
          <w:cantSplit/>
          <w:trHeight w:val="212"/>
          <w:jc w:val="center"/>
        </w:trPr>
        <w:tc>
          <w:tcPr>
            <w:tcW w:w="1359" w:type="dxa"/>
            <w:tcBorders>
              <w:left w:val="double" w:sz="6" w:space="0" w:color="auto"/>
            </w:tcBorders>
          </w:tcPr>
          <w:p w14:paraId="737214A6"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7A8F2A59" w14:textId="77777777" w:rsidR="009E10A9" w:rsidRDefault="009E10A9">
            <w:pPr>
              <w:jc w:val="center"/>
              <w:rPr>
                <w:rFonts w:ascii="Arial" w:hAnsi="Arial"/>
                <w:sz w:val="16"/>
                <w:lang w:val="fr-FR"/>
              </w:rPr>
            </w:pPr>
            <w:r>
              <w:rPr>
                <w:rFonts w:ascii="Arial" w:hAnsi="Arial"/>
                <w:sz w:val="16"/>
                <w:lang w:val="fr-FR"/>
              </w:rPr>
              <w:t>-0.5</w:t>
            </w:r>
          </w:p>
        </w:tc>
        <w:tc>
          <w:tcPr>
            <w:tcW w:w="906" w:type="dxa"/>
            <w:tcBorders>
              <w:top w:val="single" w:sz="6" w:space="0" w:color="auto"/>
              <w:left w:val="double" w:sz="6" w:space="0" w:color="auto"/>
              <w:right w:val="double" w:sz="6" w:space="0" w:color="auto"/>
            </w:tcBorders>
          </w:tcPr>
          <w:p w14:paraId="615896E2"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1EA1545D"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2E2E3BB8"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3EB5C3B5"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5E21C3A1"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505ADF43" w14:textId="77777777" w:rsidR="009E10A9" w:rsidRDefault="009E10A9">
            <w:pPr>
              <w:jc w:val="center"/>
              <w:rPr>
                <w:rFonts w:ascii="Arial" w:hAnsi="Arial"/>
                <w:sz w:val="16"/>
                <w:lang w:val="fr-FR"/>
              </w:rPr>
            </w:pPr>
          </w:p>
        </w:tc>
      </w:tr>
      <w:tr w:rsidR="009E10A9" w14:paraId="34516137" w14:textId="77777777">
        <w:trPr>
          <w:cantSplit/>
          <w:trHeight w:val="212"/>
          <w:jc w:val="center"/>
        </w:trPr>
        <w:tc>
          <w:tcPr>
            <w:tcW w:w="1359" w:type="dxa"/>
            <w:tcBorders>
              <w:left w:val="double" w:sz="6" w:space="0" w:color="auto"/>
            </w:tcBorders>
          </w:tcPr>
          <w:p w14:paraId="6A82DB7D"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392B37F5" w14:textId="77777777" w:rsidR="009E10A9" w:rsidRDefault="009E10A9">
            <w:pPr>
              <w:jc w:val="center"/>
              <w:rPr>
                <w:rFonts w:ascii="Arial" w:hAnsi="Arial"/>
                <w:sz w:val="16"/>
                <w:lang w:val="fr-FR"/>
              </w:rPr>
            </w:pPr>
            <w:r>
              <w:rPr>
                <w:rFonts w:ascii="Arial" w:hAnsi="Arial"/>
                <w:sz w:val="16"/>
                <w:lang w:val="fr-FR"/>
              </w:rPr>
              <w:t>-0.6</w:t>
            </w:r>
          </w:p>
        </w:tc>
        <w:tc>
          <w:tcPr>
            <w:tcW w:w="906" w:type="dxa"/>
            <w:tcBorders>
              <w:top w:val="single" w:sz="6" w:space="0" w:color="auto"/>
              <w:left w:val="double" w:sz="6" w:space="0" w:color="auto"/>
              <w:right w:val="double" w:sz="6" w:space="0" w:color="auto"/>
            </w:tcBorders>
          </w:tcPr>
          <w:p w14:paraId="4A0E7AE9"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288E0C5F"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6C7D562D"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F5FE8FF"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3D7A40CD"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1614BADD" w14:textId="77777777" w:rsidR="009E10A9" w:rsidRDefault="009E10A9">
            <w:pPr>
              <w:jc w:val="center"/>
              <w:rPr>
                <w:rFonts w:ascii="Arial" w:hAnsi="Arial"/>
                <w:sz w:val="16"/>
                <w:lang w:val="fr-FR"/>
              </w:rPr>
            </w:pPr>
          </w:p>
        </w:tc>
      </w:tr>
      <w:tr w:rsidR="009E10A9" w14:paraId="5087AABA" w14:textId="77777777">
        <w:trPr>
          <w:cantSplit/>
          <w:trHeight w:val="212"/>
          <w:jc w:val="center"/>
        </w:trPr>
        <w:tc>
          <w:tcPr>
            <w:tcW w:w="1359" w:type="dxa"/>
            <w:tcBorders>
              <w:left w:val="double" w:sz="6" w:space="0" w:color="auto"/>
            </w:tcBorders>
          </w:tcPr>
          <w:p w14:paraId="310B45E9"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1885C7B3" w14:textId="77777777" w:rsidR="009E10A9" w:rsidRDefault="009E10A9">
            <w:pPr>
              <w:jc w:val="center"/>
              <w:rPr>
                <w:rFonts w:ascii="Arial" w:hAnsi="Arial"/>
                <w:sz w:val="16"/>
                <w:lang w:val="fr-FR"/>
              </w:rPr>
            </w:pPr>
            <w:r>
              <w:rPr>
                <w:rFonts w:ascii="Arial" w:hAnsi="Arial"/>
                <w:sz w:val="16"/>
                <w:lang w:val="fr-FR"/>
              </w:rPr>
              <w:t>-0.7</w:t>
            </w:r>
          </w:p>
        </w:tc>
        <w:tc>
          <w:tcPr>
            <w:tcW w:w="906" w:type="dxa"/>
            <w:tcBorders>
              <w:top w:val="single" w:sz="6" w:space="0" w:color="auto"/>
              <w:left w:val="double" w:sz="6" w:space="0" w:color="auto"/>
              <w:right w:val="double" w:sz="6" w:space="0" w:color="auto"/>
            </w:tcBorders>
          </w:tcPr>
          <w:p w14:paraId="5F4ADF83"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566D9B5A"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5EDA1B7"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861B109"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66D19204"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10DB84F0" w14:textId="77777777" w:rsidR="009E10A9" w:rsidRDefault="009E10A9">
            <w:pPr>
              <w:jc w:val="center"/>
              <w:rPr>
                <w:rFonts w:ascii="Arial" w:hAnsi="Arial"/>
                <w:sz w:val="16"/>
                <w:lang w:val="fr-FR"/>
              </w:rPr>
            </w:pPr>
          </w:p>
        </w:tc>
      </w:tr>
      <w:tr w:rsidR="009E10A9" w14:paraId="34BED689" w14:textId="77777777">
        <w:trPr>
          <w:cantSplit/>
          <w:trHeight w:val="212"/>
          <w:jc w:val="center"/>
        </w:trPr>
        <w:tc>
          <w:tcPr>
            <w:tcW w:w="1359" w:type="dxa"/>
            <w:tcBorders>
              <w:left w:val="double" w:sz="6" w:space="0" w:color="auto"/>
            </w:tcBorders>
          </w:tcPr>
          <w:p w14:paraId="7FAD7C9B"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3D923ABF" w14:textId="77777777" w:rsidR="009E10A9" w:rsidRDefault="009E10A9">
            <w:pPr>
              <w:jc w:val="center"/>
              <w:rPr>
                <w:rFonts w:ascii="Arial" w:hAnsi="Arial"/>
                <w:sz w:val="16"/>
                <w:lang w:val="fr-FR"/>
              </w:rPr>
            </w:pPr>
            <w:r>
              <w:rPr>
                <w:rFonts w:ascii="Arial" w:hAnsi="Arial"/>
                <w:sz w:val="16"/>
                <w:lang w:val="fr-FR"/>
              </w:rPr>
              <w:t>-0.8</w:t>
            </w:r>
          </w:p>
        </w:tc>
        <w:tc>
          <w:tcPr>
            <w:tcW w:w="906" w:type="dxa"/>
            <w:tcBorders>
              <w:top w:val="single" w:sz="6" w:space="0" w:color="auto"/>
              <w:left w:val="double" w:sz="6" w:space="0" w:color="auto"/>
              <w:right w:val="double" w:sz="6" w:space="0" w:color="auto"/>
            </w:tcBorders>
          </w:tcPr>
          <w:p w14:paraId="2DE495B8"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5506FA3"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69D7981A"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EF3202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202416B6"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2388089B" w14:textId="77777777" w:rsidR="009E10A9" w:rsidRDefault="009E10A9">
            <w:pPr>
              <w:jc w:val="center"/>
              <w:rPr>
                <w:rFonts w:ascii="Arial" w:hAnsi="Arial"/>
                <w:sz w:val="16"/>
                <w:lang w:val="fr-FR"/>
              </w:rPr>
            </w:pPr>
          </w:p>
        </w:tc>
      </w:tr>
      <w:tr w:rsidR="009E10A9" w14:paraId="6FAA64BD" w14:textId="77777777">
        <w:trPr>
          <w:cantSplit/>
          <w:trHeight w:val="212"/>
          <w:jc w:val="center"/>
        </w:trPr>
        <w:tc>
          <w:tcPr>
            <w:tcW w:w="1359" w:type="dxa"/>
            <w:tcBorders>
              <w:top w:val="double" w:sz="6" w:space="0" w:color="auto"/>
              <w:left w:val="double" w:sz="6" w:space="0" w:color="auto"/>
            </w:tcBorders>
          </w:tcPr>
          <w:p w14:paraId="18391067" w14:textId="77777777" w:rsidR="009E10A9" w:rsidRDefault="009E10A9">
            <w:pPr>
              <w:jc w:val="center"/>
              <w:rPr>
                <w:rFonts w:ascii="Arial" w:hAnsi="Arial"/>
                <w:sz w:val="16"/>
                <w:lang w:val="fr-FR"/>
              </w:rPr>
            </w:pPr>
          </w:p>
        </w:tc>
        <w:tc>
          <w:tcPr>
            <w:tcW w:w="505" w:type="dxa"/>
            <w:tcBorders>
              <w:top w:val="double" w:sz="6" w:space="0" w:color="auto"/>
              <w:left w:val="single" w:sz="6" w:space="0" w:color="auto"/>
            </w:tcBorders>
          </w:tcPr>
          <w:p w14:paraId="6036EF98" w14:textId="77777777" w:rsidR="009E10A9" w:rsidRDefault="009E10A9">
            <w:pPr>
              <w:jc w:val="center"/>
              <w:rPr>
                <w:rFonts w:ascii="Arial" w:hAnsi="Arial"/>
                <w:sz w:val="16"/>
                <w:lang w:val="fr-FR"/>
              </w:rPr>
            </w:pPr>
            <w:r>
              <w:rPr>
                <w:rFonts w:ascii="Arial" w:hAnsi="Arial"/>
                <w:sz w:val="16"/>
                <w:lang w:val="fr-FR"/>
              </w:rPr>
              <w:t>-0.1</w:t>
            </w:r>
          </w:p>
        </w:tc>
        <w:tc>
          <w:tcPr>
            <w:tcW w:w="906" w:type="dxa"/>
            <w:tcBorders>
              <w:top w:val="double" w:sz="6" w:space="0" w:color="auto"/>
              <w:left w:val="double" w:sz="6" w:space="0" w:color="auto"/>
              <w:right w:val="double" w:sz="6" w:space="0" w:color="auto"/>
            </w:tcBorders>
          </w:tcPr>
          <w:p w14:paraId="3692928E"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tcPr>
          <w:p w14:paraId="300D207D"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02A41928"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6C65BA6B"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shd w:val="pct70" w:color="auto" w:fill="FFFFFF"/>
          </w:tcPr>
          <w:p w14:paraId="15AD7F21" w14:textId="77777777" w:rsidR="009E10A9" w:rsidRDefault="009E10A9">
            <w:pPr>
              <w:jc w:val="center"/>
              <w:rPr>
                <w:rFonts w:ascii="Arial" w:hAnsi="Arial"/>
                <w:sz w:val="16"/>
                <w:lang w:val="fr-FR"/>
              </w:rPr>
            </w:pPr>
          </w:p>
        </w:tc>
        <w:tc>
          <w:tcPr>
            <w:tcW w:w="1194" w:type="dxa"/>
            <w:tcBorders>
              <w:top w:val="double" w:sz="6" w:space="0" w:color="auto"/>
              <w:left w:val="single" w:sz="6" w:space="0" w:color="auto"/>
              <w:right w:val="double" w:sz="6" w:space="0" w:color="auto"/>
            </w:tcBorders>
            <w:shd w:val="pct70" w:color="auto" w:fill="FFFFFF"/>
          </w:tcPr>
          <w:p w14:paraId="3BF2E0E4" w14:textId="77777777" w:rsidR="009E10A9" w:rsidRDefault="009E10A9">
            <w:pPr>
              <w:jc w:val="center"/>
              <w:rPr>
                <w:rFonts w:ascii="Arial" w:hAnsi="Arial"/>
                <w:sz w:val="16"/>
                <w:lang w:val="fr-FR"/>
              </w:rPr>
            </w:pPr>
          </w:p>
        </w:tc>
      </w:tr>
      <w:tr w:rsidR="009E10A9" w14:paraId="30B03DBA" w14:textId="77777777">
        <w:trPr>
          <w:cantSplit/>
          <w:trHeight w:val="212"/>
          <w:jc w:val="center"/>
        </w:trPr>
        <w:tc>
          <w:tcPr>
            <w:tcW w:w="1359" w:type="dxa"/>
            <w:tcBorders>
              <w:left w:val="double" w:sz="6" w:space="0" w:color="auto"/>
            </w:tcBorders>
          </w:tcPr>
          <w:p w14:paraId="76E7A5A9"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2FCB401A" w14:textId="77777777" w:rsidR="009E10A9" w:rsidRDefault="009E10A9">
            <w:pPr>
              <w:jc w:val="center"/>
              <w:rPr>
                <w:rFonts w:ascii="Arial" w:hAnsi="Arial"/>
                <w:sz w:val="16"/>
                <w:lang w:val="fr-FR"/>
              </w:rPr>
            </w:pPr>
            <w:r>
              <w:rPr>
                <w:rFonts w:ascii="Arial" w:hAnsi="Arial"/>
                <w:sz w:val="16"/>
                <w:lang w:val="fr-FR"/>
              </w:rPr>
              <w:t>-0.2</w:t>
            </w:r>
          </w:p>
        </w:tc>
        <w:tc>
          <w:tcPr>
            <w:tcW w:w="906" w:type="dxa"/>
            <w:tcBorders>
              <w:top w:val="single" w:sz="6" w:space="0" w:color="auto"/>
              <w:left w:val="double" w:sz="6" w:space="0" w:color="auto"/>
              <w:right w:val="double" w:sz="6" w:space="0" w:color="auto"/>
            </w:tcBorders>
          </w:tcPr>
          <w:p w14:paraId="2366FB17"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40BB6C6F"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13BB84F"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pct70" w:color="auto" w:fill="FFFFFF"/>
          </w:tcPr>
          <w:p w14:paraId="1B1AB4AC"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6A91FBA1"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7D6F44D3" w14:textId="77777777" w:rsidR="009E10A9" w:rsidRDefault="009E10A9">
            <w:pPr>
              <w:jc w:val="center"/>
              <w:rPr>
                <w:rFonts w:ascii="Arial" w:hAnsi="Arial"/>
                <w:sz w:val="16"/>
                <w:lang w:val="fr-FR"/>
              </w:rPr>
            </w:pPr>
          </w:p>
        </w:tc>
      </w:tr>
      <w:tr w:rsidR="009E10A9" w14:paraId="34525937" w14:textId="77777777">
        <w:trPr>
          <w:cantSplit/>
          <w:trHeight w:val="212"/>
          <w:jc w:val="center"/>
        </w:trPr>
        <w:tc>
          <w:tcPr>
            <w:tcW w:w="1359" w:type="dxa"/>
            <w:tcBorders>
              <w:left w:val="double" w:sz="6" w:space="0" w:color="auto"/>
            </w:tcBorders>
          </w:tcPr>
          <w:p w14:paraId="743CD1C6"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5C488486" w14:textId="77777777" w:rsidR="009E10A9" w:rsidRDefault="009E10A9">
            <w:pPr>
              <w:jc w:val="center"/>
              <w:rPr>
                <w:rFonts w:ascii="Arial" w:hAnsi="Arial"/>
                <w:sz w:val="16"/>
                <w:lang w:val="fr-FR"/>
              </w:rPr>
            </w:pPr>
            <w:r>
              <w:rPr>
                <w:rFonts w:ascii="Arial" w:hAnsi="Arial"/>
                <w:sz w:val="16"/>
                <w:lang w:val="fr-FR"/>
              </w:rPr>
              <w:t>-0.3</w:t>
            </w:r>
          </w:p>
        </w:tc>
        <w:tc>
          <w:tcPr>
            <w:tcW w:w="906" w:type="dxa"/>
            <w:tcBorders>
              <w:top w:val="single" w:sz="6" w:space="0" w:color="auto"/>
              <w:left w:val="double" w:sz="6" w:space="0" w:color="auto"/>
              <w:right w:val="double" w:sz="6" w:space="0" w:color="auto"/>
            </w:tcBorders>
          </w:tcPr>
          <w:p w14:paraId="65110296"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589D22A3"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F46A181"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3AEA6FB"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0E48D237"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1AB5322B" w14:textId="77777777" w:rsidR="009E10A9" w:rsidRDefault="009E10A9">
            <w:pPr>
              <w:jc w:val="center"/>
              <w:rPr>
                <w:rFonts w:ascii="Arial" w:hAnsi="Arial"/>
                <w:sz w:val="16"/>
                <w:lang w:val="fr-FR"/>
              </w:rPr>
            </w:pPr>
          </w:p>
        </w:tc>
      </w:tr>
      <w:tr w:rsidR="009E10A9" w14:paraId="4C01A010" w14:textId="77777777">
        <w:trPr>
          <w:cantSplit/>
          <w:trHeight w:val="212"/>
          <w:jc w:val="center"/>
        </w:trPr>
        <w:tc>
          <w:tcPr>
            <w:tcW w:w="1359" w:type="dxa"/>
            <w:tcBorders>
              <w:left w:val="double" w:sz="6" w:space="0" w:color="auto"/>
            </w:tcBorders>
          </w:tcPr>
          <w:p w14:paraId="5635524B"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56A2F3BE" w14:textId="77777777" w:rsidR="009E10A9" w:rsidRDefault="009E10A9">
            <w:pPr>
              <w:jc w:val="center"/>
              <w:rPr>
                <w:rFonts w:ascii="Arial" w:hAnsi="Arial"/>
                <w:sz w:val="16"/>
                <w:lang w:val="fr-FR"/>
              </w:rPr>
            </w:pPr>
            <w:r>
              <w:rPr>
                <w:rFonts w:ascii="Arial" w:hAnsi="Arial"/>
                <w:sz w:val="16"/>
                <w:lang w:val="fr-FR"/>
              </w:rPr>
              <w:t>-0.4</w:t>
            </w:r>
          </w:p>
        </w:tc>
        <w:tc>
          <w:tcPr>
            <w:tcW w:w="906" w:type="dxa"/>
            <w:tcBorders>
              <w:top w:val="single" w:sz="6" w:space="0" w:color="auto"/>
              <w:left w:val="double" w:sz="6" w:space="0" w:color="auto"/>
              <w:right w:val="double" w:sz="6" w:space="0" w:color="auto"/>
            </w:tcBorders>
          </w:tcPr>
          <w:p w14:paraId="446D9A76"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BCB83EC"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990D386"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40F668B"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2DDD9214"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2839C9DB" w14:textId="77777777" w:rsidR="009E10A9" w:rsidRDefault="009E10A9">
            <w:pPr>
              <w:jc w:val="center"/>
              <w:rPr>
                <w:rFonts w:ascii="Arial" w:hAnsi="Arial"/>
                <w:sz w:val="16"/>
                <w:lang w:val="fr-FR"/>
              </w:rPr>
            </w:pPr>
          </w:p>
        </w:tc>
      </w:tr>
      <w:tr w:rsidR="009E10A9" w14:paraId="75D0A2A6" w14:textId="77777777">
        <w:trPr>
          <w:cantSplit/>
          <w:trHeight w:val="212"/>
          <w:jc w:val="center"/>
        </w:trPr>
        <w:tc>
          <w:tcPr>
            <w:tcW w:w="1359" w:type="dxa"/>
            <w:tcBorders>
              <w:left w:val="double" w:sz="6" w:space="0" w:color="auto"/>
            </w:tcBorders>
          </w:tcPr>
          <w:p w14:paraId="756666EB"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74872ECB" w14:textId="77777777" w:rsidR="009E10A9" w:rsidRDefault="009E10A9">
            <w:pPr>
              <w:jc w:val="center"/>
              <w:rPr>
                <w:rFonts w:ascii="Arial" w:hAnsi="Arial"/>
                <w:sz w:val="16"/>
                <w:lang w:val="fr-FR"/>
              </w:rPr>
            </w:pPr>
            <w:r>
              <w:rPr>
                <w:rFonts w:ascii="Arial" w:hAnsi="Arial"/>
                <w:sz w:val="16"/>
                <w:lang w:val="fr-FR"/>
              </w:rPr>
              <w:t>-0.5</w:t>
            </w:r>
          </w:p>
        </w:tc>
        <w:tc>
          <w:tcPr>
            <w:tcW w:w="906" w:type="dxa"/>
            <w:tcBorders>
              <w:top w:val="single" w:sz="6" w:space="0" w:color="auto"/>
              <w:left w:val="double" w:sz="6" w:space="0" w:color="auto"/>
              <w:right w:val="double" w:sz="6" w:space="0" w:color="auto"/>
            </w:tcBorders>
          </w:tcPr>
          <w:p w14:paraId="011B1178"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679D57B"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AFF7B99"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6354621"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44D01445"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7DA67482" w14:textId="77777777" w:rsidR="009E10A9" w:rsidRDefault="009E10A9">
            <w:pPr>
              <w:jc w:val="center"/>
              <w:rPr>
                <w:rFonts w:ascii="Arial" w:hAnsi="Arial"/>
                <w:sz w:val="16"/>
                <w:lang w:val="fr-FR"/>
              </w:rPr>
            </w:pPr>
          </w:p>
        </w:tc>
      </w:tr>
      <w:tr w:rsidR="009E10A9" w14:paraId="1060D42A" w14:textId="77777777">
        <w:trPr>
          <w:cantSplit/>
          <w:trHeight w:val="212"/>
          <w:jc w:val="center"/>
        </w:trPr>
        <w:tc>
          <w:tcPr>
            <w:tcW w:w="1359" w:type="dxa"/>
            <w:tcBorders>
              <w:left w:val="double" w:sz="6" w:space="0" w:color="auto"/>
            </w:tcBorders>
          </w:tcPr>
          <w:p w14:paraId="5FFCAB38"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7B41795A" w14:textId="77777777" w:rsidR="009E10A9" w:rsidRDefault="009E10A9">
            <w:pPr>
              <w:jc w:val="center"/>
              <w:rPr>
                <w:rFonts w:ascii="Arial" w:hAnsi="Arial"/>
                <w:sz w:val="16"/>
                <w:lang w:val="fr-FR"/>
              </w:rPr>
            </w:pPr>
            <w:r>
              <w:rPr>
                <w:rFonts w:ascii="Arial" w:hAnsi="Arial"/>
                <w:sz w:val="16"/>
                <w:lang w:val="fr-FR"/>
              </w:rPr>
              <w:t>-0.6</w:t>
            </w:r>
          </w:p>
        </w:tc>
        <w:tc>
          <w:tcPr>
            <w:tcW w:w="906" w:type="dxa"/>
            <w:tcBorders>
              <w:top w:val="single" w:sz="6" w:space="0" w:color="auto"/>
              <w:left w:val="double" w:sz="6" w:space="0" w:color="auto"/>
              <w:right w:val="double" w:sz="6" w:space="0" w:color="auto"/>
            </w:tcBorders>
          </w:tcPr>
          <w:p w14:paraId="19D9751F"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466EF0D1"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29195180"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B587198"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1B0AA2BF"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02123AA7" w14:textId="77777777" w:rsidR="009E10A9" w:rsidRDefault="009E10A9">
            <w:pPr>
              <w:jc w:val="center"/>
              <w:rPr>
                <w:rFonts w:ascii="Arial" w:hAnsi="Arial"/>
                <w:sz w:val="16"/>
                <w:lang w:val="fr-FR"/>
              </w:rPr>
            </w:pPr>
          </w:p>
        </w:tc>
      </w:tr>
      <w:tr w:rsidR="009E10A9" w14:paraId="40AE9129" w14:textId="77777777">
        <w:trPr>
          <w:cantSplit/>
          <w:trHeight w:val="212"/>
          <w:jc w:val="center"/>
        </w:trPr>
        <w:tc>
          <w:tcPr>
            <w:tcW w:w="1359" w:type="dxa"/>
            <w:tcBorders>
              <w:left w:val="double" w:sz="6" w:space="0" w:color="auto"/>
            </w:tcBorders>
          </w:tcPr>
          <w:p w14:paraId="6DB80B46"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4895803A" w14:textId="77777777" w:rsidR="009E10A9" w:rsidRDefault="009E10A9">
            <w:pPr>
              <w:jc w:val="center"/>
              <w:rPr>
                <w:rFonts w:ascii="Arial" w:hAnsi="Arial"/>
                <w:sz w:val="16"/>
                <w:lang w:val="fr-FR"/>
              </w:rPr>
            </w:pPr>
            <w:r>
              <w:rPr>
                <w:rFonts w:ascii="Arial" w:hAnsi="Arial"/>
                <w:sz w:val="16"/>
                <w:lang w:val="fr-FR"/>
              </w:rPr>
              <w:t>-0.7</w:t>
            </w:r>
          </w:p>
        </w:tc>
        <w:tc>
          <w:tcPr>
            <w:tcW w:w="906" w:type="dxa"/>
            <w:tcBorders>
              <w:top w:val="single" w:sz="6" w:space="0" w:color="auto"/>
              <w:left w:val="double" w:sz="6" w:space="0" w:color="auto"/>
              <w:right w:val="double" w:sz="6" w:space="0" w:color="auto"/>
            </w:tcBorders>
          </w:tcPr>
          <w:p w14:paraId="2A651E64"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44BBCB2"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6892AE63"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E38EEDE"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4930B1DC"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6C241E62" w14:textId="77777777" w:rsidR="009E10A9" w:rsidRDefault="009E10A9">
            <w:pPr>
              <w:jc w:val="center"/>
              <w:rPr>
                <w:rFonts w:ascii="Arial" w:hAnsi="Arial"/>
                <w:sz w:val="16"/>
                <w:lang w:val="fr-FR"/>
              </w:rPr>
            </w:pPr>
          </w:p>
        </w:tc>
      </w:tr>
      <w:tr w:rsidR="009E10A9" w14:paraId="7DCB2A95" w14:textId="77777777">
        <w:trPr>
          <w:cantSplit/>
          <w:trHeight w:val="212"/>
          <w:jc w:val="center"/>
        </w:trPr>
        <w:tc>
          <w:tcPr>
            <w:tcW w:w="1359" w:type="dxa"/>
            <w:tcBorders>
              <w:left w:val="double" w:sz="6" w:space="0" w:color="auto"/>
            </w:tcBorders>
          </w:tcPr>
          <w:p w14:paraId="0403999B"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19287C45" w14:textId="77777777" w:rsidR="009E10A9" w:rsidRDefault="009E10A9">
            <w:pPr>
              <w:jc w:val="center"/>
              <w:rPr>
                <w:rFonts w:ascii="Arial" w:hAnsi="Arial"/>
                <w:sz w:val="16"/>
                <w:lang w:val="fr-FR"/>
              </w:rPr>
            </w:pPr>
            <w:r>
              <w:rPr>
                <w:rFonts w:ascii="Arial" w:hAnsi="Arial"/>
                <w:sz w:val="16"/>
                <w:lang w:val="fr-FR"/>
              </w:rPr>
              <w:t>-0.8</w:t>
            </w:r>
          </w:p>
        </w:tc>
        <w:tc>
          <w:tcPr>
            <w:tcW w:w="906" w:type="dxa"/>
            <w:tcBorders>
              <w:top w:val="single" w:sz="6" w:space="0" w:color="auto"/>
              <w:left w:val="double" w:sz="6" w:space="0" w:color="auto"/>
              <w:right w:val="double" w:sz="6" w:space="0" w:color="auto"/>
            </w:tcBorders>
          </w:tcPr>
          <w:p w14:paraId="413415F1"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63AA535"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2E08FE3"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BFCC2B1"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3AC5E83A"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556AD070" w14:textId="77777777" w:rsidR="009E10A9" w:rsidRDefault="009E10A9">
            <w:pPr>
              <w:jc w:val="center"/>
              <w:rPr>
                <w:rFonts w:ascii="Arial" w:hAnsi="Arial"/>
                <w:sz w:val="16"/>
                <w:lang w:val="fr-FR"/>
              </w:rPr>
            </w:pPr>
          </w:p>
        </w:tc>
      </w:tr>
      <w:tr w:rsidR="009E10A9" w14:paraId="02781E3B" w14:textId="77777777">
        <w:trPr>
          <w:cantSplit/>
          <w:trHeight w:val="212"/>
          <w:jc w:val="center"/>
        </w:trPr>
        <w:tc>
          <w:tcPr>
            <w:tcW w:w="1359" w:type="dxa"/>
            <w:tcBorders>
              <w:top w:val="double" w:sz="6" w:space="0" w:color="auto"/>
              <w:left w:val="double" w:sz="6" w:space="0" w:color="auto"/>
            </w:tcBorders>
          </w:tcPr>
          <w:p w14:paraId="762D846C" w14:textId="77777777" w:rsidR="009E10A9" w:rsidRDefault="009E10A9">
            <w:pPr>
              <w:jc w:val="center"/>
              <w:rPr>
                <w:rFonts w:ascii="Arial" w:hAnsi="Arial"/>
                <w:sz w:val="16"/>
                <w:lang w:val="fr-FR"/>
              </w:rPr>
            </w:pPr>
          </w:p>
        </w:tc>
        <w:tc>
          <w:tcPr>
            <w:tcW w:w="505" w:type="dxa"/>
            <w:tcBorders>
              <w:top w:val="double" w:sz="6" w:space="0" w:color="auto"/>
              <w:left w:val="single" w:sz="6" w:space="0" w:color="auto"/>
            </w:tcBorders>
          </w:tcPr>
          <w:p w14:paraId="4B3E0B76" w14:textId="77777777" w:rsidR="009E10A9" w:rsidRDefault="009E10A9">
            <w:pPr>
              <w:jc w:val="center"/>
              <w:rPr>
                <w:rFonts w:ascii="Arial" w:hAnsi="Arial"/>
                <w:sz w:val="16"/>
                <w:lang w:val="fr-FR"/>
              </w:rPr>
            </w:pPr>
            <w:r>
              <w:rPr>
                <w:rFonts w:ascii="Arial" w:hAnsi="Arial"/>
                <w:sz w:val="16"/>
                <w:lang w:val="fr-FR"/>
              </w:rPr>
              <w:t>-0.1</w:t>
            </w:r>
          </w:p>
        </w:tc>
        <w:tc>
          <w:tcPr>
            <w:tcW w:w="906" w:type="dxa"/>
            <w:tcBorders>
              <w:top w:val="double" w:sz="6" w:space="0" w:color="auto"/>
              <w:left w:val="double" w:sz="6" w:space="0" w:color="auto"/>
              <w:right w:val="double" w:sz="6" w:space="0" w:color="auto"/>
            </w:tcBorders>
          </w:tcPr>
          <w:p w14:paraId="264A7AD2"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tcPr>
          <w:p w14:paraId="125692AC"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1E4595CC"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6E906742"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shd w:val="pct70" w:color="auto" w:fill="FFFFFF"/>
          </w:tcPr>
          <w:p w14:paraId="34D63900" w14:textId="77777777" w:rsidR="009E10A9" w:rsidRDefault="009E10A9">
            <w:pPr>
              <w:jc w:val="center"/>
              <w:rPr>
                <w:rFonts w:ascii="Arial" w:hAnsi="Arial"/>
                <w:sz w:val="16"/>
                <w:lang w:val="fr-FR"/>
              </w:rPr>
            </w:pPr>
          </w:p>
        </w:tc>
        <w:tc>
          <w:tcPr>
            <w:tcW w:w="1194" w:type="dxa"/>
            <w:tcBorders>
              <w:top w:val="double" w:sz="6" w:space="0" w:color="auto"/>
              <w:left w:val="single" w:sz="6" w:space="0" w:color="auto"/>
              <w:right w:val="double" w:sz="6" w:space="0" w:color="auto"/>
            </w:tcBorders>
            <w:shd w:val="pct70" w:color="auto" w:fill="FFFFFF"/>
          </w:tcPr>
          <w:p w14:paraId="19558FBE" w14:textId="77777777" w:rsidR="009E10A9" w:rsidRDefault="009E10A9">
            <w:pPr>
              <w:jc w:val="center"/>
              <w:rPr>
                <w:rFonts w:ascii="Arial" w:hAnsi="Arial"/>
                <w:sz w:val="16"/>
                <w:lang w:val="fr-FR"/>
              </w:rPr>
            </w:pPr>
          </w:p>
        </w:tc>
      </w:tr>
      <w:tr w:rsidR="009E10A9" w14:paraId="6EE468E1" w14:textId="77777777">
        <w:trPr>
          <w:cantSplit/>
          <w:trHeight w:val="212"/>
          <w:jc w:val="center"/>
        </w:trPr>
        <w:tc>
          <w:tcPr>
            <w:tcW w:w="1359" w:type="dxa"/>
            <w:tcBorders>
              <w:left w:val="double" w:sz="6" w:space="0" w:color="auto"/>
            </w:tcBorders>
          </w:tcPr>
          <w:p w14:paraId="552C655F"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2339C03D" w14:textId="77777777" w:rsidR="009E10A9" w:rsidRDefault="009E10A9">
            <w:pPr>
              <w:jc w:val="center"/>
              <w:rPr>
                <w:rFonts w:ascii="Arial" w:hAnsi="Arial"/>
                <w:sz w:val="16"/>
                <w:lang w:val="fr-FR"/>
              </w:rPr>
            </w:pPr>
            <w:r>
              <w:rPr>
                <w:rFonts w:ascii="Arial" w:hAnsi="Arial"/>
                <w:sz w:val="16"/>
                <w:lang w:val="fr-FR"/>
              </w:rPr>
              <w:t>-0.2</w:t>
            </w:r>
          </w:p>
        </w:tc>
        <w:tc>
          <w:tcPr>
            <w:tcW w:w="906" w:type="dxa"/>
            <w:tcBorders>
              <w:top w:val="single" w:sz="6" w:space="0" w:color="auto"/>
              <w:left w:val="double" w:sz="6" w:space="0" w:color="auto"/>
              <w:right w:val="double" w:sz="6" w:space="0" w:color="auto"/>
            </w:tcBorders>
          </w:tcPr>
          <w:p w14:paraId="79909CA7"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BD6B139"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3659A99B"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pct70" w:color="auto" w:fill="FFFFFF"/>
          </w:tcPr>
          <w:p w14:paraId="28CC673E"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44A17763"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016DDDD8" w14:textId="77777777" w:rsidR="009E10A9" w:rsidRDefault="009E10A9">
            <w:pPr>
              <w:jc w:val="center"/>
              <w:rPr>
                <w:rFonts w:ascii="Arial" w:hAnsi="Arial"/>
                <w:sz w:val="16"/>
                <w:lang w:val="fr-FR"/>
              </w:rPr>
            </w:pPr>
          </w:p>
        </w:tc>
      </w:tr>
      <w:tr w:rsidR="009E10A9" w14:paraId="1EA5036D" w14:textId="77777777">
        <w:trPr>
          <w:cantSplit/>
          <w:trHeight w:val="212"/>
          <w:jc w:val="center"/>
        </w:trPr>
        <w:tc>
          <w:tcPr>
            <w:tcW w:w="1359" w:type="dxa"/>
            <w:tcBorders>
              <w:left w:val="double" w:sz="6" w:space="0" w:color="auto"/>
            </w:tcBorders>
          </w:tcPr>
          <w:p w14:paraId="4B986F88"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31FB9A16" w14:textId="77777777" w:rsidR="009E10A9" w:rsidRDefault="009E10A9">
            <w:pPr>
              <w:jc w:val="center"/>
              <w:rPr>
                <w:rFonts w:ascii="Arial" w:hAnsi="Arial"/>
                <w:sz w:val="16"/>
                <w:lang w:val="fr-FR"/>
              </w:rPr>
            </w:pPr>
            <w:r>
              <w:rPr>
                <w:rFonts w:ascii="Arial" w:hAnsi="Arial"/>
                <w:sz w:val="16"/>
                <w:lang w:val="fr-FR"/>
              </w:rPr>
              <w:t>-0.3</w:t>
            </w:r>
          </w:p>
        </w:tc>
        <w:tc>
          <w:tcPr>
            <w:tcW w:w="906" w:type="dxa"/>
            <w:tcBorders>
              <w:top w:val="single" w:sz="6" w:space="0" w:color="auto"/>
              <w:left w:val="double" w:sz="6" w:space="0" w:color="auto"/>
              <w:right w:val="double" w:sz="6" w:space="0" w:color="auto"/>
            </w:tcBorders>
          </w:tcPr>
          <w:p w14:paraId="1C530421"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7D21A10"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23EBADF"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B93B57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3CA4348C"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0280B4CE" w14:textId="77777777" w:rsidR="009E10A9" w:rsidRDefault="009E10A9">
            <w:pPr>
              <w:jc w:val="center"/>
              <w:rPr>
                <w:rFonts w:ascii="Arial" w:hAnsi="Arial"/>
                <w:sz w:val="16"/>
                <w:lang w:val="fr-FR"/>
              </w:rPr>
            </w:pPr>
          </w:p>
        </w:tc>
      </w:tr>
      <w:tr w:rsidR="009E10A9" w14:paraId="3F6D0012" w14:textId="77777777">
        <w:trPr>
          <w:cantSplit/>
          <w:trHeight w:val="212"/>
          <w:jc w:val="center"/>
        </w:trPr>
        <w:tc>
          <w:tcPr>
            <w:tcW w:w="1359" w:type="dxa"/>
            <w:tcBorders>
              <w:left w:val="double" w:sz="6" w:space="0" w:color="auto"/>
            </w:tcBorders>
          </w:tcPr>
          <w:p w14:paraId="3B81361B"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67057B8E" w14:textId="77777777" w:rsidR="009E10A9" w:rsidRDefault="009E10A9">
            <w:pPr>
              <w:jc w:val="center"/>
              <w:rPr>
                <w:rFonts w:ascii="Arial" w:hAnsi="Arial"/>
                <w:sz w:val="16"/>
                <w:lang w:val="fr-FR"/>
              </w:rPr>
            </w:pPr>
            <w:r>
              <w:rPr>
                <w:rFonts w:ascii="Arial" w:hAnsi="Arial"/>
                <w:sz w:val="16"/>
                <w:lang w:val="fr-FR"/>
              </w:rPr>
              <w:t>-0.4</w:t>
            </w:r>
          </w:p>
        </w:tc>
        <w:tc>
          <w:tcPr>
            <w:tcW w:w="906" w:type="dxa"/>
            <w:tcBorders>
              <w:top w:val="single" w:sz="6" w:space="0" w:color="auto"/>
              <w:left w:val="double" w:sz="6" w:space="0" w:color="auto"/>
              <w:right w:val="double" w:sz="6" w:space="0" w:color="auto"/>
            </w:tcBorders>
          </w:tcPr>
          <w:p w14:paraId="5861D6F1"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C7FCC05"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DC2A7F2"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FB1B75E"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5FD483CA"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76D0B2EC" w14:textId="77777777" w:rsidR="009E10A9" w:rsidRDefault="009E10A9">
            <w:pPr>
              <w:jc w:val="center"/>
              <w:rPr>
                <w:rFonts w:ascii="Arial" w:hAnsi="Arial"/>
                <w:sz w:val="16"/>
                <w:lang w:val="fr-FR"/>
              </w:rPr>
            </w:pPr>
          </w:p>
        </w:tc>
      </w:tr>
      <w:tr w:rsidR="009E10A9" w14:paraId="0CD6E8D3" w14:textId="77777777">
        <w:trPr>
          <w:cantSplit/>
          <w:trHeight w:val="212"/>
          <w:jc w:val="center"/>
        </w:trPr>
        <w:tc>
          <w:tcPr>
            <w:tcW w:w="1359" w:type="dxa"/>
            <w:tcBorders>
              <w:left w:val="double" w:sz="6" w:space="0" w:color="auto"/>
            </w:tcBorders>
          </w:tcPr>
          <w:p w14:paraId="53A88196"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0280498A" w14:textId="77777777" w:rsidR="009E10A9" w:rsidRDefault="009E10A9">
            <w:pPr>
              <w:jc w:val="center"/>
              <w:rPr>
                <w:rFonts w:ascii="Arial" w:hAnsi="Arial"/>
                <w:sz w:val="16"/>
                <w:lang w:val="fr-FR"/>
              </w:rPr>
            </w:pPr>
            <w:r>
              <w:rPr>
                <w:rFonts w:ascii="Arial" w:hAnsi="Arial"/>
                <w:sz w:val="16"/>
                <w:lang w:val="fr-FR"/>
              </w:rPr>
              <w:t>-0.5</w:t>
            </w:r>
          </w:p>
        </w:tc>
        <w:tc>
          <w:tcPr>
            <w:tcW w:w="906" w:type="dxa"/>
            <w:tcBorders>
              <w:top w:val="single" w:sz="6" w:space="0" w:color="auto"/>
              <w:left w:val="double" w:sz="6" w:space="0" w:color="auto"/>
              <w:right w:val="double" w:sz="6" w:space="0" w:color="auto"/>
            </w:tcBorders>
          </w:tcPr>
          <w:p w14:paraId="0E91D1C8"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B29A44D"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790E2C1"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6C57FC93"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068173EA"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2F4889B0" w14:textId="77777777" w:rsidR="009E10A9" w:rsidRDefault="009E10A9">
            <w:pPr>
              <w:jc w:val="center"/>
              <w:rPr>
                <w:rFonts w:ascii="Arial" w:hAnsi="Arial"/>
                <w:sz w:val="16"/>
                <w:lang w:val="fr-FR"/>
              </w:rPr>
            </w:pPr>
          </w:p>
        </w:tc>
      </w:tr>
      <w:tr w:rsidR="009E10A9" w14:paraId="669ADC8C" w14:textId="77777777">
        <w:trPr>
          <w:cantSplit/>
          <w:trHeight w:val="212"/>
          <w:jc w:val="center"/>
        </w:trPr>
        <w:tc>
          <w:tcPr>
            <w:tcW w:w="1359" w:type="dxa"/>
            <w:tcBorders>
              <w:left w:val="double" w:sz="6" w:space="0" w:color="auto"/>
            </w:tcBorders>
          </w:tcPr>
          <w:p w14:paraId="2BAEAFDC"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679D5027" w14:textId="77777777" w:rsidR="009E10A9" w:rsidRDefault="009E10A9">
            <w:pPr>
              <w:jc w:val="center"/>
              <w:rPr>
                <w:rFonts w:ascii="Arial" w:hAnsi="Arial"/>
                <w:sz w:val="16"/>
                <w:lang w:val="fr-FR"/>
              </w:rPr>
            </w:pPr>
            <w:r>
              <w:rPr>
                <w:rFonts w:ascii="Arial" w:hAnsi="Arial"/>
                <w:sz w:val="16"/>
                <w:lang w:val="fr-FR"/>
              </w:rPr>
              <w:t>-0.6</w:t>
            </w:r>
          </w:p>
        </w:tc>
        <w:tc>
          <w:tcPr>
            <w:tcW w:w="906" w:type="dxa"/>
            <w:tcBorders>
              <w:top w:val="single" w:sz="6" w:space="0" w:color="auto"/>
              <w:left w:val="double" w:sz="6" w:space="0" w:color="auto"/>
              <w:right w:val="double" w:sz="6" w:space="0" w:color="auto"/>
            </w:tcBorders>
          </w:tcPr>
          <w:p w14:paraId="1918E214"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6AA5E10B"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8B763A5"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2E76AC6D"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19C19243"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3214E4D0" w14:textId="77777777" w:rsidR="009E10A9" w:rsidRDefault="009E10A9">
            <w:pPr>
              <w:jc w:val="center"/>
              <w:rPr>
                <w:rFonts w:ascii="Arial" w:hAnsi="Arial"/>
                <w:sz w:val="16"/>
                <w:lang w:val="fr-FR"/>
              </w:rPr>
            </w:pPr>
          </w:p>
        </w:tc>
      </w:tr>
      <w:tr w:rsidR="009E10A9" w14:paraId="6E8C2FEF" w14:textId="77777777">
        <w:trPr>
          <w:cantSplit/>
          <w:trHeight w:val="212"/>
          <w:jc w:val="center"/>
        </w:trPr>
        <w:tc>
          <w:tcPr>
            <w:tcW w:w="1359" w:type="dxa"/>
            <w:tcBorders>
              <w:left w:val="double" w:sz="6" w:space="0" w:color="auto"/>
            </w:tcBorders>
          </w:tcPr>
          <w:p w14:paraId="5E0BD0A8"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0650A928" w14:textId="77777777" w:rsidR="009E10A9" w:rsidRDefault="009E10A9">
            <w:pPr>
              <w:jc w:val="center"/>
              <w:rPr>
                <w:rFonts w:ascii="Arial" w:hAnsi="Arial"/>
                <w:sz w:val="16"/>
                <w:lang w:val="fr-FR"/>
              </w:rPr>
            </w:pPr>
            <w:r>
              <w:rPr>
                <w:rFonts w:ascii="Arial" w:hAnsi="Arial"/>
                <w:sz w:val="16"/>
                <w:lang w:val="fr-FR"/>
              </w:rPr>
              <w:t>-0.7</w:t>
            </w:r>
          </w:p>
        </w:tc>
        <w:tc>
          <w:tcPr>
            <w:tcW w:w="906" w:type="dxa"/>
            <w:tcBorders>
              <w:top w:val="single" w:sz="6" w:space="0" w:color="auto"/>
              <w:left w:val="double" w:sz="6" w:space="0" w:color="auto"/>
              <w:right w:val="double" w:sz="6" w:space="0" w:color="auto"/>
            </w:tcBorders>
          </w:tcPr>
          <w:p w14:paraId="5F761B2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50FB9249"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E27D76E"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398079CB"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10CD2AA1"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29E919B6" w14:textId="77777777" w:rsidR="009E10A9" w:rsidRDefault="009E10A9">
            <w:pPr>
              <w:jc w:val="center"/>
              <w:rPr>
                <w:rFonts w:ascii="Arial" w:hAnsi="Arial"/>
                <w:sz w:val="16"/>
                <w:lang w:val="fr-FR"/>
              </w:rPr>
            </w:pPr>
          </w:p>
        </w:tc>
      </w:tr>
      <w:tr w:rsidR="009E10A9" w14:paraId="4A1F1B23" w14:textId="77777777">
        <w:trPr>
          <w:cantSplit/>
          <w:trHeight w:val="212"/>
          <w:jc w:val="center"/>
        </w:trPr>
        <w:tc>
          <w:tcPr>
            <w:tcW w:w="1359" w:type="dxa"/>
            <w:tcBorders>
              <w:left w:val="double" w:sz="6" w:space="0" w:color="auto"/>
            </w:tcBorders>
          </w:tcPr>
          <w:p w14:paraId="1317D558"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14604BA4" w14:textId="77777777" w:rsidR="009E10A9" w:rsidRDefault="009E10A9">
            <w:pPr>
              <w:jc w:val="center"/>
              <w:rPr>
                <w:rFonts w:ascii="Arial" w:hAnsi="Arial"/>
                <w:sz w:val="16"/>
                <w:lang w:val="fr-FR"/>
              </w:rPr>
            </w:pPr>
            <w:r>
              <w:rPr>
                <w:rFonts w:ascii="Arial" w:hAnsi="Arial"/>
                <w:sz w:val="16"/>
                <w:lang w:val="fr-FR"/>
              </w:rPr>
              <w:t>-0.8</w:t>
            </w:r>
          </w:p>
        </w:tc>
        <w:tc>
          <w:tcPr>
            <w:tcW w:w="906" w:type="dxa"/>
            <w:tcBorders>
              <w:top w:val="single" w:sz="6" w:space="0" w:color="auto"/>
              <w:left w:val="double" w:sz="6" w:space="0" w:color="auto"/>
              <w:right w:val="double" w:sz="6" w:space="0" w:color="auto"/>
            </w:tcBorders>
          </w:tcPr>
          <w:p w14:paraId="4D428EAC"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D6829E4"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01BB54A"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206D13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0A9421A4"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6FDB4626" w14:textId="77777777" w:rsidR="009E10A9" w:rsidRDefault="009E10A9">
            <w:pPr>
              <w:jc w:val="center"/>
              <w:rPr>
                <w:rFonts w:ascii="Arial" w:hAnsi="Arial"/>
                <w:sz w:val="16"/>
                <w:lang w:val="fr-FR"/>
              </w:rPr>
            </w:pPr>
          </w:p>
        </w:tc>
      </w:tr>
      <w:tr w:rsidR="009E10A9" w14:paraId="0C394942" w14:textId="77777777">
        <w:trPr>
          <w:cantSplit/>
          <w:trHeight w:val="212"/>
          <w:jc w:val="center"/>
        </w:trPr>
        <w:tc>
          <w:tcPr>
            <w:tcW w:w="1359" w:type="dxa"/>
            <w:tcBorders>
              <w:top w:val="double" w:sz="6" w:space="0" w:color="auto"/>
              <w:left w:val="double" w:sz="6" w:space="0" w:color="auto"/>
            </w:tcBorders>
          </w:tcPr>
          <w:p w14:paraId="2660E6F5" w14:textId="77777777" w:rsidR="009E10A9" w:rsidRDefault="009E10A9">
            <w:pPr>
              <w:jc w:val="center"/>
              <w:rPr>
                <w:rFonts w:ascii="Arial" w:hAnsi="Arial"/>
                <w:sz w:val="16"/>
                <w:lang w:val="fr-FR"/>
              </w:rPr>
            </w:pPr>
          </w:p>
        </w:tc>
        <w:tc>
          <w:tcPr>
            <w:tcW w:w="505" w:type="dxa"/>
            <w:tcBorders>
              <w:top w:val="double" w:sz="6" w:space="0" w:color="auto"/>
              <w:left w:val="single" w:sz="6" w:space="0" w:color="auto"/>
            </w:tcBorders>
          </w:tcPr>
          <w:p w14:paraId="6E89054A" w14:textId="77777777" w:rsidR="009E10A9" w:rsidRDefault="009E10A9">
            <w:pPr>
              <w:jc w:val="center"/>
              <w:rPr>
                <w:rFonts w:ascii="Arial" w:hAnsi="Arial"/>
                <w:sz w:val="16"/>
                <w:lang w:val="fr-FR"/>
              </w:rPr>
            </w:pPr>
            <w:r>
              <w:rPr>
                <w:rFonts w:ascii="Arial" w:hAnsi="Arial"/>
                <w:sz w:val="16"/>
                <w:lang w:val="fr-FR"/>
              </w:rPr>
              <w:t>-0.1</w:t>
            </w:r>
          </w:p>
        </w:tc>
        <w:tc>
          <w:tcPr>
            <w:tcW w:w="906" w:type="dxa"/>
            <w:tcBorders>
              <w:top w:val="double" w:sz="6" w:space="0" w:color="auto"/>
              <w:left w:val="double" w:sz="6" w:space="0" w:color="auto"/>
              <w:right w:val="double" w:sz="6" w:space="0" w:color="auto"/>
            </w:tcBorders>
          </w:tcPr>
          <w:p w14:paraId="199CE23E"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tcPr>
          <w:p w14:paraId="32A02FD4"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4657A08C" w14:textId="77777777" w:rsidR="009E10A9" w:rsidRDefault="009E10A9">
            <w:pPr>
              <w:jc w:val="center"/>
              <w:rPr>
                <w:rFonts w:ascii="Arial" w:hAnsi="Arial"/>
                <w:sz w:val="16"/>
                <w:lang w:val="fr-FR"/>
              </w:rPr>
            </w:pPr>
          </w:p>
        </w:tc>
        <w:tc>
          <w:tcPr>
            <w:tcW w:w="1155" w:type="dxa"/>
            <w:tcBorders>
              <w:top w:val="double" w:sz="6" w:space="0" w:color="auto"/>
              <w:left w:val="single" w:sz="6" w:space="0" w:color="auto"/>
            </w:tcBorders>
            <w:shd w:val="pct70" w:color="auto" w:fill="FFFFFF"/>
          </w:tcPr>
          <w:p w14:paraId="2AB6EE1B" w14:textId="77777777" w:rsidR="009E10A9" w:rsidRDefault="009E10A9">
            <w:pPr>
              <w:jc w:val="center"/>
              <w:rPr>
                <w:rFonts w:ascii="Arial" w:hAnsi="Arial"/>
                <w:sz w:val="16"/>
                <w:lang w:val="fr-FR"/>
              </w:rPr>
            </w:pPr>
          </w:p>
        </w:tc>
        <w:tc>
          <w:tcPr>
            <w:tcW w:w="1246" w:type="dxa"/>
            <w:tcBorders>
              <w:top w:val="double" w:sz="6" w:space="0" w:color="auto"/>
              <w:left w:val="single" w:sz="6" w:space="0" w:color="auto"/>
            </w:tcBorders>
            <w:shd w:val="pct70" w:color="auto" w:fill="FFFFFF"/>
          </w:tcPr>
          <w:p w14:paraId="46D95414" w14:textId="77777777" w:rsidR="009E10A9" w:rsidRDefault="009E10A9">
            <w:pPr>
              <w:jc w:val="center"/>
              <w:rPr>
                <w:rFonts w:ascii="Arial" w:hAnsi="Arial"/>
                <w:sz w:val="16"/>
                <w:lang w:val="fr-FR"/>
              </w:rPr>
            </w:pPr>
          </w:p>
        </w:tc>
        <w:tc>
          <w:tcPr>
            <w:tcW w:w="1194" w:type="dxa"/>
            <w:tcBorders>
              <w:top w:val="double" w:sz="6" w:space="0" w:color="auto"/>
              <w:left w:val="single" w:sz="6" w:space="0" w:color="auto"/>
              <w:right w:val="double" w:sz="6" w:space="0" w:color="auto"/>
            </w:tcBorders>
            <w:shd w:val="pct70" w:color="auto" w:fill="FFFFFF"/>
          </w:tcPr>
          <w:p w14:paraId="1A7B6E0B" w14:textId="77777777" w:rsidR="009E10A9" w:rsidRDefault="009E10A9">
            <w:pPr>
              <w:jc w:val="center"/>
              <w:rPr>
                <w:rFonts w:ascii="Arial" w:hAnsi="Arial"/>
                <w:sz w:val="16"/>
                <w:lang w:val="fr-FR"/>
              </w:rPr>
            </w:pPr>
          </w:p>
        </w:tc>
      </w:tr>
      <w:tr w:rsidR="009E10A9" w14:paraId="02F9AF4E" w14:textId="77777777">
        <w:trPr>
          <w:cantSplit/>
          <w:trHeight w:val="212"/>
          <w:jc w:val="center"/>
        </w:trPr>
        <w:tc>
          <w:tcPr>
            <w:tcW w:w="1359" w:type="dxa"/>
            <w:tcBorders>
              <w:left w:val="double" w:sz="6" w:space="0" w:color="auto"/>
            </w:tcBorders>
          </w:tcPr>
          <w:p w14:paraId="0CBC115E"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25F2F2F4" w14:textId="77777777" w:rsidR="009E10A9" w:rsidRDefault="009E10A9">
            <w:pPr>
              <w:jc w:val="center"/>
              <w:rPr>
                <w:rFonts w:ascii="Arial" w:hAnsi="Arial"/>
                <w:sz w:val="16"/>
                <w:lang w:val="fr-FR"/>
              </w:rPr>
            </w:pPr>
            <w:r>
              <w:rPr>
                <w:rFonts w:ascii="Arial" w:hAnsi="Arial"/>
                <w:sz w:val="16"/>
                <w:lang w:val="fr-FR"/>
              </w:rPr>
              <w:t>-0.2</w:t>
            </w:r>
          </w:p>
        </w:tc>
        <w:tc>
          <w:tcPr>
            <w:tcW w:w="906" w:type="dxa"/>
            <w:tcBorders>
              <w:top w:val="single" w:sz="6" w:space="0" w:color="auto"/>
              <w:left w:val="double" w:sz="6" w:space="0" w:color="auto"/>
              <w:right w:val="double" w:sz="6" w:space="0" w:color="auto"/>
            </w:tcBorders>
          </w:tcPr>
          <w:p w14:paraId="745F5022"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07920BDC"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8DDB2CB"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pct70" w:color="auto" w:fill="FFFFFF"/>
          </w:tcPr>
          <w:p w14:paraId="3C20CE3E"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5194F8B7"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5B16564D" w14:textId="77777777" w:rsidR="009E10A9" w:rsidRDefault="009E10A9">
            <w:pPr>
              <w:jc w:val="center"/>
              <w:rPr>
                <w:rFonts w:ascii="Arial" w:hAnsi="Arial"/>
                <w:sz w:val="16"/>
                <w:lang w:val="fr-FR"/>
              </w:rPr>
            </w:pPr>
          </w:p>
        </w:tc>
      </w:tr>
      <w:tr w:rsidR="009E10A9" w14:paraId="4A740C3B" w14:textId="77777777">
        <w:trPr>
          <w:cantSplit/>
          <w:trHeight w:val="212"/>
          <w:jc w:val="center"/>
        </w:trPr>
        <w:tc>
          <w:tcPr>
            <w:tcW w:w="1359" w:type="dxa"/>
            <w:tcBorders>
              <w:left w:val="double" w:sz="6" w:space="0" w:color="auto"/>
            </w:tcBorders>
          </w:tcPr>
          <w:p w14:paraId="3FC6E2F5"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4BFD9D82" w14:textId="77777777" w:rsidR="009E10A9" w:rsidRDefault="009E10A9">
            <w:pPr>
              <w:jc w:val="center"/>
              <w:rPr>
                <w:rFonts w:ascii="Arial" w:hAnsi="Arial"/>
                <w:sz w:val="16"/>
                <w:lang w:val="fr-FR"/>
              </w:rPr>
            </w:pPr>
            <w:r>
              <w:rPr>
                <w:rFonts w:ascii="Arial" w:hAnsi="Arial"/>
                <w:sz w:val="16"/>
                <w:lang w:val="fr-FR"/>
              </w:rPr>
              <w:t>-0.3</w:t>
            </w:r>
          </w:p>
        </w:tc>
        <w:tc>
          <w:tcPr>
            <w:tcW w:w="906" w:type="dxa"/>
            <w:tcBorders>
              <w:top w:val="single" w:sz="6" w:space="0" w:color="auto"/>
              <w:left w:val="double" w:sz="6" w:space="0" w:color="auto"/>
              <w:right w:val="double" w:sz="6" w:space="0" w:color="auto"/>
            </w:tcBorders>
          </w:tcPr>
          <w:p w14:paraId="5B90602A"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4CC6003A"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63038A29"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19D81F9D"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pct70" w:color="auto" w:fill="FFFFFF"/>
          </w:tcPr>
          <w:p w14:paraId="13417FE9"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52D4D81F" w14:textId="77777777" w:rsidR="009E10A9" w:rsidRDefault="009E10A9">
            <w:pPr>
              <w:jc w:val="center"/>
              <w:rPr>
                <w:rFonts w:ascii="Arial" w:hAnsi="Arial"/>
                <w:sz w:val="16"/>
                <w:lang w:val="fr-FR"/>
              </w:rPr>
            </w:pPr>
          </w:p>
        </w:tc>
      </w:tr>
      <w:tr w:rsidR="009E10A9" w14:paraId="1F32AA70" w14:textId="77777777">
        <w:trPr>
          <w:cantSplit/>
          <w:trHeight w:val="212"/>
          <w:jc w:val="center"/>
        </w:trPr>
        <w:tc>
          <w:tcPr>
            <w:tcW w:w="1359" w:type="dxa"/>
            <w:tcBorders>
              <w:left w:val="double" w:sz="6" w:space="0" w:color="auto"/>
            </w:tcBorders>
          </w:tcPr>
          <w:p w14:paraId="61060DA5"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40466775" w14:textId="77777777" w:rsidR="009E10A9" w:rsidRDefault="009E10A9">
            <w:pPr>
              <w:jc w:val="center"/>
              <w:rPr>
                <w:rFonts w:ascii="Arial" w:hAnsi="Arial"/>
                <w:sz w:val="16"/>
                <w:lang w:val="fr-FR"/>
              </w:rPr>
            </w:pPr>
            <w:r>
              <w:rPr>
                <w:rFonts w:ascii="Arial" w:hAnsi="Arial"/>
                <w:sz w:val="16"/>
                <w:lang w:val="fr-FR"/>
              </w:rPr>
              <w:t>-0.4</w:t>
            </w:r>
          </w:p>
        </w:tc>
        <w:tc>
          <w:tcPr>
            <w:tcW w:w="906" w:type="dxa"/>
            <w:tcBorders>
              <w:top w:val="single" w:sz="6" w:space="0" w:color="auto"/>
              <w:left w:val="double" w:sz="6" w:space="0" w:color="auto"/>
              <w:right w:val="double" w:sz="6" w:space="0" w:color="auto"/>
            </w:tcBorders>
          </w:tcPr>
          <w:p w14:paraId="67FBB849"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ED9BEFB"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28083B1"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748F557"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24F8F4DB"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pct70" w:color="auto" w:fill="FFFFFF"/>
          </w:tcPr>
          <w:p w14:paraId="7DD63EC3" w14:textId="77777777" w:rsidR="009E10A9" w:rsidRDefault="009E10A9">
            <w:pPr>
              <w:jc w:val="center"/>
              <w:rPr>
                <w:rFonts w:ascii="Arial" w:hAnsi="Arial"/>
                <w:sz w:val="16"/>
                <w:lang w:val="fr-FR"/>
              </w:rPr>
            </w:pPr>
          </w:p>
        </w:tc>
      </w:tr>
      <w:tr w:rsidR="009E10A9" w14:paraId="6D19FE9E" w14:textId="77777777">
        <w:trPr>
          <w:cantSplit/>
          <w:trHeight w:val="212"/>
          <w:jc w:val="center"/>
        </w:trPr>
        <w:tc>
          <w:tcPr>
            <w:tcW w:w="1359" w:type="dxa"/>
            <w:tcBorders>
              <w:left w:val="double" w:sz="6" w:space="0" w:color="auto"/>
            </w:tcBorders>
          </w:tcPr>
          <w:p w14:paraId="75C15E3B"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1648EB95" w14:textId="77777777" w:rsidR="009E10A9" w:rsidRDefault="009E10A9">
            <w:pPr>
              <w:jc w:val="center"/>
              <w:rPr>
                <w:rFonts w:ascii="Arial" w:hAnsi="Arial"/>
                <w:sz w:val="16"/>
                <w:lang w:val="fr-FR"/>
              </w:rPr>
            </w:pPr>
            <w:r>
              <w:rPr>
                <w:rFonts w:ascii="Arial" w:hAnsi="Arial"/>
                <w:sz w:val="16"/>
                <w:lang w:val="fr-FR"/>
              </w:rPr>
              <w:t>-0.5</w:t>
            </w:r>
          </w:p>
        </w:tc>
        <w:tc>
          <w:tcPr>
            <w:tcW w:w="906" w:type="dxa"/>
            <w:tcBorders>
              <w:top w:val="single" w:sz="6" w:space="0" w:color="auto"/>
              <w:left w:val="double" w:sz="6" w:space="0" w:color="auto"/>
              <w:right w:val="double" w:sz="6" w:space="0" w:color="auto"/>
            </w:tcBorders>
          </w:tcPr>
          <w:p w14:paraId="06826735"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53BE18F2"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3ECFDAB3"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4705D640"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45F92B31"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02FADDC2" w14:textId="77777777" w:rsidR="009E10A9" w:rsidRDefault="009E10A9">
            <w:pPr>
              <w:jc w:val="center"/>
              <w:rPr>
                <w:rFonts w:ascii="Arial" w:hAnsi="Arial"/>
                <w:sz w:val="16"/>
                <w:lang w:val="fr-FR"/>
              </w:rPr>
            </w:pPr>
          </w:p>
        </w:tc>
      </w:tr>
      <w:tr w:rsidR="009E10A9" w14:paraId="502AD862" w14:textId="77777777">
        <w:trPr>
          <w:cantSplit/>
          <w:trHeight w:val="212"/>
          <w:jc w:val="center"/>
        </w:trPr>
        <w:tc>
          <w:tcPr>
            <w:tcW w:w="1359" w:type="dxa"/>
            <w:tcBorders>
              <w:left w:val="double" w:sz="6" w:space="0" w:color="auto"/>
            </w:tcBorders>
          </w:tcPr>
          <w:p w14:paraId="1949D483"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406A595E" w14:textId="77777777" w:rsidR="009E10A9" w:rsidRDefault="009E10A9">
            <w:pPr>
              <w:jc w:val="center"/>
              <w:rPr>
                <w:rFonts w:ascii="Arial" w:hAnsi="Arial"/>
                <w:sz w:val="16"/>
                <w:lang w:val="fr-FR"/>
              </w:rPr>
            </w:pPr>
            <w:r>
              <w:rPr>
                <w:rFonts w:ascii="Arial" w:hAnsi="Arial"/>
                <w:sz w:val="16"/>
                <w:lang w:val="fr-FR"/>
              </w:rPr>
              <w:t>-0.6</w:t>
            </w:r>
          </w:p>
        </w:tc>
        <w:tc>
          <w:tcPr>
            <w:tcW w:w="906" w:type="dxa"/>
            <w:tcBorders>
              <w:top w:val="single" w:sz="6" w:space="0" w:color="auto"/>
              <w:left w:val="double" w:sz="6" w:space="0" w:color="auto"/>
              <w:right w:val="double" w:sz="6" w:space="0" w:color="auto"/>
            </w:tcBorders>
          </w:tcPr>
          <w:p w14:paraId="4AF33254"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6EDEAFC8"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700A81BE"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5E203A0D"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155FF172"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1CBE6B66" w14:textId="77777777" w:rsidR="009E10A9" w:rsidRDefault="009E10A9">
            <w:pPr>
              <w:jc w:val="center"/>
              <w:rPr>
                <w:rFonts w:ascii="Arial" w:hAnsi="Arial"/>
                <w:sz w:val="16"/>
                <w:lang w:val="fr-FR"/>
              </w:rPr>
            </w:pPr>
          </w:p>
        </w:tc>
      </w:tr>
      <w:tr w:rsidR="009E10A9" w14:paraId="2E732402" w14:textId="77777777">
        <w:trPr>
          <w:cantSplit/>
          <w:trHeight w:val="212"/>
          <w:jc w:val="center"/>
        </w:trPr>
        <w:tc>
          <w:tcPr>
            <w:tcW w:w="1359" w:type="dxa"/>
            <w:tcBorders>
              <w:left w:val="double" w:sz="6" w:space="0" w:color="auto"/>
            </w:tcBorders>
          </w:tcPr>
          <w:p w14:paraId="16BC0783" w14:textId="77777777" w:rsidR="009E10A9" w:rsidRDefault="009E10A9">
            <w:pPr>
              <w:rPr>
                <w:rFonts w:ascii="Arial" w:hAnsi="Arial"/>
                <w:sz w:val="16"/>
                <w:lang w:val="fr-FR"/>
              </w:rPr>
            </w:pPr>
          </w:p>
        </w:tc>
        <w:tc>
          <w:tcPr>
            <w:tcW w:w="505" w:type="dxa"/>
            <w:tcBorders>
              <w:top w:val="single" w:sz="6" w:space="0" w:color="auto"/>
              <w:left w:val="single" w:sz="6" w:space="0" w:color="auto"/>
            </w:tcBorders>
          </w:tcPr>
          <w:p w14:paraId="4678F33F" w14:textId="77777777" w:rsidR="009E10A9" w:rsidRDefault="009E10A9">
            <w:pPr>
              <w:jc w:val="center"/>
              <w:rPr>
                <w:rFonts w:ascii="Arial" w:hAnsi="Arial"/>
                <w:sz w:val="16"/>
                <w:lang w:val="fr-FR"/>
              </w:rPr>
            </w:pPr>
            <w:r>
              <w:rPr>
                <w:rFonts w:ascii="Arial" w:hAnsi="Arial"/>
                <w:sz w:val="16"/>
                <w:lang w:val="fr-FR"/>
              </w:rPr>
              <w:t>-0.7</w:t>
            </w:r>
          </w:p>
        </w:tc>
        <w:tc>
          <w:tcPr>
            <w:tcW w:w="906" w:type="dxa"/>
            <w:tcBorders>
              <w:top w:val="single" w:sz="6" w:space="0" w:color="auto"/>
              <w:left w:val="double" w:sz="6" w:space="0" w:color="auto"/>
              <w:right w:val="double" w:sz="6" w:space="0" w:color="auto"/>
            </w:tcBorders>
          </w:tcPr>
          <w:p w14:paraId="29189CBE"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tcPr>
          <w:p w14:paraId="3041EB3C"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6BEA17D7"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tcBorders>
            <w:shd w:val="clear" w:color="auto" w:fill="FFFFFF"/>
          </w:tcPr>
          <w:p w14:paraId="0EA1720B"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tcBorders>
            <w:shd w:val="clear" w:color="auto" w:fill="FFFFFF"/>
          </w:tcPr>
          <w:p w14:paraId="62A0C8DD"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right w:val="double" w:sz="6" w:space="0" w:color="auto"/>
            </w:tcBorders>
            <w:shd w:val="clear" w:color="auto" w:fill="FFFFFF"/>
          </w:tcPr>
          <w:p w14:paraId="4D46C151" w14:textId="77777777" w:rsidR="009E10A9" w:rsidRDefault="009E10A9">
            <w:pPr>
              <w:jc w:val="center"/>
              <w:rPr>
                <w:rFonts w:ascii="Arial" w:hAnsi="Arial"/>
                <w:sz w:val="16"/>
                <w:lang w:val="fr-FR"/>
              </w:rPr>
            </w:pPr>
          </w:p>
        </w:tc>
      </w:tr>
      <w:tr w:rsidR="009E10A9" w14:paraId="61745DAE" w14:textId="77777777">
        <w:trPr>
          <w:cantSplit/>
          <w:trHeight w:val="212"/>
          <w:jc w:val="center"/>
        </w:trPr>
        <w:tc>
          <w:tcPr>
            <w:tcW w:w="1359" w:type="dxa"/>
            <w:tcBorders>
              <w:left w:val="double" w:sz="6" w:space="0" w:color="auto"/>
              <w:bottom w:val="double" w:sz="6" w:space="0" w:color="auto"/>
            </w:tcBorders>
          </w:tcPr>
          <w:p w14:paraId="12392391" w14:textId="77777777" w:rsidR="009E10A9" w:rsidRDefault="009E10A9">
            <w:pPr>
              <w:rPr>
                <w:rFonts w:ascii="Arial" w:hAnsi="Arial"/>
                <w:sz w:val="16"/>
                <w:lang w:val="fr-FR"/>
              </w:rPr>
            </w:pPr>
          </w:p>
        </w:tc>
        <w:tc>
          <w:tcPr>
            <w:tcW w:w="505" w:type="dxa"/>
            <w:tcBorders>
              <w:top w:val="single" w:sz="6" w:space="0" w:color="auto"/>
              <w:left w:val="single" w:sz="6" w:space="0" w:color="auto"/>
              <w:bottom w:val="double" w:sz="6" w:space="0" w:color="auto"/>
            </w:tcBorders>
          </w:tcPr>
          <w:p w14:paraId="3516260D" w14:textId="77777777" w:rsidR="009E10A9" w:rsidRDefault="009E10A9">
            <w:pPr>
              <w:jc w:val="center"/>
              <w:rPr>
                <w:rFonts w:ascii="Arial" w:hAnsi="Arial"/>
                <w:sz w:val="16"/>
                <w:lang w:val="fr-FR"/>
              </w:rPr>
            </w:pPr>
            <w:r>
              <w:rPr>
                <w:rFonts w:ascii="Arial" w:hAnsi="Arial"/>
                <w:sz w:val="16"/>
                <w:lang w:val="fr-FR"/>
              </w:rPr>
              <w:t>-0.8</w:t>
            </w:r>
          </w:p>
        </w:tc>
        <w:tc>
          <w:tcPr>
            <w:tcW w:w="906" w:type="dxa"/>
            <w:tcBorders>
              <w:top w:val="single" w:sz="6" w:space="0" w:color="auto"/>
              <w:left w:val="double" w:sz="6" w:space="0" w:color="auto"/>
              <w:bottom w:val="double" w:sz="6" w:space="0" w:color="auto"/>
              <w:right w:val="double" w:sz="6" w:space="0" w:color="auto"/>
            </w:tcBorders>
          </w:tcPr>
          <w:p w14:paraId="2DBE994A"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bottom w:val="double" w:sz="6" w:space="0" w:color="auto"/>
            </w:tcBorders>
          </w:tcPr>
          <w:p w14:paraId="040B7A30"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bottom w:val="double" w:sz="6" w:space="0" w:color="auto"/>
            </w:tcBorders>
            <w:shd w:val="clear" w:color="auto" w:fill="FFFFFF"/>
          </w:tcPr>
          <w:p w14:paraId="475B2FCC" w14:textId="77777777" w:rsidR="009E10A9" w:rsidRDefault="009E10A9">
            <w:pPr>
              <w:jc w:val="center"/>
              <w:rPr>
                <w:rFonts w:ascii="Arial" w:hAnsi="Arial"/>
                <w:sz w:val="16"/>
                <w:lang w:val="fr-FR"/>
              </w:rPr>
            </w:pPr>
          </w:p>
        </w:tc>
        <w:tc>
          <w:tcPr>
            <w:tcW w:w="1155" w:type="dxa"/>
            <w:tcBorders>
              <w:top w:val="single" w:sz="6" w:space="0" w:color="auto"/>
              <w:left w:val="single" w:sz="6" w:space="0" w:color="auto"/>
              <w:bottom w:val="double" w:sz="6" w:space="0" w:color="auto"/>
            </w:tcBorders>
            <w:shd w:val="clear" w:color="auto" w:fill="FFFFFF"/>
          </w:tcPr>
          <w:p w14:paraId="10456CF8" w14:textId="77777777" w:rsidR="009E10A9" w:rsidRDefault="009E10A9">
            <w:pPr>
              <w:jc w:val="center"/>
              <w:rPr>
                <w:rFonts w:ascii="Arial" w:hAnsi="Arial"/>
                <w:sz w:val="16"/>
                <w:lang w:val="fr-FR"/>
              </w:rPr>
            </w:pPr>
          </w:p>
        </w:tc>
        <w:tc>
          <w:tcPr>
            <w:tcW w:w="1246" w:type="dxa"/>
            <w:tcBorders>
              <w:top w:val="single" w:sz="6" w:space="0" w:color="auto"/>
              <w:left w:val="single" w:sz="6" w:space="0" w:color="auto"/>
              <w:bottom w:val="double" w:sz="6" w:space="0" w:color="auto"/>
            </w:tcBorders>
            <w:shd w:val="clear" w:color="auto" w:fill="FFFFFF"/>
          </w:tcPr>
          <w:p w14:paraId="527220FD" w14:textId="77777777" w:rsidR="009E10A9" w:rsidRDefault="009E10A9">
            <w:pPr>
              <w:jc w:val="center"/>
              <w:rPr>
                <w:rFonts w:ascii="Arial" w:hAnsi="Arial"/>
                <w:sz w:val="16"/>
                <w:lang w:val="fr-FR"/>
              </w:rPr>
            </w:pPr>
          </w:p>
        </w:tc>
        <w:tc>
          <w:tcPr>
            <w:tcW w:w="1194" w:type="dxa"/>
            <w:tcBorders>
              <w:top w:val="single" w:sz="6" w:space="0" w:color="auto"/>
              <w:left w:val="single" w:sz="6" w:space="0" w:color="auto"/>
              <w:bottom w:val="double" w:sz="6" w:space="0" w:color="auto"/>
              <w:right w:val="double" w:sz="6" w:space="0" w:color="auto"/>
            </w:tcBorders>
            <w:shd w:val="clear" w:color="auto" w:fill="FFFFFF"/>
          </w:tcPr>
          <w:p w14:paraId="7F685AE7" w14:textId="77777777" w:rsidR="009E10A9" w:rsidRDefault="009E10A9">
            <w:pPr>
              <w:jc w:val="center"/>
              <w:rPr>
                <w:rFonts w:ascii="Arial" w:hAnsi="Arial"/>
                <w:sz w:val="16"/>
                <w:lang w:val="fr-FR"/>
              </w:rPr>
            </w:pPr>
          </w:p>
        </w:tc>
      </w:tr>
    </w:tbl>
    <w:p w14:paraId="483ACF87" w14:textId="77777777" w:rsidR="009E10A9" w:rsidRDefault="009E10A9">
      <w:pPr>
        <w:rPr>
          <w:lang w:val="fr-FR"/>
        </w:rPr>
      </w:pPr>
    </w:p>
    <w:p w14:paraId="1338366D" w14:textId="77777777" w:rsidR="009E10A9" w:rsidRDefault="009E10A9">
      <w:pPr>
        <w:rPr>
          <w:rFonts w:ascii="Arial" w:hAnsi="Arial"/>
          <w:lang w:val="fr-FR"/>
        </w:rPr>
      </w:pPr>
      <w:r>
        <w:rPr>
          <w:rFonts w:ascii="Arial" w:hAnsi="Arial"/>
          <w:lang w:val="fr-FR"/>
        </w:rPr>
        <w:lastRenderedPageBreak/>
        <w:t>Station:</w:t>
      </w:r>
      <w:r>
        <w:rPr>
          <w:rFonts w:ascii="Arial" w:hAnsi="Arial"/>
          <w:lang w:val="fr-FR"/>
        </w:rPr>
        <w:tab/>
      </w:r>
      <w:r>
        <w:rPr>
          <w:rFonts w:ascii="Arial" w:hAnsi="Arial"/>
          <w:lang w:val="fr-FR"/>
        </w:rPr>
        <w:tab/>
      </w:r>
      <w:r>
        <w:rPr>
          <w:rFonts w:ascii="Arial" w:hAnsi="Arial"/>
          <w:lang w:val="fr-FR"/>
        </w:rPr>
        <w:tab/>
      </w:r>
    </w:p>
    <w:p w14:paraId="6E8CB8E7"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lang w:val="fr-FR"/>
        </w:rPr>
      </w:pPr>
      <w:r>
        <w:rPr>
          <w:rFonts w:ascii="Arial" w:hAnsi="Arial"/>
          <w:lang w:val="fr-FR"/>
        </w:rPr>
        <w:t>BM Unit Nos:</w:t>
      </w:r>
      <w:r>
        <w:rPr>
          <w:rFonts w:ascii="Arial" w:hAnsi="Arial"/>
          <w:lang w:val="fr-FR"/>
        </w:rPr>
        <w:tab/>
      </w:r>
    </w:p>
    <w:p w14:paraId="279E76CC"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lang w:val="fr-FR"/>
        </w:rPr>
      </w:pPr>
    </w:p>
    <w:p w14:paraId="054033C6"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14"/>
          <w:lang w:val="fr-FR"/>
        </w:rPr>
      </w:pPr>
    </w:p>
    <w:tbl>
      <w:tblPr>
        <w:tblW w:w="0" w:type="auto"/>
        <w:jc w:val="center"/>
        <w:tblLayout w:type="fixed"/>
        <w:tblCellMar>
          <w:left w:w="98" w:type="dxa"/>
          <w:right w:w="98" w:type="dxa"/>
        </w:tblCellMar>
        <w:tblLook w:val="0000" w:firstRow="0" w:lastRow="0" w:firstColumn="0" w:lastColumn="0" w:noHBand="0" w:noVBand="0"/>
      </w:tblPr>
      <w:tblGrid>
        <w:gridCol w:w="1083"/>
        <w:gridCol w:w="33"/>
        <w:gridCol w:w="1117"/>
        <w:gridCol w:w="1117"/>
        <w:gridCol w:w="1116"/>
        <w:gridCol w:w="1117"/>
        <w:gridCol w:w="1117"/>
      </w:tblGrid>
      <w:tr w:rsidR="009E10A9" w14:paraId="3140C954" w14:textId="77777777">
        <w:trPr>
          <w:cantSplit/>
          <w:trHeight w:val="439"/>
          <w:jc w:val="center"/>
        </w:trPr>
        <w:tc>
          <w:tcPr>
            <w:tcW w:w="1083" w:type="dxa"/>
            <w:tcBorders>
              <w:top w:val="double" w:sz="6" w:space="0" w:color="auto"/>
              <w:left w:val="double" w:sz="6" w:space="0" w:color="auto"/>
              <w:bottom w:val="double" w:sz="6" w:space="0" w:color="auto"/>
              <w:right w:val="double" w:sz="6" w:space="0" w:color="auto"/>
            </w:tcBorders>
          </w:tcPr>
          <w:p w14:paraId="0B0EE73C" w14:textId="77777777" w:rsidR="009E10A9" w:rsidRDefault="009E10A9">
            <w:pPr>
              <w:rPr>
                <w:rFonts w:ascii="Arial" w:hAnsi="Arial"/>
                <w:sz w:val="16"/>
              </w:rPr>
            </w:pPr>
            <w:r>
              <w:rPr>
                <w:rFonts w:ascii="Arial" w:hAnsi="Arial"/>
                <w:sz w:val="16"/>
              </w:rPr>
              <w:t>Table 2</w:t>
            </w:r>
          </w:p>
        </w:tc>
        <w:tc>
          <w:tcPr>
            <w:tcW w:w="5617" w:type="dxa"/>
            <w:gridSpan w:val="6"/>
            <w:tcBorders>
              <w:top w:val="double" w:sz="6" w:space="0" w:color="auto"/>
              <w:left w:val="single" w:sz="6" w:space="0" w:color="auto"/>
              <w:right w:val="double" w:sz="6" w:space="0" w:color="auto"/>
            </w:tcBorders>
          </w:tcPr>
          <w:p w14:paraId="55C99408" w14:textId="77777777" w:rsidR="009E10A9" w:rsidRDefault="009E10A9">
            <w:pPr>
              <w:rPr>
                <w:rFonts w:ascii="Arial" w:hAnsi="Arial"/>
                <w:sz w:val="16"/>
              </w:rPr>
            </w:pPr>
            <w:r>
              <w:rPr>
                <w:rFonts w:ascii="Arial" w:hAnsi="Arial"/>
                <w:sz w:val="16"/>
              </w:rPr>
              <w:t>High Frequency Response (MW) - Mode A</w:t>
            </w:r>
          </w:p>
        </w:tc>
      </w:tr>
      <w:tr w:rsidR="009E10A9" w14:paraId="2A708342" w14:textId="77777777">
        <w:trPr>
          <w:cantSplit/>
          <w:trHeight w:val="343"/>
          <w:jc w:val="center"/>
        </w:trPr>
        <w:tc>
          <w:tcPr>
            <w:tcW w:w="1083" w:type="dxa"/>
            <w:tcBorders>
              <w:top w:val="single" w:sz="6" w:space="0" w:color="auto"/>
              <w:left w:val="double" w:sz="6" w:space="0" w:color="auto"/>
            </w:tcBorders>
          </w:tcPr>
          <w:p w14:paraId="1D786DDD" w14:textId="77777777" w:rsidR="009E10A9" w:rsidRDefault="009E10A9">
            <w:pPr>
              <w:rPr>
                <w:rFonts w:ascii="Arial" w:hAnsi="Arial"/>
                <w:sz w:val="16"/>
                <w:lang w:val="fr-FR"/>
              </w:rPr>
            </w:pPr>
            <w:proofErr w:type="spellStart"/>
            <w:r>
              <w:rPr>
                <w:rFonts w:ascii="Arial" w:hAnsi="Arial"/>
                <w:sz w:val="16"/>
                <w:lang w:val="fr-FR"/>
              </w:rPr>
              <w:t>Genset</w:t>
            </w:r>
            <w:proofErr w:type="spellEnd"/>
            <w:r>
              <w:rPr>
                <w:rFonts w:ascii="Arial" w:hAnsi="Arial"/>
                <w:sz w:val="16"/>
                <w:lang w:val="fr-FR"/>
              </w:rPr>
              <w:t xml:space="preserve"> De-</w:t>
            </w:r>
            <w:proofErr w:type="spellStart"/>
            <w:r>
              <w:rPr>
                <w:rFonts w:ascii="Arial" w:hAnsi="Arial"/>
                <w:sz w:val="16"/>
                <w:lang w:val="fr-FR"/>
              </w:rPr>
              <w:t>Load</w:t>
            </w:r>
            <w:proofErr w:type="spellEnd"/>
            <w:r>
              <w:rPr>
                <w:rFonts w:ascii="Arial" w:hAnsi="Arial"/>
                <w:sz w:val="16"/>
                <w:lang w:val="fr-FR"/>
              </w:rPr>
              <w:t xml:space="preserve"> (MW)</w:t>
            </w:r>
          </w:p>
        </w:tc>
        <w:tc>
          <w:tcPr>
            <w:tcW w:w="5617" w:type="dxa"/>
            <w:gridSpan w:val="6"/>
            <w:tcBorders>
              <w:top w:val="double" w:sz="6" w:space="0" w:color="auto"/>
              <w:left w:val="single" w:sz="6" w:space="0" w:color="auto"/>
              <w:right w:val="double" w:sz="6" w:space="0" w:color="auto"/>
            </w:tcBorders>
          </w:tcPr>
          <w:p w14:paraId="301B82AA" w14:textId="77777777" w:rsidR="009E10A9" w:rsidRDefault="009E10A9">
            <w:pPr>
              <w:rPr>
                <w:rFonts w:ascii="Arial" w:hAnsi="Arial"/>
                <w:sz w:val="16"/>
              </w:rPr>
            </w:pPr>
            <w:r>
              <w:rPr>
                <w:rFonts w:ascii="Arial" w:hAnsi="Arial"/>
                <w:sz w:val="16"/>
              </w:rPr>
              <w:t>Frequency Deviation from Target Frequency</w:t>
            </w:r>
          </w:p>
        </w:tc>
      </w:tr>
      <w:tr w:rsidR="009E10A9" w14:paraId="6E836AF9" w14:textId="77777777">
        <w:trPr>
          <w:cantSplit/>
          <w:trHeight w:val="483"/>
          <w:jc w:val="center"/>
        </w:trPr>
        <w:tc>
          <w:tcPr>
            <w:tcW w:w="1116" w:type="dxa"/>
            <w:gridSpan w:val="2"/>
            <w:tcBorders>
              <w:left w:val="double" w:sz="6" w:space="0" w:color="auto"/>
            </w:tcBorders>
          </w:tcPr>
          <w:p w14:paraId="39684A1A" w14:textId="77777777" w:rsidR="009E10A9" w:rsidRDefault="009E10A9">
            <w:pPr>
              <w:rPr>
                <w:rFonts w:ascii="Arial" w:hAnsi="Arial"/>
                <w:sz w:val="16"/>
              </w:rPr>
            </w:pPr>
          </w:p>
        </w:tc>
        <w:tc>
          <w:tcPr>
            <w:tcW w:w="1117" w:type="dxa"/>
            <w:tcBorders>
              <w:top w:val="single" w:sz="6" w:space="0" w:color="auto"/>
              <w:left w:val="single" w:sz="6" w:space="0" w:color="auto"/>
            </w:tcBorders>
          </w:tcPr>
          <w:p w14:paraId="70EF9A17" w14:textId="77777777" w:rsidR="009E10A9" w:rsidRDefault="009E10A9">
            <w:pPr>
              <w:rPr>
                <w:rFonts w:ascii="Arial" w:hAnsi="Arial"/>
                <w:sz w:val="16"/>
              </w:rPr>
            </w:pPr>
            <w:r>
              <w:rPr>
                <w:rFonts w:ascii="Symbol" w:eastAsia="Symbol" w:hAnsi="Symbol" w:cs="Symbol"/>
                <w:sz w:val="16"/>
              </w:rPr>
              <w:t>d</w:t>
            </w:r>
            <w:proofErr w:type="spellStart"/>
            <w:r>
              <w:rPr>
                <w:rFonts w:ascii="Arial" w:hAnsi="Arial"/>
                <w:sz w:val="16"/>
              </w:rPr>
              <w:t>f</w:t>
            </w:r>
            <w:r>
              <w:rPr>
                <w:rFonts w:ascii="Arial" w:hAnsi="Arial"/>
                <w:sz w:val="16"/>
                <w:vertAlign w:val="subscript"/>
              </w:rPr>
              <w:t>h</w:t>
            </w:r>
            <w:proofErr w:type="spellEnd"/>
            <w:r>
              <w:rPr>
                <w:rFonts w:ascii="Arial" w:hAnsi="Arial"/>
                <w:sz w:val="16"/>
              </w:rPr>
              <w:t xml:space="preserve"> = +0.1 Hz</w:t>
            </w:r>
          </w:p>
        </w:tc>
        <w:tc>
          <w:tcPr>
            <w:tcW w:w="1117" w:type="dxa"/>
            <w:tcBorders>
              <w:top w:val="single" w:sz="6" w:space="0" w:color="auto"/>
              <w:left w:val="single" w:sz="6" w:space="0" w:color="auto"/>
            </w:tcBorders>
          </w:tcPr>
          <w:p w14:paraId="32F74B9C" w14:textId="77777777" w:rsidR="009E10A9" w:rsidRDefault="009E10A9">
            <w:pPr>
              <w:rPr>
                <w:rFonts w:ascii="Arial" w:hAnsi="Arial"/>
                <w:sz w:val="16"/>
              </w:rPr>
            </w:pPr>
            <w:r>
              <w:rPr>
                <w:rFonts w:ascii="Symbol" w:eastAsia="Symbol" w:hAnsi="Symbol" w:cs="Symbol"/>
                <w:sz w:val="16"/>
              </w:rPr>
              <w:t>d</w:t>
            </w:r>
            <w:proofErr w:type="spellStart"/>
            <w:r>
              <w:rPr>
                <w:rFonts w:ascii="Arial" w:hAnsi="Arial"/>
                <w:sz w:val="16"/>
              </w:rPr>
              <w:t>f</w:t>
            </w:r>
            <w:r>
              <w:rPr>
                <w:rFonts w:ascii="Arial" w:hAnsi="Arial"/>
                <w:sz w:val="16"/>
                <w:vertAlign w:val="subscript"/>
              </w:rPr>
              <w:t>h</w:t>
            </w:r>
            <w:proofErr w:type="spellEnd"/>
            <w:r>
              <w:rPr>
                <w:rFonts w:ascii="Arial" w:hAnsi="Arial"/>
                <w:sz w:val="16"/>
              </w:rPr>
              <w:t xml:space="preserve"> = +0.2 Hz</w:t>
            </w:r>
          </w:p>
        </w:tc>
        <w:tc>
          <w:tcPr>
            <w:tcW w:w="1116" w:type="dxa"/>
            <w:tcBorders>
              <w:top w:val="single" w:sz="6" w:space="0" w:color="auto"/>
              <w:left w:val="single" w:sz="6" w:space="0" w:color="auto"/>
            </w:tcBorders>
          </w:tcPr>
          <w:p w14:paraId="541C5ED6" w14:textId="77777777" w:rsidR="009E10A9" w:rsidRDefault="009E10A9">
            <w:pPr>
              <w:rPr>
                <w:rFonts w:ascii="Arial" w:hAnsi="Arial"/>
                <w:sz w:val="16"/>
              </w:rPr>
            </w:pPr>
            <w:r>
              <w:rPr>
                <w:rFonts w:ascii="Symbol" w:eastAsia="Symbol" w:hAnsi="Symbol" w:cs="Symbol"/>
                <w:sz w:val="16"/>
              </w:rPr>
              <w:t>d</w:t>
            </w:r>
            <w:proofErr w:type="spellStart"/>
            <w:r>
              <w:rPr>
                <w:rFonts w:ascii="Arial" w:hAnsi="Arial"/>
                <w:sz w:val="16"/>
              </w:rPr>
              <w:t>f</w:t>
            </w:r>
            <w:r>
              <w:rPr>
                <w:rFonts w:ascii="Arial" w:hAnsi="Arial"/>
                <w:sz w:val="16"/>
                <w:vertAlign w:val="subscript"/>
              </w:rPr>
              <w:t>h</w:t>
            </w:r>
            <w:proofErr w:type="spellEnd"/>
            <w:r>
              <w:rPr>
                <w:rFonts w:ascii="Arial" w:hAnsi="Arial"/>
                <w:sz w:val="16"/>
              </w:rPr>
              <w:t xml:space="preserve"> = +0.3 Hz</w:t>
            </w:r>
          </w:p>
        </w:tc>
        <w:tc>
          <w:tcPr>
            <w:tcW w:w="1117" w:type="dxa"/>
            <w:tcBorders>
              <w:top w:val="single" w:sz="6" w:space="0" w:color="auto"/>
              <w:left w:val="single" w:sz="6" w:space="0" w:color="auto"/>
            </w:tcBorders>
            <w:shd w:val="clear" w:color="auto" w:fill="FFFFFF"/>
          </w:tcPr>
          <w:p w14:paraId="5F6F164D" w14:textId="77777777" w:rsidR="009E10A9" w:rsidRDefault="009E10A9">
            <w:pPr>
              <w:rPr>
                <w:rFonts w:ascii="Arial" w:hAnsi="Arial"/>
                <w:sz w:val="16"/>
              </w:rPr>
            </w:pPr>
            <w:r>
              <w:rPr>
                <w:rFonts w:ascii="Symbol" w:eastAsia="Symbol" w:hAnsi="Symbol" w:cs="Symbol"/>
                <w:sz w:val="16"/>
              </w:rPr>
              <w:t>d</w:t>
            </w:r>
            <w:proofErr w:type="spellStart"/>
            <w:r>
              <w:rPr>
                <w:rFonts w:ascii="Arial" w:hAnsi="Arial"/>
                <w:sz w:val="16"/>
              </w:rPr>
              <w:t>f</w:t>
            </w:r>
            <w:r>
              <w:rPr>
                <w:rFonts w:ascii="Arial" w:hAnsi="Arial"/>
                <w:sz w:val="16"/>
                <w:vertAlign w:val="subscript"/>
              </w:rPr>
              <w:t>h</w:t>
            </w:r>
            <w:proofErr w:type="spellEnd"/>
            <w:r>
              <w:rPr>
                <w:rFonts w:ascii="Arial" w:hAnsi="Arial"/>
                <w:sz w:val="16"/>
              </w:rPr>
              <w:t xml:space="preserve"> = +0.4 Hz</w:t>
            </w:r>
          </w:p>
        </w:tc>
        <w:tc>
          <w:tcPr>
            <w:tcW w:w="1117" w:type="dxa"/>
            <w:tcBorders>
              <w:top w:val="single" w:sz="6" w:space="0" w:color="auto"/>
              <w:left w:val="single" w:sz="6" w:space="0" w:color="auto"/>
              <w:right w:val="double" w:sz="6" w:space="0" w:color="auto"/>
            </w:tcBorders>
            <w:shd w:val="clear" w:color="auto" w:fill="FFFFFF"/>
          </w:tcPr>
          <w:p w14:paraId="43B76AA7" w14:textId="77777777" w:rsidR="009E10A9" w:rsidRDefault="009E10A9">
            <w:pPr>
              <w:rPr>
                <w:rFonts w:ascii="Arial" w:hAnsi="Arial"/>
                <w:sz w:val="16"/>
              </w:rPr>
            </w:pPr>
            <w:r>
              <w:rPr>
                <w:rFonts w:ascii="Symbol" w:eastAsia="Symbol" w:hAnsi="Symbol" w:cs="Symbol"/>
                <w:sz w:val="16"/>
              </w:rPr>
              <w:t>d</w:t>
            </w:r>
            <w:proofErr w:type="spellStart"/>
            <w:r>
              <w:rPr>
                <w:rFonts w:ascii="Arial" w:hAnsi="Arial"/>
                <w:sz w:val="16"/>
              </w:rPr>
              <w:t>f</w:t>
            </w:r>
            <w:r>
              <w:rPr>
                <w:rFonts w:ascii="Arial" w:hAnsi="Arial"/>
                <w:sz w:val="16"/>
                <w:vertAlign w:val="subscript"/>
              </w:rPr>
              <w:t>h</w:t>
            </w:r>
            <w:proofErr w:type="spellEnd"/>
            <w:r>
              <w:rPr>
                <w:rFonts w:ascii="Arial" w:hAnsi="Arial"/>
                <w:sz w:val="16"/>
              </w:rPr>
              <w:t xml:space="preserve"> = +0.5 Hz</w:t>
            </w:r>
          </w:p>
        </w:tc>
      </w:tr>
      <w:tr w:rsidR="009E10A9" w14:paraId="736EF749" w14:textId="77777777">
        <w:trPr>
          <w:cantSplit/>
          <w:trHeight w:val="343"/>
          <w:jc w:val="center"/>
        </w:trPr>
        <w:tc>
          <w:tcPr>
            <w:tcW w:w="1116" w:type="dxa"/>
            <w:gridSpan w:val="2"/>
            <w:tcBorders>
              <w:top w:val="single" w:sz="6" w:space="0" w:color="auto"/>
              <w:left w:val="double" w:sz="6" w:space="0" w:color="auto"/>
            </w:tcBorders>
          </w:tcPr>
          <w:p w14:paraId="42ABB849"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50C99CAA"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618BFEEC" w14:textId="77777777" w:rsidR="009E10A9" w:rsidRDefault="009E10A9">
            <w:pPr>
              <w:jc w:val="center"/>
              <w:rPr>
                <w:rFonts w:ascii="Arial" w:hAnsi="Arial"/>
              </w:rPr>
            </w:pPr>
          </w:p>
        </w:tc>
        <w:tc>
          <w:tcPr>
            <w:tcW w:w="1116" w:type="dxa"/>
            <w:tcBorders>
              <w:top w:val="single" w:sz="6" w:space="0" w:color="auto"/>
              <w:left w:val="single" w:sz="6" w:space="0" w:color="auto"/>
            </w:tcBorders>
          </w:tcPr>
          <w:p w14:paraId="52BF836B" w14:textId="77777777" w:rsidR="009E10A9" w:rsidRDefault="009E10A9">
            <w:pPr>
              <w:jc w:val="center"/>
              <w:rPr>
                <w:rFonts w:ascii="Arial" w:hAnsi="Arial"/>
              </w:rPr>
            </w:pPr>
          </w:p>
        </w:tc>
        <w:tc>
          <w:tcPr>
            <w:tcW w:w="1117" w:type="dxa"/>
            <w:tcBorders>
              <w:top w:val="single" w:sz="6" w:space="0" w:color="auto"/>
              <w:left w:val="single" w:sz="6" w:space="0" w:color="auto"/>
            </w:tcBorders>
            <w:shd w:val="clear" w:color="auto" w:fill="FFFFFF"/>
          </w:tcPr>
          <w:p w14:paraId="182177FD" w14:textId="77777777" w:rsidR="009E10A9" w:rsidRDefault="009E10A9">
            <w:pPr>
              <w:jc w:val="center"/>
              <w:rPr>
                <w:rFonts w:ascii="Arial" w:hAnsi="Arial"/>
              </w:rPr>
            </w:pPr>
          </w:p>
        </w:tc>
        <w:tc>
          <w:tcPr>
            <w:tcW w:w="1117" w:type="dxa"/>
            <w:tcBorders>
              <w:top w:val="single" w:sz="6" w:space="0" w:color="auto"/>
              <w:left w:val="single" w:sz="6" w:space="0" w:color="auto"/>
              <w:right w:val="double" w:sz="6" w:space="0" w:color="auto"/>
            </w:tcBorders>
            <w:shd w:val="clear" w:color="auto" w:fill="FFFFFF"/>
          </w:tcPr>
          <w:p w14:paraId="5704EFC3" w14:textId="77777777" w:rsidR="009E10A9" w:rsidRDefault="009E10A9">
            <w:pPr>
              <w:pStyle w:val="1Document"/>
              <w:keepNext w:val="0"/>
              <w:rPr>
                <w:rFonts w:ascii="Arial" w:hAnsi="Arial"/>
              </w:rPr>
            </w:pPr>
          </w:p>
        </w:tc>
      </w:tr>
      <w:tr w:rsidR="009E10A9" w14:paraId="6437E4C3" w14:textId="77777777">
        <w:trPr>
          <w:cantSplit/>
          <w:trHeight w:val="343"/>
          <w:jc w:val="center"/>
        </w:trPr>
        <w:tc>
          <w:tcPr>
            <w:tcW w:w="1116" w:type="dxa"/>
            <w:gridSpan w:val="2"/>
            <w:tcBorders>
              <w:top w:val="single" w:sz="6" w:space="0" w:color="auto"/>
              <w:left w:val="double" w:sz="6" w:space="0" w:color="auto"/>
            </w:tcBorders>
          </w:tcPr>
          <w:p w14:paraId="0311977F"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54ED8CDF"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38422786" w14:textId="77777777" w:rsidR="009E10A9" w:rsidRDefault="009E10A9">
            <w:pPr>
              <w:jc w:val="center"/>
              <w:rPr>
                <w:rFonts w:ascii="Arial" w:hAnsi="Arial"/>
              </w:rPr>
            </w:pPr>
          </w:p>
        </w:tc>
        <w:tc>
          <w:tcPr>
            <w:tcW w:w="1116" w:type="dxa"/>
            <w:tcBorders>
              <w:top w:val="single" w:sz="6" w:space="0" w:color="auto"/>
              <w:left w:val="single" w:sz="6" w:space="0" w:color="auto"/>
            </w:tcBorders>
          </w:tcPr>
          <w:p w14:paraId="5CF3085C" w14:textId="77777777" w:rsidR="009E10A9" w:rsidRDefault="009E10A9">
            <w:pPr>
              <w:jc w:val="center"/>
              <w:rPr>
                <w:rFonts w:ascii="Arial" w:hAnsi="Arial"/>
              </w:rPr>
            </w:pPr>
          </w:p>
        </w:tc>
        <w:tc>
          <w:tcPr>
            <w:tcW w:w="1117" w:type="dxa"/>
            <w:tcBorders>
              <w:top w:val="single" w:sz="6" w:space="0" w:color="auto"/>
              <w:left w:val="single" w:sz="6" w:space="0" w:color="auto"/>
            </w:tcBorders>
            <w:shd w:val="clear" w:color="auto" w:fill="FFFFFF"/>
          </w:tcPr>
          <w:p w14:paraId="7294929A" w14:textId="77777777" w:rsidR="009E10A9" w:rsidRDefault="009E10A9">
            <w:pPr>
              <w:jc w:val="center"/>
              <w:rPr>
                <w:rFonts w:ascii="Arial" w:hAnsi="Arial"/>
              </w:rPr>
            </w:pPr>
          </w:p>
        </w:tc>
        <w:tc>
          <w:tcPr>
            <w:tcW w:w="1117" w:type="dxa"/>
            <w:tcBorders>
              <w:top w:val="single" w:sz="6" w:space="0" w:color="auto"/>
              <w:left w:val="single" w:sz="6" w:space="0" w:color="auto"/>
              <w:right w:val="double" w:sz="6" w:space="0" w:color="auto"/>
            </w:tcBorders>
            <w:shd w:val="clear" w:color="auto" w:fill="FFFFFF"/>
          </w:tcPr>
          <w:p w14:paraId="48C90E56" w14:textId="77777777" w:rsidR="009E10A9" w:rsidRDefault="009E10A9">
            <w:pPr>
              <w:jc w:val="center"/>
              <w:rPr>
                <w:rFonts w:ascii="Arial" w:hAnsi="Arial"/>
              </w:rPr>
            </w:pPr>
          </w:p>
        </w:tc>
      </w:tr>
      <w:tr w:rsidR="009E10A9" w14:paraId="669B62FB" w14:textId="77777777">
        <w:trPr>
          <w:cantSplit/>
          <w:trHeight w:val="343"/>
          <w:jc w:val="center"/>
        </w:trPr>
        <w:tc>
          <w:tcPr>
            <w:tcW w:w="1116" w:type="dxa"/>
            <w:gridSpan w:val="2"/>
            <w:tcBorders>
              <w:top w:val="single" w:sz="6" w:space="0" w:color="auto"/>
              <w:left w:val="double" w:sz="6" w:space="0" w:color="auto"/>
            </w:tcBorders>
          </w:tcPr>
          <w:p w14:paraId="4F4FFFC7"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4B14678F"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68D5B2DC" w14:textId="77777777" w:rsidR="009E10A9" w:rsidRDefault="009E10A9">
            <w:pPr>
              <w:jc w:val="center"/>
              <w:rPr>
                <w:rFonts w:ascii="Arial" w:hAnsi="Arial"/>
              </w:rPr>
            </w:pPr>
          </w:p>
        </w:tc>
        <w:tc>
          <w:tcPr>
            <w:tcW w:w="1116" w:type="dxa"/>
            <w:tcBorders>
              <w:top w:val="single" w:sz="6" w:space="0" w:color="auto"/>
              <w:left w:val="single" w:sz="6" w:space="0" w:color="auto"/>
            </w:tcBorders>
          </w:tcPr>
          <w:p w14:paraId="693BA0EC" w14:textId="77777777" w:rsidR="009E10A9" w:rsidRDefault="009E10A9">
            <w:pPr>
              <w:jc w:val="center"/>
              <w:rPr>
                <w:rFonts w:ascii="Arial" w:hAnsi="Arial"/>
              </w:rPr>
            </w:pPr>
          </w:p>
        </w:tc>
        <w:tc>
          <w:tcPr>
            <w:tcW w:w="1117" w:type="dxa"/>
            <w:tcBorders>
              <w:top w:val="single" w:sz="6" w:space="0" w:color="auto"/>
              <w:left w:val="single" w:sz="6" w:space="0" w:color="auto"/>
            </w:tcBorders>
            <w:shd w:val="clear" w:color="auto" w:fill="FFFFFF"/>
          </w:tcPr>
          <w:p w14:paraId="2F99795E" w14:textId="77777777" w:rsidR="009E10A9" w:rsidRDefault="009E10A9">
            <w:pPr>
              <w:jc w:val="center"/>
              <w:rPr>
                <w:rFonts w:ascii="Arial" w:hAnsi="Arial"/>
              </w:rPr>
            </w:pPr>
          </w:p>
        </w:tc>
        <w:tc>
          <w:tcPr>
            <w:tcW w:w="1117" w:type="dxa"/>
            <w:tcBorders>
              <w:top w:val="single" w:sz="6" w:space="0" w:color="auto"/>
              <w:left w:val="single" w:sz="6" w:space="0" w:color="auto"/>
              <w:right w:val="double" w:sz="6" w:space="0" w:color="auto"/>
            </w:tcBorders>
            <w:shd w:val="clear" w:color="auto" w:fill="FFFFFF"/>
          </w:tcPr>
          <w:p w14:paraId="2DD1D9C0" w14:textId="77777777" w:rsidR="009E10A9" w:rsidRDefault="009E10A9">
            <w:pPr>
              <w:jc w:val="center"/>
              <w:rPr>
                <w:rFonts w:ascii="Arial" w:hAnsi="Arial"/>
              </w:rPr>
            </w:pPr>
          </w:p>
        </w:tc>
      </w:tr>
      <w:tr w:rsidR="009E10A9" w14:paraId="3A961C62" w14:textId="77777777">
        <w:trPr>
          <w:cantSplit/>
          <w:trHeight w:val="343"/>
          <w:jc w:val="center"/>
        </w:trPr>
        <w:tc>
          <w:tcPr>
            <w:tcW w:w="1116" w:type="dxa"/>
            <w:gridSpan w:val="2"/>
            <w:tcBorders>
              <w:top w:val="single" w:sz="6" w:space="0" w:color="auto"/>
              <w:left w:val="double" w:sz="6" w:space="0" w:color="auto"/>
            </w:tcBorders>
          </w:tcPr>
          <w:p w14:paraId="723114EB"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5FFC5E20"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6FB3DB0C" w14:textId="77777777" w:rsidR="009E10A9" w:rsidRDefault="009E10A9">
            <w:pPr>
              <w:jc w:val="center"/>
              <w:rPr>
                <w:rFonts w:ascii="Arial" w:hAnsi="Arial"/>
              </w:rPr>
            </w:pPr>
          </w:p>
        </w:tc>
        <w:tc>
          <w:tcPr>
            <w:tcW w:w="1116" w:type="dxa"/>
            <w:tcBorders>
              <w:top w:val="single" w:sz="6" w:space="0" w:color="auto"/>
              <w:left w:val="single" w:sz="6" w:space="0" w:color="auto"/>
            </w:tcBorders>
          </w:tcPr>
          <w:p w14:paraId="61E74B00" w14:textId="77777777" w:rsidR="009E10A9" w:rsidRDefault="009E10A9">
            <w:pPr>
              <w:jc w:val="center"/>
              <w:rPr>
                <w:rFonts w:ascii="Arial" w:hAnsi="Arial"/>
              </w:rPr>
            </w:pPr>
          </w:p>
        </w:tc>
        <w:tc>
          <w:tcPr>
            <w:tcW w:w="1117" w:type="dxa"/>
            <w:tcBorders>
              <w:top w:val="single" w:sz="6" w:space="0" w:color="auto"/>
              <w:left w:val="single" w:sz="6" w:space="0" w:color="auto"/>
            </w:tcBorders>
            <w:shd w:val="clear" w:color="auto" w:fill="FFFFFF"/>
          </w:tcPr>
          <w:p w14:paraId="013531B8" w14:textId="77777777" w:rsidR="009E10A9" w:rsidRDefault="009E10A9">
            <w:pPr>
              <w:jc w:val="center"/>
              <w:rPr>
                <w:rFonts w:ascii="Arial" w:hAnsi="Arial"/>
              </w:rPr>
            </w:pPr>
          </w:p>
        </w:tc>
        <w:tc>
          <w:tcPr>
            <w:tcW w:w="1117" w:type="dxa"/>
            <w:tcBorders>
              <w:top w:val="single" w:sz="6" w:space="0" w:color="auto"/>
              <w:left w:val="single" w:sz="6" w:space="0" w:color="auto"/>
              <w:right w:val="double" w:sz="6" w:space="0" w:color="auto"/>
            </w:tcBorders>
            <w:shd w:val="clear" w:color="auto" w:fill="FFFFFF"/>
          </w:tcPr>
          <w:p w14:paraId="70C116D7" w14:textId="77777777" w:rsidR="009E10A9" w:rsidRDefault="009E10A9">
            <w:pPr>
              <w:jc w:val="center"/>
              <w:rPr>
                <w:rFonts w:ascii="Arial" w:hAnsi="Arial"/>
              </w:rPr>
            </w:pPr>
          </w:p>
        </w:tc>
      </w:tr>
      <w:tr w:rsidR="009E10A9" w14:paraId="63E5A36E" w14:textId="77777777">
        <w:trPr>
          <w:cantSplit/>
          <w:trHeight w:val="343"/>
          <w:jc w:val="center"/>
        </w:trPr>
        <w:tc>
          <w:tcPr>
            <w:tcW w:w="1116" w:type="dxa"/>
            <w:gridSpan w:val="2"/>
            <w:tcBorders>
              <w:top w:val="single" w:sz="6" w:space="0" w:color="auto"/>
              <w:left w:val="double" w:sz="6" w:space="0" w:color="auto"/>
            </w:tcBorders>
          </w:tcPr>
          <w:p w14:paraId="2BCBBEBC"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4260F1B0" w14:textId="77777777" w:rsidR="009E10A9" w:rsidRDefault="009E10A9">
            <w:pPr>
              <w:jc w:val="center"/>
              <w:rPr>
                <w:rFonts w:ascii="Arial" w:hAnsi="Arial"/>
              </w:rPr>
            </w:pPr>
          </w:p>
        </w:tc>
        <w:tc>
          <w:tcPr>
            <w:tcW w:w="1117" w:type="dxa"/>
            <w:tcBorders>
              <w:top w:val="single" w:sz="6" w:space="0" w:color="auto"/>
              <w:left w:val="single" w:sz="6" w:space="0" w:color="auto"/>
            </w:tcBorders>
          </w:tcPr>
          <w:p w14:paraId="1C24BA0B" w14:textId="77777777" w:rsidR="009E10A9" w:rsidRDefault="009E10A9">
            <w:pPr>
              <w:jc w:val="center"/>
              <w:rPr>
                <w:rFonts w:ascii="Arial" w:hAnsi="Arial"/>
              </w:rPr>
            </w:pPr>
          </w:p>
        </w:tc>
        <w:tc>
          <w:tcPr>
            <w:tcW w:w="1116" w:type="dxa"/>
            <w:tcBorders>
              <w:top w:val="single" w:sz="6" w:space="0" w:color="auto"/>
              <w:left w:val="single" w:sz="6" w:space="0" w:color="auto"/>
            </w:tcBorders>
          </w:tcPr>
          <w:p w14:paraId="4801E7F3" w14:textId="77777777" w:rsidR="009E10A9" w:rsidRDefault="009E10A9">
            <w:pPr>
              <w:jc w:val="center"/>
              <w:rPr>
                <w:rFonts w:ascii="Arial" w:hAnsi="Arial"/>
              </w:rPr>
            </w:pPr>
          </w:p>
        </w:tc>
        <w:tc>
          <w:tcPr>
            <w:tcW w:w="1117" w:type="dxa"/>
            <w:tcBorders>
              <w:top w:val="single" w:sz="6" w:space="0" w:color="auto"/>
              <w:left w:val="single" w:sz="6" w:space="0" w:color="auto"/>
            </w:tcBorders>
            <w:shd w:val="clear" w:color="auto" w:fill="FFFFFF"/>
          </w:tcPr>
          <w:p w14:paraId="0C2C38B6" w14:textId="77777777" w:rsidR="009E10A9" w:rsidRDefault="009E10A9">
            <w:pPr>
              <w:jc w:val="center"/>
              <w:rPr>
                <w:rFonts w:ascii="Arial" w:hAnsi="Arial"/>
              </w:rPr>
            </w:pPr>
          </w:p>
        </w:tc>
        <w:tc>
          <w:tcPr>
            <w:tcW w:w="1117" w:type="dxa"/>
            <w:tcBorders>
              <w:top w:val="single" w:sz="6" w:space="0" w:color="auto"/>
              <w:left w:val="single" w:sz="6" w:space="0" w:color="auto"/>
              <w:right w:val="double" w:sz="6" w:space="0" w:color="auto"/>
            </w:tcBorders>
            <w:shd w:val="clear" w:color="auto" w:fill="FFFFFF"/>
          </w:tcPr>
          <w:p w14:paraId="17885305" w14:textId="77777777" w:rsidR="009E10A9" w:rsidRDefault="009E10A9">
            <w:pPr>
              <w:jc w:val="center"/>
              <w:rPr>
                <w:rFonts w:ascii="Arial" w:hAnsi="Arial"/>
              </w:rPr>
            </w:pPr>
          </w:p>
        </w:tc>
      </w:tr>
      <w:tr w:rsidR="009E10A9" w14:paraId="37890E54" w14:textId="77777777">
        <w:trPr>
          <w:cantSplit/>
          <w:trHeight w:val="400"/>
          <w:jc w:val="center"/>
        </w:trPr>
        <w:tc>
          <w:tcPr>
            <w:tcW w:w="1116" w:type="dxa"/>
            <w:gridSpan w:val="2"/>
            <w:tcBorders>
              <w:top w:val="single" w:sz="6" w:space="0" w:color="auto"/>
              <w:left w:val="double" w:sz="6" w:space="0" w:color="auto"/>
              <w:bottom w:val="double" w:sz="6" w:space="0" w:color="auto"/>
            </w:tcBorders>
          </w:tcPr>
          <w:p w14:paraId="7BBBB123" w14:textId="77777777" w:rsidR="009E10A9" w:rsidRDefault="009E10A9">
            <w:pPr>
              <w:jc w:val="center"/>
              <w:rPr>
                <w:rFonts w:ascii="Arial" w:hAnsi="Arial"/>
              </w:rPr>
            </w:pPr>
          </w:p>
        </w:tc>
        <w:tc>
          <w:tcPr>
            <w:tcW w:w="1117" w:type="dxa"/>
            <w:tcBorders>
              <w:top w:val="single" w:sz="6" w:space="0" w:color="auto"/>
              <w:left w:val="single" w:sz="6" w:space="0" w:color="auto"/>
              <w:bottom w:val="double" w:sz="6" w:space="0" w:color="auto"/>
            </w:tcBorders>
          </w:tcPr>
          <w:p w14:paraId="6A87876B" w14:textId="77777777" w:rsidR="009E10A9" w:rsidRDefault="009E10A9">
            <w:pPr>
              <w:jc w:val="center"/>
              <w:rPr>
                <w:rFonts w:ascii="Arial" w:hAnsi="Arial"/>
              </w:rPr>
            </w:pPr>
          </w:p>
        </w:tc>
        <w:tc>
          <w:tcPr>
            <w:tcW w:w="1117" w:type="dxa"/>
            <w:tcBorders>
              <w:top w:val="single" w:sz="6" w:space="0" w:color="auto"/>
              <w:left w:val="single" w:sz="6" w:space="0" w:color="auto"/>
              <w:bottom w:val="double" w:sz="6" w:space="0" w:color="auto"/>
            </w:tcBorders>
          </w:tcPr>
          <w:p w14:paraId="6C630FE0" w14:textId="77777777" w:rsidR="009E10A9" w:rsidRDefault="009E10A9">
            <w:pPr>
              <w:jc w:val="center"/>
              <w:rPr>
                <w:rFonts w:ascii="Arial" w:hAnsi="Arial"/>
              </w:rPr>
            </w:pPr>
          </w:p>
        </w:tc>
        <w:tc>
          <w:tcPr>
            <w:tcW w:w="1116" w:type="dxa"/>
            <w:tcBorders>
              <w:top w:val="single" w:sz="6" w:space="0" w:color="auto"/>
              <w:left w:val="single" w:sz="6" w:space="0" w:color="auto"/>
              <w:bottom w:val="double" w:sz="6" w:space="0" w:color="auto"/>
            </w:tcBorders>
          </w:tcPr>
          <w:p w14:paraId="2F64F5D1" w14:textId="77777777" w:rsidR="009E10A9" w:rsidRDefault="009E10A9">
            <w:pPr>
              <w:jc w:val="center"/>
              <w:rPr>
                <w:rFonts w:ascii="Arial" w:hAnsi="Arial"/>
              </w:rPr>
            </w:pPr>
          </w:p>
        </w:tc>
        <w:tc>
          <w:tcPr>
            <w:tcW w:w="1117" w:type="dxa"/>
            <w:tcBorders>
              <w:top w:val="single" w:sz="6" w:space="0" w:color="auto"/>
              <w:left w:val="single" w:sz="6" w:space="0" w:color="auto"/>
              <w:bottom w:val="double" w:sz="6" w:space="0" w:color="auto"/>
            </w:tcBorders>
            <w:shd w:val="clear" w:color="auto" w:fill="FFFFFF"/>
          </w:tcPr>
          <w:p w14:paraId="4F372D10" w14:textId="77777777" w:rsidR="009E10A9" w:rsidRDefault="009E10A9">
            <w:pPr>
              <w:jc w:val="center"/>
              <w:rPr>
                <w:rFonts w:ascii="Arial" w:hAnsi="Arial"/>
              </w:rPr>
            </w:pPr>
          </w:p>
        </w:tc>
        <w:tc>
          <w:tcPr>
            <w:tcW w:w="1117" w:type="dxa"/>
            <w:tcBorders>
              <w:top w:val="single" w:sz="6" w:space="0" w:color="auto"/>
              <w:left w:val="single" w:sz="6" w:space="0" w:color="auto"/>
              <w:bottom w:val="double" w:sz="6" w:space="0" w:color="auto"/>
              <w:right w:val="double" w:sz="6" w:space="0" w:color="auto"/>
            </w:tcBorders>
            <w:shd w:val="clear" w:color="auto" w:fill="FFFFFF"/>
          </w:tcPr>
          <w:p w14:paraId="12C8AC5C" w14:textId="77777777" w:rsidR="009E10A9" w:rsidRDefault="009E10A9">
            <w:pPr>
              <w:jc w:val="center"/>
              <w:rPr>
                <w:rFonts w:ascii="Arial" w:hAnsi="Arial"/>
              </w:rPr>
            </w:pPr>
          </w:p>
        </w:tc>
      </w:tr>
    </w:tbl>
    <w:p w14:paraId="1FF77C3E"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14"/>
        </w:rPr>
      </w:pPr>
    </w:p>
    <w:p w14:paraId="74661430"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14"/>
        </w:rPr>
      </w:pPr>
    </w:p>
    <w:p w14:paraId="0B216216" w14:textId="77777777" w:rsidR="009E10A9" w:rsidRDefault="009E10A9">
      <w:pPr>
        <w:rPr>
          <w:rFonts w:ascii="Arial" w:hAnsi="Arial"/>
          <w:lang w:val="fr-FR"/>
        </w:rPr>
      </w:pPr>
    </w:p>
    <w:p w14:paraId="1ABCA828"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14:paraId="528BC8EB"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rPr>
      </w:pPr>
      <w:r>
        <w:rPr>
          <w:rFonts w:ascii="Arial" w:hAnsi="Arial"/>
        </w:rPr>
        <w:t xml:space="preserve">[In relation to the levels of </w:t>
      </w:r>
      <w:r>
        <w:rPr>
          <w:rFonts w:ascii="Arial" w:hAnsi="Arial"/>
          <w:b/>
        </w:rPr>
        <w:t>Response</w:t>
      </w:r>
      <w:r>
        <w:rPr>
          <w:rFonts w:ascii="Arial" w:hAnsi="Arial"/>
        </w:rPr>
        <w:t xml:space="preserve"> capability pursuant to Paragraph 4.1.3 of </w:t>
      </w:r>
      <w:r>
        <w:rPr>
          <w:rFonts w:ascii="Arial" w:hAnsi="Arial"/>
          <w:b/>
        </w:rPr>
        <w:t>CUSC</w:t>
      </w:r>
      <w:r>
        <w:rPr>
          <w:rFonts w:ascii="Arial" w:hAnsi="Arial"/>
        </w:rPr>
        <w:t xml:space="preserve"> and Table 2 above it is agreed that for low operating outputs, the </w:t>
      </w:r>
      <w:r>
        <w:rPr>
          <w:rFonts w:ascii="Arial" w:hAnsi="Arial"/>
          <w:b/>
        </w:rPr>
        <w:t>High Frequency Response</w:t>
      </w:r>
      <w:r>
        <w:rPr>
          <w:rFonts w:ascii="Arial" w:hAnsi="Arial"/>
        </w:rPr>
        <w:t xml:space="preserve"> capability will be limited such that the generation level will under normal operating conditions not be caused to drop below [      ] MW.]</w:t>
      </w:r>
    </w:p>
    <w:p w14:paraId="57A7B6A9"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14:paraId="581762AF"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r>
        <w:rPr>
          <w:rFonts w:ascii="Arial" w:hAnsi="Arial"/>
        </w:rPr>
        <w:t xml:space="preserve">For the purpose of Paragraph 4.1.3.11(a) of the </w:t>
      </w:r>
      <w:r>
        <w:rPr>
          <w:rFonts w:ascii="Arial" w:hAnsi="Arial"/>
          <w:b/>
        </w:rPr>
        <w:t xml:space="preserve">CUSC </w:t>
      </w:r>
      <w:r>
        <w:rPr>
          <w:rFonts w:ascii="Arial" w:hAnsi="Arial"/>
        </w:rPr>
        <w:t xml:space="preserve">the level of </w:t>
      </w:r>
      <w:r>
        <w:rPr>
          <w:rFonts w:ascii="Arial" w:hAnsi="Arial"/>
          <w:b/>
        </w:rPr>
        <w:t>Response</w:t>
      </w:r>
      <w:r>
        <w:rPr>
          <w:rFonts w:ascii="Arial" w:hAnsi="Arial"/>
        </w:rPr>
        <w:t xml:space="preserve"> capability for a </w:t>
      </w:r>
      <w:r>
        <w:rPr>
          <w:rFonts w:ascii="Arial" w:hAnsi="Arial"/>
          <w:b/>
        </w:rPr>
        <w:t>Frequency Deviation</w:t>
      </w:r>
      <w:r>
        <w:rPr>
          <w:rFonts w:ascii="Arial" w:hAnsi="Arial"/>
        </w:rPr>
        <w:t xml:space="preserve"> of 0.0 Hz shall be 0.0 MW.</w:t>
      </w:r>
    </w:p>
    <w:p w14:paraId="1431C5FE"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u w:val="single"/>
        </w:rPr>
      </w:pPr>
      <w:r>
        <w:rPr>
          <w:rFonts w:ascii="Arial" w:hAnsi="Arial"/>
        </w:rPr>
        <w:br w:type="page"/>
      </w:r>
      <w:r>
        <w:rPr>
          <w:rFonts w:ascii="Arial" w:hAnsi="Arial"/>
          <w:b/>
          <w:u w:val="single"/>
        </w:rPr>
        <w:lastRenderedPageBreak/>
        <w:t>Part II</w:t>
      </w:r>
    </w:p>
    <w:p w14:paraId="548562C3"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u w:val="single"/>
        </w:rPr>
      </w:pPr>
    </w:p>
    <w:p w14:paraId="1C2AA33E"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rPr>
      </w:pPr>
      <w:r>
        <w:rPr>
          <w:rFonts w:ascii="Arial" w:hAnsi="Arial"/>
          <w:b/>
          <w:u w:val="single"/>
        </w:rPr>
        <w:t>Frequency Response Summary Data</w:t>
      </w:r>
    </w:p>
    <w:p w14:paraId="2AC5312E"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rPr>
      </w:pPr>
    </w:p>
    <w:p w14:paraId="69FC7944"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hanging="1440"/>
        <w:jc w:val="both"/>
        <w:rPr>
          <w:rFonts w:ascii="Arial" w:hAnsi="Arial"/>
          <w:lang w:val="fr-FR"/>
        </w:rPr>
      </w:pPr>
    </w:p>
    <w:p w14:paraId="15C51174"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hanging="1440"/>
        <w:jc w:val="both"/>
        <w:rPr>
          <w:rFonts w:ascii="Arial" w:hAnsi="Arial"/>
          <w:lang w:val="fr-FR"/>
        </w:rPr>
      </w:pPr>
      <w:r>
        <w:rPr>
          <w:rFonts w:ascii="Arial" w:hAnsi="Arial"/>
          <w:lang w:val="fr-FR"/>
        </w:rPr>
        <w:t>Station:</w:t>
      </w:r>
      <w:r>
        <w:rPr>
          <w:rFonts w:ascii="Arial" w:hAnsi="Arial"/>
          <w:lang w:val="fr-FR"/>
        </w:rPr>
        <w:tab/>
      </w:r>
      <w:r>
        <w:rPr>
          <w:rFonts w:ascii="Arial" w:hAnsi="Arial"/>
          <w:lang w:val="fr-FR"/>
        </w:rPr>
        <w:tab/>
      </w:r>
      <w:r>
        <w:rPr>
          <w:rFonts w:ascii="Arial" w:hAnsi="Arial"/>
          <w:lang w:val="fr-FR"/>
        </w:rPr>
        <w:tab/>
      </w:r>
    </w:p>
    <w:p w14:paraId="443B4A42"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lang w:val="fr-FR"/>
        </w:rPr>
      </w:pPr>
      <w:r>
        <w:rPr>
          <w:rFonts w:ascii="Arial" w:hAnsi="Arial"/>
          <w:lang w:val="fr-FR"/>
        </w:rPr>
        <w:t>BM Unit Nos:</w:t>
      </w:r>
      <w:r>
        <w:rPr>
          <w:lang w:val="fr-FR"/>
        </w:rPr>
        <w:tab/>
      </w:r>
    </w:p>
    <w:p w14:paraId="319CABE1"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lang w:val="fr-FR"/>
        </w:rPr>
      </w:pPr>
    </w:p>
    <w:p w14:paraId="627AB1C6" w14:textId="77777777" w:rsidR="009E10A9" w:rsidRDefault="009E10A9">
      <w:pPr>
        <w:keepNext/>
        <w:keepLines/>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14"/>
          <w:lang w:val="fr-FR"/>
        </w:rPr>
      </w:pPr>
    </w:p>
    <w:tbl>
      <w:tblPr>
        <w:tblW w:w="0" w:type="auto"/>
        <w:jc w:val="center"/>
        <w:tblLayout w:type="fixed"/>
        <w:tblCellMar>
          <w:left w:w="40" w:type="dxa"/>
          <w:right w:w="40" w:type="dxa"/>
        </w:tblCellMar>
        <w:tblLook w:val="0000" w:firstRow="0" w:lastRow="0" w:firstColumn="0" w:lastColumn="0" w:noHBand="0" w:noVBand="0"/>
      </w:tblPr>
      <w:tblGrid>
        <w:gridCol w:w="1470"/>
        <w:gridCol w:w="1279"/>
        <w:gridCol w:w="1272"/>
        <w:gridCol w:w="1422"/>
      </w:tblGrid>
      <w:tr w:rsidR="009E10A9" w14:paraId="0A17796F" w14:textId="77777777">
        <w:trPr>
          <w:cantSplit/>
          <w:trHeight w:val="619"/>
          <w:jc w:val="center"/>
        </w:trPr>
        <w:tc>
          <w:tcPr>
            <w:tcW w:w="1470" w:type="dxa"/>
            <w:tcBorders>
              <w:top w:val="double" w:sz="6" w:space="0" w:color="auto"/>
              <w:left w:val="double" w:sz="6" w:space="0" w:color="auto"/>
              <w:bottom w:val="single" w:sz="6" w:space="0" w:color="auto"/>
              <w:right w:val="single" w:sz="6" w:space="0" w:color="auto"/>
            </w:tcBorders>
          </w:tcPr>
          <w:p w14:paraId="1802ED5F" w14:textId="77777777" w:rsidR="009E10A9" w:rsidRDefault="009E10A9">
            <w:pPr>
              <w:keepNext/>
              <w:keepLines/>
              <w:rPr>
                <w:rFonts w:ascii="Arial" w:hAnsi="Arial"/>
              </w:rPr>
            </w:pPr>
            <w:r>
              <w:rPr>
                <w:rFonts w:ascii="Arial" w:hAnsi="Arial"/>
                <w:sz w:val="14"/>
              </w:rPr>
              <w:t>Table 1</w:t>
            </w:r>
          </w:p>
        </w:tc>
        <w:tc>
          <w:tcPr>
            <w:tcW w:w="3973" w:type="dxa"/>
            <w:gridSpan w:val="3"/>
            <w:tcBorders>
              <w:top w:val="double" w:sz="6" w:space="0" w:color="auto"/>
              <w:left w:val="nil"/>
              <w:right w:val="double" w:sz="6" w:space="0" w:color="auto"/>
            </w:tcBorders>
          </w:tcPr>
          <w:p w14:paraId="43591354" w14:textId="77777777" w:rsidR="009E10A9" w:rsidRDefault="009E10A9">
            <w:pPr>
              <w:rPr>
                <w:rFonts w:ascii="Arial" w:hAnsi="Arial"/>
                <w:sz w:val="14"/>
              </w:rPr>
            </w:pPr>
            <w:r>
              <w:rPr>
                <w:rFonts w:ascii="Arial" w:hAnsi="Arial"/>
                <w:sz w:val="14"/>
              </w:rPr>
              <w:t>Frequency Response Capability Summary - Mode A</w:t>
            </w:r>
          </w:p>
          <w:p w14:paraId="4B4751BC" w14:textId="77777777" w:rsidR="009E10A9" w:rsidRDefault="009E10A9">
            <w:pPr>
              <w:rPr>
                <w:rFonts w:ascii="Arial" w:hAnsi="Arial"/>
              </w:rPr>
            </w:pPr>
            <w:r>
              <w:rPr>
                <w:rFonts w:ascii="Arial" w:hAnsi="Arial"/>
                <w:sz w:val="14"/>
              </w:rPr>
              <w:tab/>
            </w:r>
          </w:p>
        </w:tc>
      </w:tr>
      <w:tr w:rsidR="009E10A9" w14:paraId="667F15A9" w14:textId="77777777">
        <w:trPr>
          <w:cantSplit/>
          <w:trHeight w:val="883"/>
          <w:jc w:val="center"/>
        </w:trPr>
        <w:tc>
          <w:tcPr>
            <w:tcW w:w="1470" w:type="dxa"/>
            <w:tcBorders>
              <w:left w:val="double" w:sz="6" w:space="0" w:color="auto"/>
            </w:tcBorders>
          </w:tcPr>
          <w:p w14:paraId="419A4C86" w14:textId="77777777" w:rsidR="009E10A9" w:rsidRDefault="009E10A9">
            <w:pPr>
              <w:rPr>
                <w:rFonts w:ascii="Arial" w:hAnsi="Arial"/>
                <w:sz w:val="14"/>
                <w:lang w:val="fr-FR"/>
              </w:rPr>
            </w:pPr>
            <w:proofErr w:type="spellStart"/>
            <w:r>
              <w:rPr>
                <w:rFonts w:ascii="Arial" w:hAnsi="Arial"/>
                <w:sz w:val="14"/>
                <w:lang w:val="fr-FR"/>
              </w:rPr>
              <w:t>Genset</w:t>
            </w:r>
            <w:proofErr w:type="spellEnd"/>
          </w:p>
          <w:p w14:paraId="5776892B" w14:textId="77777777" w:rsidR="009E10A9" w:rsidRDefault="009E10A9">
            <w:pPr>
              <w:rPr>
                <w:rFonts w:ascii="Arial" w:hAnsi="Arial"/>
                <w:sz w:val="14"/>
                <w:lang w:val="fr-FR"/>
              </w:rPr>
            </w:pPr>
            <w:r>
              <w:rPr>
                <w:rFonts w:ascii="Arial" w:hAnsi="Arial"/>
                <w:sz w:val="14"/>
                <w:lang w:val="fr-FR"/>
              </w:rPr>
              <w:t>De-</w:t>
            </w:r>
            <w:proofErr w:type="spellStart"/>
            <w:r>
              <w:rPr>
                <w:rFonts w:ascii="Arial" w:hAnsi="Arial"/>
                <w:sz w:val="14"/>
                <w:lang w:val="fr-FR"/>
              </w:rPr>
              <w:t>Load</w:t>
            </w:r>
            <w:proofErr w:type="spellEnd"/>
          </w:p>
          <w:p w14:paraId="79792450" w14:textId="77777777" w:rsidR="009E10A9" w:rsidRDefault="009E10A9">
            <w:pPr>
              <w:keepNext/>
              <w:keepLines/>
              <w:rPr>
                <w:rFonts w:ascii="Arial" w:hAnsi="Arial"/>
              </w:rPr>
            </w:pPr>
            <w:r>
              <w:rPr>
                <w:rFonts w:ascii="Arial" w:hAnsi="Arial"/>
                <w:sz w:val="14"/>
                <w:lang w:val="fr-FR"/>
              </w:rPr>
              <w:t>(MW)</w:t>
            </w:r>
          </w:p>
        </w:tc>
        <w:tc>
          <w:tcPr>
            <w:tcW w:w="1279" w:type="dxa"/>
            <w:tcBorders>
              <w:top w:val="single" w:sz="6" w:space="0" w:color="auto"/>
              <w:left w:val="single" w:sz="6" w:space="0" w:color="auto"/>
            </w:tcBorders>
          </w:tcPr>
          <w:p w14:paraId="37730E45" w14:textId="77777777" w:rsidR="009E10A9" w:rsidRDefault="009E10A9">
            <w:pPr>
              <w:rPr>
                <w:rFonts w:ascii="Arial" w:hAnsi="Arial"/>
                <w:sz w:val="14"/>
              </w:rPr>
            </w:pPr>
            <w:r>
              <w:rPr>
                <w:rFonts w:ascii="Arial" w:hAnsi="Arial"/>
                <w:sz w:val="14"/>
              </w:rPr>
              <w:t xml:space="preserve">Primary Response </w:t>
            </w:r>
          </w:p>
          <w:p w14:paraId="53F7349F" w14:textId="77777777" w:rsidR="009E10A9" w:rsidRDefault="009E10A9">
            <w:pPr>
              <w:rPr>
                <w:rFonts w:ascii="Arial" w:hAnsi="Arial"/>
                <w:sz w:val="14"/>
              </w:rPr>
            </w:pPr>
            <w:r>
              <w:rPr>
                <w:rFonts w:ascii="Arial" w:hAnsi="Arial"/>
                <w:sz w:val="14"/>
              </w:rPr>
              <w:t>@</w:t>
            </w:r>
            <w:r>
              <w:rPr>
                <w:rFonts w:ascii="Arial" w:hAnsi="Arial"/>
                <w:sz w:val="14"/>
              </w:rPr>
              <w:noBreakHyphen/>
              <w:t xml:space="preserve">0.5Hz </w:t>
            </w:r>
          </w:p>
          <w:p w14:paraId="4DAAA382" w14:textId="77777777" w:rsidR="009E10A9" w:rsidRDefault="009E10A9">
            <w:pPr>
              <w:keepNext/>
              <w:keepLines/>
              <w:rPr>
                <w:rFonts w:ascii="Arial" w:hAnsi="Arial"/>
              </w:rPr>
            </w:pPr>
            <w:r>
              <w:rPr>
                <w:rFonts w:ascii="Arial" w:hAnsi="Arial"/>
                <w:sz w:val="14"/>
              </w:rPr>
              <w:t>(MW)</w:t>
            </w:r>
          </w:p>
        </w:tc>
        <w:tc>
          <w:tcPr>
            <w:tcW w:w="1272" w:type="dxa"/>
            <w:tcBorders>
              <w:top w:val="single" w:sz="6" w:space="0" w:color="auto"/>
              <w:left w:val="single" w:sz="6" w:space="0" w:color="auto"/>
            </w:tcBorders>
          </w:tcPr>
          <w:p w14:paraId="264F93B6" w14:textId="77777777" w:rsidR="009E10A9" w:rsidRDefault="009E10A9">
            <w:pPr>
              <w:rPr>
                <w:rFonts w:ascii="Arial" w:hAnsi="Arial"/>
                <w:sz w:val="14"/>
              </w:rPr>
            </w:pPr>
            <w:r>
              <w:rPr>
                <w:rFonts w:ascii="Arial" w:hAnsi="Arial"/>
                <w:sz w:val="14"/>
              </w:rPr>
              <w:t xml:space="preserve">Secondary Response </w:t>
            </w:r>
          </w:p>
          <w:p w14:paraId="55E26CA8" w14:textId="77777777" w:rsidR="009E10A9" w:rsidRDefault="009E10A9">
            <w:pPr>
              <w:rPr>
                <w:rFonts w:ascii="Arial" w:hAnsi="Arial"/>
                <w:sz w:val="14"/>
              </w:rPr>
            </w:pPr>
            <w:r>
              <w:rPr>
                <w:rFonts w:ascii="Arial" w:hAnsi="Arial"/>
                <w:sz w:val="14"/>
              </w:rPr>
              <w:t xml:space="preserve">@-0.2Hz </w:t>
            </w:r>
          </w:p>
          <w:p w14:paraId="6A6F4411" w14:textId="77777777" w:rsidR="009E10A9" w:rsidRDefault="009E10A9">
            <w:pPr>
              <w:keepNext/>
              <w:keepLines/>
              <w:rPr>
                <w:rFonts w:ascii="Arial" w:hAnsi="Arial"/>
              </w:rPr>
            </w:pPr>
            <w:r>
              <w:rPr>
                <w:rFonts w:ascii="Arial" w:hAnsi="Arial"/>
                <w:sz w:val="14"/>
              </w:rPr>
              <w:t>(MW)</w:t>
            </w:r>
          </w:p>
        </w:tc>
        <w:tc>
          <w:tcPr>
            <w:tcW w:w="1422" w:type="dxa"/>
            <w:tcBorders>
              <w:top w:val="single" w:sz="6" w:space="0" w:color="auto"/>
              <w:left w:val="single" w:sz="6" w:space="0" w:color="auto"/>
              <w:right w:val="double" w:sz="6" w:space="0" w:color="auto"/>
            </w:tcBorders>
          </w:tcPr>
          <w:p w14:paraId="4993349D" w14:textId="77777777" w:rsidR="009E10A9" w:rsidRDefault="009E10A9">
            <w:pPr>
              <w:rPr>
                <w:rFonts w:ascii="Arial" w:hAnsi="Arial"/>
                <w:sz w:val="14"/>
              </w:rPr>
            </w:pPr>
            <w:r>
              <w:rPr>
                <w:rFonts w:ascii="Arial" w:hAnsi="Arial"/>
                <w:sz w:val="14"/>
              </w:rPr>
              <w:t>High Frequency</w:t>
            </w:r>
          </w:p>
          <w:p w14:paraId="2F564F37" w14:textId="77777777" w:rsidR="009E10A9" w:rsidRDefault="009E10A9">
            <w:pPr>
              <w:rPr>
                <w:rFonts w:ascii="Arial" w:hAnsi="Arial"/>
                <w:sz w:val="14"/>
              </w:rPr>
            </w:pPr>
            <w:r>
              <w:rPr>
                <w:rFonts w:ascii="Arial" w:hAnsi="Arial"/>
                <w:sz w:val="14"/>
              </w:rPr>
              <w:t>Response</w:t>
            </w:r>
          </w:p>
          <w:p w14:paraId="1D29C534" w14:textId="77777777" w:rsidR="009E10A9" w:rsidRDefault="009E10A9">
            <w:pPr>
              <w:rPr>
                <w:rFonts w:ascii="Arial" w:hAnsi="Arial"/>
              </w:rPr>
            </w:pPr>
            <w:r>
              <w:rPr>
                <w:rFonts w:ascii="Arial" w:hAnsi="Arial"/>
                <w:sz w:val="14"/>
              </w:rPr>
              <w:t>@+0.5Hz (MW)</w:t>
            </w:r>
          </w:p>
        </w:tc>
      </w:tr>
      <w:tr w:rsidR="009E10A9" w14:paraId="21B82B2C" w14:textId="77777777">
        <w:trPr>
          <w:cantSplit/>
          <w:trHeight w:val="354"/>
          <w:jc w:val="center"/>
        </w:trPr>
        <w:tc>
          <w:tcPr>
            <w:tcW w:w="1470" w:type="dxa"/>
            <w:tcBorders>
              <w:left w:val="double" w:sz="6" w:space="0" w:color="auto"/>
            </w:tcBorders>
          </w:tcPr>
          <w:p w14:paraId="346ECFF5" w14:textId="77777777" w:rsidR="009E10A9" w:rsidRDefault="009E10A9">
            <w:pPr>
              <w:keepNext/>
              <w:keepLines/>
              <w:rPr>
                <w:rFonts w:ascii="Arial" w:hAnsi="Arial"/>
              </w:rPr>
            </w:pPr>
          </w:p>
        </w:tc>
        <w:tc>
          <w:tcPr>
            <w:tcW w:w="1279" w:type="dxa"/>
            <w:tcBorders>
              <w:top w:val="single" w:sz="6" w:space="0" w:color="auto"/>
              <w:left w:val="single" w:sz="6" w:space="0" w:color="auto"/>
            </w:tcBorders>
          </w:tcPr>
          <w:p w14:paraId="1A2CC27F" w14:textId="77777777" w:rsidR="009E10A9" w:rsidRDefault="009E10A9">
            <w:pPr>
              <w:keepNext/>
              <w:keepLines/>
              <w:rPr>
                <w:rFonts w:ascii="Arial" w:hAnsi="Arial"/>
              </w:rPr>
            </w:pPr>
            <w:r>
              <w:rPr>
                <w:rFonts w:ascii="Arial" w:hAnsi="Arial"/>
                <w:sz w:val="14"/>
              </w:rPr>
              <w:t>P</w:t>
            </w:r>
            <w:r>
              <w:rPr>
                <w:rFonts w:ascii="Arial" w:hAnsi="Arial"/>
                <w:sz w:val="14"/>
                <w:vertAlign w:val="subscript"/>
              </w:rPr>
              <w:t>MW</w:t>
            </w:r>
          </w:p>
        </w:tc>
        <w:tc>
          <w:tcPr>
            <w:tcW w:w="1272" w:type="dxa"/>
            <w:tcBorders>
              <w:top w:val="single" w:sz="6" w:space="0" w:color="auto"/>
              <w:left w:val="single" w:sz="6" w:space="0" w:color="auto"/>
            </w:tcBorders>
          </w:tcPr>
          <w:p w14:paraId="422E4978" w14:textId="77777777" w:rsidR="009E10A9" w:rsidRDefault="009E10A9">
            <w:pPr>
              <w:keepNext/>
              <w:keepLines/>
              <w:rPr>
                <w:rFonts w:ascii="Arial" w:hAnsi="Arial"/>
              </w:rPr>
            </w:pPr>
            <w:r>
              <w:rPr>
                <w:rFonts w:ascii="Arial" w:hAnsi="Arial"/>
                <w:sz w:val="14"/>
              </w:rPr>
              <w:t>S</w:t>
            </w:r>
            <w:r>
              <w:rPr>
                <w:rFonts w:ascii="Arial" w:hAnsi="Arial"/>
                <w:sz w:val="14"/>
                <w:vertAlign w:val="subscript"/>
              </w:rPr>
              <w:t>MW</w:t>
            </w:r>
          </w:p>
        </w:tc>
        <w:tc>
          <w:tcPr>
            <w:tcW w:w="1422" w:type="dxa"/>
            <w:tcBorders>
              <w:top w:val="single" w:sz="6" w:space="0" w:color="auto"/>
              <w:left w:val="single" w:sz="6" w:space="0" w:color="auto"/>
              <w:right w:val="double" w:sz="6" w:space="0" w:color="auto"/>
            </w:tcBorders>
          </w:tcPr>
          <w:p w14:paraId="04C55771" w14:textId="77777777" w:rsidR="009E10A9" w:rsidRDefault="009E10A9">
            <w:pPr>
              <w:rPr>
                <w:rFonts w:ascii="Arial" w:hAnsi="Arial"/>
              </w:rPr>
            </w:pPr>
            <w:r>
              <w:rPr>
                <w:rFonts w:ascii="Arial" w:hAnsi="Arial"/>
                <w:sz w:val="14"/>
              </w:rPr>
              <w:t>H</w:t>
            </w:r>
            <w:r>
              <w:rPr>
                <w:rFonts w:ascii="Arial" w:hAnsi="Arial"/>
                <w:sz w:val="14"/>
                <w:vertAlign w:val="subscript"/>
              </w:rPr>
              <w:t>MW</w:t>
            </w:r>
          </w:p>
        </w:tc>
      </w:tr>
      <w:tr w:rsidR="009E10A9" w14:paraId="310006E9" w14:textId="77777777">
        <w:trPr>
          <w:cantSplit/>
          <w:trHeight w:val="343"/>
          <w:jc w:val="center"/>
        </w:trPr>
        <w:tc>
          <w:tcPr>
            <w:tcW w:w="1470" w:type="dxa"/>
            <w:tcBorders>
              <w:top w:val="single" w:sz="6" w:space="0" w:color="auto"/>
              <w:left w:val="double" w:sz="6" w:space="0" w:color="auto"/>
            </w:tcBorders>
          </w:tcPr>
          <w:p w14:paraId="315CF567" w14:textId="77777777" w:rsidR="009E10A9" w:rsidRDefault="009E10A9">
            <w:pPr>
              <w:keepNext/>
              <w:keepLines/>
              <w:jc w:val="center"/>
            </w:pPr>
          </w:p>
        </w:tc>
        <w:tc>
          <w:tcPr>
            <w:tcW w:w="1279" w:type="dxa"/>
            <w:tcBorders>
              <w:top w:val="single" w:sz="6" w:space="0" w:color="auto"/>
              <w:left w:val="single" w:sz="6" w:space="0" w:color="auto"/>
            </w:tcBorders>
          </w:tcPr>
          <w:p w14:paraId="563F2FA8" w14:textId="77777777" w:rsidR="009E10A9" w:rsidRDefault="009E10A9">
            <w:pPr>
              <w:keepNext/>
              <w:keepLines/>
              <w:jc w:val="center"/>
            </w:pPr>
          </w:p>
        </w:tc>
        <w:tc>
          <w:tcPr>
            <w:tcW w:w="1272" w:type="dxa"/>
            <w:tcBorders>
              <w:top w:val="single" w:sz="6" w:space="0" w:color="auto"/>
              <w:left w:val="single" w:sz="6" w:space="0" w:color="auto"/>
              <w:right w:val="single" w:sz="6" w:space="0" w:color="auto"/>
            </w:tcBorders>
          </w:tcPr>
          <w:p w14:paraId="5114258F" w14:textId="77777777" w:rsidR="009E10A9" w:rsidRDefault="009E10A9">
            <w:pPr>
              <w:keepNext/>
              <w:keepLines/>
              <w:jc w:val="center"/>
            </w:pPr>
          </w:p>
        </w:tc>
        <w:tc>
          <w:tcPr>
            <w:tcW w:w="1422" w:type="dxa"/>
            <w:tcBorders>
              <w:top w:val="single" w:sz="6" w:space="0" w:color="auto"/>
              <w:left w:val="single" w:sz="6" w:space="0" w:color="auto"/>
              <w:right w:val="double" w:sz="6" w:space="0" w:color="auto"/>
            </w:tcBorders>
          </w:tcPr>
          <w:p w14:paraId="0CF1BD83" w14:textId="77777777" w:rsidR="009E10A9" w:rsidRDefault="009E10A9">
            <w:pPr>
              <w:jc w:val="center"/>
            </w:pPr>
          </w:p>
        </w:tc>
      </w:tr>
      <w:tr w:rsidR="009E10A9" w14:paraId="189F7DB5" w14:textId="77777777">
        <w:trPr>
          <w:cantSplit/>
          <w:trHeight w:val="343"/>
          <w:jc w:val="center"/>
        </w:trPr>
        <w:tc>
          <w:tcPr>
            <w:tcW w:w="1470" w:type="dxa"/>
            <w:tcBorders>
              <w:top w:val="single" w:sz="6" w:space="0" w:color="auto"/>
              <w:left w:val="double" w:sz="6" w:space="0" w:color="auto"/>
            </w:tcBorders>
          </w:tcPr>
          <w:p w14:paraId="6915D496" w14:textId="77777777" w:rsidR="009E10A9" w:rsidRDefault="009E10A9">
            <w:pPr>
              <w:keepNext/>
              <w:keepLines/>
              <w:jc w:val="center"/>
            </w:pPr>
          </w:p>
        </w:tc>
        <w:tc>
          <w:tcPr>
            <w:tcW w:w="1279" w:type="dxa"/>
            <w:tcBorders>
              <w:top w:val="single" w:sz="6" w:space="0" w:color="auto"/>
              <w:left w:val="single" w:sz="6" w:space="0" w:color="auto"/>
            </w:tcBorders>
          </w:tcPr>
          <w:p w14:paraId="05896453" w14:textId="77777777" w:rsidR="009E10A9" w:rsidRDefault="009E10A9">
            <w:pPr>
              <w:keepNext/>
              <w:keepLines/>
              <w:jc w:val="center"/>
            </w:pPr>
          </w:p>
        </w:tc>
        <w:tc>
          <w:tcPr>
            <w:tcW w:w="1272" w:type="dxa"/>
            <w:tcBorders>
              <w:top w:val="single" w:sz="6" w:space="0" w:color="auto"/>
              <w:left w:val="single" w:sz="6" w:space="0" w:color="auto"/>
              <w:right w:val="single" w:sz="6" w:space="0" w:color="auto"/>
            </w:tcBorders>
          </w:tcPr>
          <w:p w14:paraId="02DA71DD" w14:textId="77777777" w:rsidR="009E10A9" w:rsidRDefault="009E10A9">
            <w:pPr>
              <w:keepNext/>
              <w:keepLines/>
              <w:jc w:val="center"/>
            </w:pPr>
          </w:p>
        </w:tc>
        <w:tc>
          <w:tcPr>
            <w:tcW w:w="1422" w:type="dxa"/>
            <w:tcBorders>
              <w:top w:val="single" w:sz="6" w:space="0" w:color="auto"/>
              <w:left w:val="single" w:sz="6" w:space="0" w:color="auto"/>
              <w:right w:val="double" w:sz="6" w:space="0" w:color="auto"/>
            </w:tcBorders>
          </w:tcPr>
          <w:p w14:paraId="114ED71F" w14:textId="77777777" w:rsidR="009E10A9" w:rsidRDefault="009E10A9">
            <w:pPr>
              <w:jc w:val="center"/>
            </w:pPr>
          </w:p>
        </w:tc>
      </w:tr>
      <w:tr w:rsidR="009E10A9" w14:paraId="7971EFD0" w14:textId="77777777">
        <w:trPr>
          <w:cantSplit/>
          <w:trHeight w:val="343"/>
          <w:jc w:val="center"/>
        </w:trPr>
        <w:tc>
          <w:tcPr>
            <w:tcW w:w="1470" w:type="dxa"/>
            <w:tcBorders>
              <w:top w:val="single" w:sz="6" w:space="0" w:color="auto"/>
              <w:left w:val="double" w:sz="6" w:space="0" w:color="auto"/>
            </w:tcBorders>
          </w:tcPr>
          <w:p w14:paraId="39A65123" w14:textId="77777777" w:rsidR="009E10A9" w:rsidRDefault="009E10A9">
            <w:pPr>
              <w:keepNext/>
              <w:keepLines/>
              <w:jc w:val="center"/>
            </w:pPr>
          </w:p>
        </w:tc>
        <w:tc>
          <w:tcPr>
            <w:tcW w:w="1279" w:type="dxa"/>
            <w:tcBorders>
              <w:top w:val="single" w:sz="6" w:space="0" w:color="auto"/>
              <w:left w:val="single" w:sz="6" w:space="0" w:color="auto"/>
            </w:tcBorders>
          </w:tcPr>
          <w:p w14:paraId="3C837106" w14:textId="77777777" w:rsidR="009E10A9" w:rsidRDefault="009E10A9">
            <w:pPr>
              <w:keepNext/>
              <w:keepLines/>
              <w:jc w:val="center"/>
            </w:pPr>
          </w:p>
        </w:tc>
        <w:tc>
          <w:tcPr>
            <w:tcW w:w="1272" w:type="dxa"/>
            <w:tcBorders>
              <w:top w:val="single" w:sz="6" w:space="0" w:color="auto"/>
              <w:left w:val="single" w:sz="6" w:space="0" w:color="auto"/>
              <w:right w:val="single" w:sz="6" w:space="0" w:color="auto"/>
            </w:tcBorders>
          </w:tcPr>
          <w:p w14:paraId="1993CDB2" w14:textId="77777777" w:rsidR="009E10A9" w:rsidRDefault="009E10A9">
            <w:pPr>
              <w:keepNext/>
              <w:keepLines/>
              <w:jc w:val="center"/>
            </w:pPr>
          </w:p>
        </w:tc>
        <w:tc>
          <w:tcPr>
            <w:tcW w:w="1422" w:type="dxa"/>
            <w:tcBorders>
              <w:top w:val="single" w:sz="6" w:space="0" w:color="auto"/>
              <w:left w:val="single" w:sz="6" w:space="0" w:color="auto"/>
              <w:right w:val="double" w:sz="6" w:space="0" w:color="auto"/>
            </w:tcBorders>
          </w:tcPr>
          <w:p w14:paraId="5646E953" w14:textId="77777777" w:rsidR="009E10A9" w:rsidRDefault="009E10A9">
            <w:pPr>
              <w:jc w:val="center"/>
            </w:pPr>
          </w:p>
        </w:tc>
      </w:tr>
      <w:tr w:rsidR="009E10A9" w14:paraId="05ADEE55" w14:textId="77777777">
        <w:trPr>
          <w:cantSplit/>
          <w:trHeight w:val="343"/>
          <w:jc w:val="center"/>
        </w:trPr>
        <w:tc>
          <w:tcPr>
            <w:tcW w:w="1470" w:type="dxa"/>
            <w:tcBorders>
              <w:top w:val="single" w:sz="6" w:space="0" w:color="auto"/>
              <w:left w:val="double" w:sz="6" w:space="0" w:color="auto"/>
            </w:tcBorders>
          </w:tcPr>
          <w:p w14:paraId="2309F686" w14:textId="77777777" w:rsidR="009E10A9" w:rsidRDefault="009E10A9">
            <w:pPr>
              <w:keepNext/>
              <w:keepLines/>
              <w:jc w:val="center"/>
            </w:pPr>
          </w:p>
        </w:tc>
        <w:tc>
          <w:tcPr>
            <w:tcW w:w="1279" w:type="dxa"/>
            <w:tcBorders>
              <w:top w:val="single" w:sz="6" w:space="0" w:color="auto"/>
              <w:left w:val="single" w:sz="6" w:space="0" w:color="auto"/>
            </w:tcBorders>
          </w:tcPr>
          <w:p w14:paraId="5043452D" w14:textId="77777777" w:rsidR="009E10A9" w:rsidRDefault="009E10A9">
            <w:pPr>
              <w:keepNext/>
              <w:keepLines/>
              <w:jc w:val="center"/>
            </w:pPr>
          </w:p>
        </w:tc>
        <w:tc>
          <w:tcPr>
            <w:tcW w:w="1272" w:type="dxa"/>
            <w:tcBorders>
              <w:top w:val="single" w:sz="6" w:space="0" w:color="auto"/>
              <w:left w:val="single" w:sz="6" w:space="0" w:color="auto"/>
              <w:right w:val="single" w:sz="6" w:space="0" w:color="auto"/>
            </w:tcBorders>
          </w:tcPr>
          <w:p w14:paraId="3FC1A8AA" w14:textId="77777777" w:rsidR="009E10A9" w:rsidRDefault="009E10A9">
            <w:pPr>
              <w:keepNext/>
              <w:keepLines/>
              <w:jc w:val="center"/>
            </w:pPr>
          </w:p>
        </w:tc>
        <w:tc>
          <w:tcPr>
            <w:tcW w:w="1422" w:type="dxa"/>
            <w:tcBorders>
              <w:top w:val="single" w:sz="6" w:space="0" w:color="auto"/>
              <w:left w:val="single" w:sz="6" w:space="0" w:color="auto"/>
              <w:right w:val="double" w:sz="6" w:space="0" w:color="auto"/>
            </w:tcBorders>
          </w:tcPr>
          <w:p w14:paraId="03704905" w14:textId="77777777" w:rsidR="009E10A9" w:rsidRDefault="009E10A9">
            <w:pPr>
              <w:keepLines/>
              <w:jc w:val="center"/>
            </w:pPr>
          </w:p>
        </w:tc>
      </w:tr>
      <w:tr w:rsidR="009E10A9" w14:paraId="129B23E2" w14:textId="77777777">
        <w:trPr>
          <w:cantSplit/>
          <w:trHeight w:val="343"/>
          <w:jc w:val="center"/>
        </w:trPr>
        <w:tc>
          <w:tcPr>
            <w:tcW w:w="1470" w:type="dxa"/>
            <w:tcBorders>
              <w:top w:val="single" w:sz="6" w:space="0" w:color="auto"/>
              <w:left w:val="double" w:sz="6" w:space="0" w:color="auto"/>
            </w:tcBorders>
          </w:tcPr>
          <w:p w14:paraId="7C9CD81D" w14:textId="77777777" w:rsidR="009E10A9" w:rsidRDefault="009E10A9">
            <w:pPr>
              <w:keepLines/>
              <w:jc w:val="center"/>
            </w:pPr>
          </w:p>
        </w:tc>
        <w:tc>
          <w:tcPr>
            <w:tcW w:w="1279" w:type="dxa"/>
            <w:tcBorders>
              <w:top w:val="single" w:sz="6" w:space="0" w:color="auto"/>
              <w:left w:val="single" w:sz="6" w:space="0" w:color="auto"/>
            </w:tcBorders>
          </w:tcPr>
          <w:p w14:paraId="281BDB4E" w14:textId="77777777" w:rsidR="009E10A9" w:rsidRDefault="009E10A9">
            <w:pPr>
              <w:keepLines/>
              <w:jc w:val="center"/>
            </w:pPr>
          </w:p>
        </w:tc>
        <w:tc>
          <w:tcPr>
            <w:tcW w:w="1272" w:type="dxa"/>
            <w:tcBorders>
              <w:top w:val="single" w:sz="6" w:space="0" w:color="auto"/>
              <w:left w:val="single" w:sz="6" w:space="0" w:color="auto"/>
              <w:right w:val="single" w:sz="6" w:space="0" w:color="auto"/>
            </w:tcBorders>
          </w:tcPr>
          <w:p w14:paraId="4FB90219" w14:textId="77777777" w:rsidR="009E10A9" w:rsidRDefault="009E10A9">
            <w:pPr>
              <w:keepLines/>
              <w:jc w:val="center"/>
            </w:pPr>
          </w:p>
        </w:tc>
        <w:tc>
          <w:tcPr>
            <w:tcW w:w="1422" w:type="dxa"/>
            <w:tcBorders>
              <w:top w:val="single" w:sz="6" w:space="0" w:color="auto"/>
              <w:left w:val="single" w:sz="6" w:space="0" w:color="auto"/>
              <w:right w:val="double" w:sz="6" w:space="0" w:color="auto"/>
            </w:tcBorders>
          </w:tcPr>
          <w:p w14:paraId="07924CDB" w14:textId="77777777" w:rsidR="009E10A9" w:rsidRDefault="009E10A9">
            <w:pPr>
              <w:jc w:val="center"/>
            </w:pPr>
          </w:p>
        </w:tc>
      </w:tr>
      <w:tr w:rsidR="009E10A9" w14:paraId="7F8814C7" w14:textId="77777777">
        <w:trPr>
          <w:cantSplit/>
          <w:trHeight w:val="400"/>
          <w:jc w:val="center"/>
        </w:trPr>
        <w:tc>
          <w:tcPr>
            <w:tcW w:w="1470" w:type="dxa"/>
            <w:tcBorders>
              <w:top w:val="single" w:sz="6" w:space="0" w:color="auto"/>
              <w:left w:val="double" w:sz="6" w:space="0" w:color="auto"/>
              <w:bottom w:val="double" w:sz="6" w:space="0" w:color="auto"/>
            </w:tcBorders>
          </w:tcPr>
          <w:p w14:paraId="64BC6306" w14:textId="77777777" w:rsidR="009E10A9" w:rsidRDefault="009E10A9">
            <w:pPr>
              <w:keepLines/>
              <w:jc w:val="center"/>
            </w:pPr>
          </w:p>
        </w:tc>
        <w:tc>
          <w:tcPr>
            <w:tcW w:w="1279" w:type="dxa"/>
            <w:tcBorders>
              <w:top w:val="single" w:sz="6" w:space="0" w:color="auto"/>
              <w:left w:val="single" w:sz="6" w:space="0" w:color="auto"/>
              <w:bottom w:val="double" w:sz="6" w:space="0" w:color="auto"/>
            </w:tcBorders>
          </w:tcPr>
          <w:p w14:paraId="2A2FD9C9" w14:textId="77777777" w:rsidR="009E10A9" w:rsidRDefault="009E10A9">
            <w:pPr>
              <w:keepLines/>
              <w:jc w:val="center"/>
            </w:pPr>
          </w:p>
        </w:tc>
        <w:tc>
          <w:tcPr>
            <w:tcW w:w="1272" w:type="dxa"/>
            <w:tcBorders>
              <w:top w:val="single" w:sz="6" w:space="0" w:color="auto"/>
              <w:left w:val="single" w:sz="6" w:space="0" w:color="auto"/>
              <w:bottom w:val="double" w:sz="6" w:space="0" w:color="auto"/>
              <w:right w:val="single" w:sz="6" w:space="0" w:color="auto"/>
            </w:tcBorders>
          </w:tcPr>
          <w:p w14:paraId="08C2D07C" w14:textId="77777777" w:rsidR="009E10A9" w:rsidRDefault="009E10A9">
            <w:pPr>
              <w:keepLines/>
              <w:jc w:val="center"/>
            </w:pPr>
          </w:p>
        </w:tc>
        <w:tc>
          <w:tcPr>
            <w:tcW w:w="1422" w:type="dxa"/>
            <w:tcBorders>
              <w:top w:val="single" w:sz="6" w:space="0" w:color="auto"/>
              <w:left w:val="single" w:sz="6" w:space="0" w:color="auto"/>
              <w:bottom w:val="double" w:sz="6" w:space="0" w:color="auto"/>
              <w:right w:val="double" w:sz="6" w:space="0" w:color="auto"/>
            </w:tcBorders>
          </w:tcPr>
          <w:p w14:paraId="34C4DE11" w14:textId="77777777" w:rsidR="009E10A9" w:rsidRDefault="009E10A9">
            <w:pPr>
              <w:keepLines/>
              <w:jc w:val="center"/>
            </w:pPr>
          </w:p>
        </w:tc>
      </w:tr>
    </w:tbl>
    <w:p w14:paraId="229217FF" w14:textId="77777777" w:rsidR="009E10A9" w:rsidRDefault="009E10A9">
      <w:pPr>
        <w:keepLines/>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14"/>
        </w:rPr>
      </w:pPr>
    </w:p>
    <w:p w14:paraId="59AF554C"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14"/>
        </w:rPr>
      </w:pPr>
    </w:p>
    <w:p w14:paraId="36681F46" w14:textId="77777777" w:rsidR="009E10A9" w:rsidRDefault="009E10A9">
      <w:pPr>
        <w:keepNext/>
        <w:keepLines/>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14"/>
          <w:lang w:val="fr-FR"/>
        </w:rPr>
      </w:pPr>
    </w:p>
    <w:tbl>
      <w:tblPr>
        <w:tblW w:w="0" w:type="auto"/>
        <w:jc w:val="center"/>
        <w:tblLayout w:type="fixed"/>
        <w:tblCellMar>
          <w:left w:w="40" w:type="dxa"/>
          <w:right w:w="40" w:type="dxa"/>
        </w:tblCellMar>
        <w:tblLook w:val="0000" w:firstRow="0" w:lastRow="0" w:firstColumn="0" w:lastColumn="0" w:noHBand="0" w:noVBand="0"/>
      </w:tblPr>
      <w:tblGrid>
        <w:gridCol w:w="1470"/>
        <w:gridCol w:w="1700"/>
        <w:gridCol w:w="2273"/>
      </w:tblGrid>
      <w:tr w:rsidR="009E10A9" w14:paraId="5F101E13" w14:textId="77777777">
        <w:trPr>
          <w:cantSplit/>
          <w:trHeight w:val="619"/>
          <w:jc w:val="center"/>
        </w:trPr>
        <w:tc>
          <w:tcPr>
            <w:tcW w:w="1470" w:type="dxa"/>
            <w:tcBorders>
              <w:top w:val="double" w:sz="6" w:space="0" w:color="auto"/>
              <w:left w:val="double" w:sz="6" w:space="0" w:color="auto"/>
              <w:bottom w:val="single" w:sz="6" w:space="0" w:color="auto"/>
              <w:right w:val="single" w:sz="6" w:space="0" w:color="auto"/>
            </w:tcBorders>
          </w:tcPr>
          <w:p w14:paraId="53849207" w14:textId="77777777" w:rsidR="009E10A9" w:rsidRDefault="009E10A9">
            <w:pPr>
              <w:keepNext/>
              <w:keepLines/>
              <w:rPr>
                <w:rFonts w:ascii="Arial" w:hAnsi="Arial"/>
              </w:rPr>
            </w:pPr>
            <w:r>
              <w:rPr>
                <w:rFonts w:ascii="Arial" w:hAnsi="Arial"/>
                <w:sz w:val="14"/>
              </w:rPr>
              <w:t>Table 2</w:t>
            </w:r>
          </w:p>
        </w:tc>
        <w:tc>
          <w:tcPr>
            <w:tcW w:w="3973" w:type="dxa"/>
            <w:gridSpan w:val="2"/>
            <w:tcBorders>
              <w:top w:val="double" w:sz="6" w:space="0" w:color="auto"/>
              <w:left w:val="nil"/>
              <w:right w:val="double" w:sz="6" w:space="0" w:color="auto"/>
            </w:tcBorders>
          </w:tcPr>
          <w:p w14:paraId="1FE2E8F7" w14:textId="77777777" w:rsidR="009E10A9" w:rsidRDefault="009E10A9">
            <w:pPr>
              <w:rPr>
                <w:rFonts w:ascii="Arial" w:hAnsi="Arial"/>
              </w:rPr>
            </w:pPr>
            <w:r>
              <w:rPr>
                <w:rFonts w:ascii="Arial" w:hAnsi="Arial"/>
                <w:sz w:val="14"/>
              </w:rPr>
              <w:t>Plant Configuration Adjustment Factor K</w:t>
            </w:r>
            <w:r>
              <w:rPr>
                <w:rFonts w:ascii="Arial" w:hAnsi="Arial"/>
                <w:sz w:val="14"/>
                <w:vertAlign w:val="subscript"/>
              </w:rPr>
              <w:t>GRC</w:t>
            </w:r>
            <w:r>
              <w:rPr>
                <w:rFonts w:ascii="Arial" w:hAnsi="Arial"/>
                <w:sz w:val="14"/>
              </w:rPr>
              <w:t xml:space="preserve"> – Mode A</w:t>
            </w:r>
          </w:p>
        </w:tc>
      </w:tr>
      <w:tr w:rsidR="009E10A9" w14:paraId="545EB32D" w14:textId="77777777">
        <w:trPr>
          <w:cantSplit/>
          <w:trHeight w:val="343"/>
          <w:jc w:val="center"/>
        </w:trPr>
        <w:tc>
          <w:tcPr>
            <w:tcW w:w="3170" w:type="dxa"/>
            <w:gridSpan w:val="2"/>
            <w:tcBorders>
              <w:top w:val="single" w:sz="6" w:space="0" w:color="auto"/>
              <w:left w:val="double" w:sz="6" w:space="0" w:color="auto"/>
              <w:right w:val="single" w:sz="6" w:space="0" w:color="auto"/>
            </w:tcBorders>
          </w:tcPr>
          <w:p w14:paraId="085EB0A6" w14:textId="77777777" w:rsidR="009E10A9" w:rsidRDefault="009E10A9">
            <w:pPr>
              <w:keepNext/>
              <w:keepLines/>
              <w:rPr>
                <w:rFonts w:ascii="Arial" w:hAnsi="Arial"/>
                <w:sz w:val="14"/>
              </w:rPr>
            </w:pPr>
            <w:r>
              <w:rPr>
                <w:rFonts w:ascii="Arial" w:hAnsi="Arial"/>
                <w:sz w:val="14"/>
              </w:rPr>
              <w:t>1 Gas Turbine and 1 Steam Turbine</w:t>
            </w:r>
          </w:p>
        </w:tc>
        <w:tc>
          <w:tcPr>
            <w:tcW w:w="2273" w:type="dxa"/>
            <w:tcBorders>
              <w:top w:val="single" w:sz="6" w:space="0" w:color="auto"/>
              <w:left w:val="single" w:sz="6" w:space="0" w:color="auto"/>
              <w:right w:val="double" w:sz="6" w:space="0" w:color="auto"/>
            </w:tcBorders>
          </w:tcPr>
          <w:p w14:paraId="33AB7971" w14:textId="77777777" w:rsidR="009E10A9" w:rsidRDefault="009E10A9">
            <w:pPr>
              <w:jc w:val="center"/>
              <w:rPr>
                <w:sz w:val="14"/>
              </w:rPr>
            </w:pPr>
          </w:p>
        </w:tc>
      </w:tr>
      <w:tr w:rsidR="009E10A9" w14:paraId="5BAC440E" w14:textId="77777777">
        <w:trPr>
          <w:cantSplit/>
          <w:trHeight w:val="400"/>
          <w:jc w:val="center"/>
        </w:trPr>
        <w:tc>
          <w:tcPr>
            <w:tcW w:w="3170" w:type="dxa"/>
            <w:gridSpan w:val="2"/>
            <w:tcBorders>
              <w:top w:val="single" w:sz="6" w:space="0" w:color="auto"/>
              <w:left w:val="double" w:sz="6" w:space="0" w:color="auto"/>
              <w:bottom w:val="double" w:sz="6" w:space="0" w:color="auto"/>
              <w:right w:val="single" w:sz="6" w:space="0" w:color="auto"/>
            </w:tcBorders>
          </w:tcPr>
          <w:p w14:paraId="500C97FE" w14:textId="77777777" w:rsidR="009E10A9" w:rsidRDefault="009E10A9">
            <w:pPr>
              <w:keepLines/>
              <w:rPr>
                <w:rFonts w:ascii="Arial" w:hAnsi="Arial"/>
                <w:sz w:val="14"/>
              </w:rPr>
            </w:pPr>
            <w:r>
              <w:rPr>
                <w:rFonts w:ascii="Arial" w:hAnsi="Arial"/>
                <w:sz w:val="14"/>
              </w:rPr>
              <w:t>1 Gas Turbine</w:t>
            </w:r>
          </w:p>
        </w:tc>
        <w:tc>
          <w:tcPr>
            <w:tcW w:w="2273" w:type="dxa"/>
            <w:tcBorders>
              <w:top w:val="single" w:sz="6" w:space="0" w:color="auto"/>
              <w:left w:val="single" w:sz="6" w:space="0" w:color="auto"/>
              <w:bottom w:val="double" w:sz="6" w:space="0" w:color="auto"/>
              <w:right w:val="double" w:sz="6" w:space="0" w:color="auto"/>
            </w:tcBorders>
          </w:tcPr>
          <w:p w14:paraId="0E2FD287" w14:textId="77777777" w:rsidR="009E10A9" w:rsidRDefault="009E10A9">
            <w:pPr>
              <w:keepLines/>
              <w:jc w:val="center"/>
              <w:rPr>
                <w:sz w:val="14"/>
              </w:rPr>
            </w:pPr>
          </w:p>
        </w:tc>
      </w:tr>
    </w:tbl>
    <w:p w14:paraId="7ABBC412" w14:textId="77777777" w:rsidR="009E10A9" w:rsidRDefault="009E10A9">
      <w:pPr>
        <w:keepLines/>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14"/>
        </w:rPr>
      </w:pPr>
    </w:p>
    <w:p w14:paraId="105DD177"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hanging="1440"/>
        <w:jc w:val="both"/>
        <w:rPr>
          <w:rFonts w:ascii="Arial" w:hAnsi="Arial"/>
          <w:lang w:val="fr-FR"/>
        </w:rPr>
      </w:pPr>
      <w:r>
        <w:rPr>
          <w:rFonts w:ascii="Arial" w:hAnsi="Arial"/>
          <w:i/>
          <w:lang w:val="fr-FR"/>
        </w:rPr>
        <w:tab/>
      </w:r>
      <w:r>
        <w:rPr>
          <w:rFonts w:ascii="Arial" w:hAnsi="Arial"/>
          <w:i/>
          <w:lang w:val="fr-FR"/>
        </w:rPr>
        <w:tab/>
        <w:t xml:space="preserve">    (or </w:t>
      </w:r>
      <w:proofErr w:type="spellStart"/>
      <w:r>
        <w:rPr>
          <w:rFonts w:ascii="Arial" w:hAnsi="Arial"/>
          <w:i/>
          <w:lang w:val="fr-FR"/>
        </w:rPr>
        <w:t>whatever</w:t>
      </w:r>
      <w:proofErr w:type="spellEnd"/>
      <w:r>
        <w:rPr>
          <w:rFonts w:ascii="Arial" w:hAnsi="Arial"/>
          <w:i/>
          <w:lang w:val="fr-FR"/>
        </w:rPr>
        <w:t xml:space="preserve"> configuration </w:t>
      </w:r>
      <w:proofErr w:type="spellStart"/>
      <w:r>
        <w:rPr>
          <w:rFonts w:ascii="Arial" w:hAnsi="Arial"/>
          <w:i/>
          <w:lang w:val="fr-FR"/>
        </w:rPr>
        <w:t>is</w:t>
      </w:r>
      <w:proofErr w:type="spellEnd"/>
      <w:r>
        <w:rPr>
          <w:rFonts w:ascii="Arial" w:hAnsi="Arial"/>
          <w:i/>
          <w:lang w:val="fr-FR"/>
        </w:rPr>
        <w:t xml:space="preserve"> </w:t>
      </w:r>
      <w:proofErr w:type="spellStart"/>
      <w:r>
        <w:rPr>
          <w:rFonts w:ascii="Arial" w:hAnsi="Arial"/>
          <w:i/>
          <w:lang w:val="fr-FR"/>
        </w:rPr>
        <w:t>appropriate</w:t>
      </w:r>
      <w:proofErr w:type="spellEnd"/>
      <w:r>
        <w:rPr>
          <w:rFonts w:ascii="Arial" w:hAnsi="Arial"/>
          <w:i/>
          <w:lang w:val="fr-FR"/>
        </w:rPr>
        <w:t>)</w:t>
      </w:r>
    </w:p>
    <w:p w14:paraId="7A397D7F"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hanging="1440"/>
        <w:jc w:val="both"/>
        <w:rPr>
          <w:rFonts w:ascii="Arial" w:hAnsi="Arial"/>
          <w:lang w:val="fr-FR"/>
        </w:rPr>
      </w:pPr>
    </w:p>
    <w:p w14:paraId="0A9064FB" w14:textId="77777777" w:rsidR="009E10A9" w:rsidRDefault="009E10A9">
      <w:pPr>
        <w:pStyle w:val="7Document"/>
        <w:widowControl/>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14:paraId="607E9DC4"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u w:val="single"/>
        </w:rPr>
      </w:pPr>
      <w:r>
        <w:rPr>
          <w:rFonts w:ascii="Arial" w:hAnsi="Arial"/>
        </w:rPr>
        <w:br w:type="page"/>
      </w:r>
      <w:r>
        <w:rPr>
          <w:rFonts w:ascii="Arial" w:hAnsi="Arial"/>
          <w:b/>
          <w:u w:val="single"/>
        </w:rPr>
        <w:lastRenderedPageBreak/>
        <w:t>Part III</w:t>
      </w:r>
    </w:p>
    <w:p w14:paraId="747744F6"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u w:val="single"/>
        </w:rPr>
      </w:pPr>
      <w:r>
        <w:rPr>
          <w:rFonts w:ascii="Arial" w:hAnsi="Arial"/>
          <w:b/>
          <w:u w:val="single"/>
        </w:rPr>
        <w:t xml:space="preserve">Frequency Response - Permissible Combinations  </w:t>
      </w:r>
    </w:p>
    <w:p w14:paraId="1E9D8CA0"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rPr>
      </w:pPr>
    </w:p>
    <w:p w14:paraId="1D28A853"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hanging="1440"/>
        <w:jc w:val="both"/>
        <w:rPr>
          <w:rFonts w:ascii="Arial" w:hAnsi="Arial"/>
          <w:lang w:val="fr-FR"/>
        </w:rPr>
      </w:pPr>
      <w:r>
        <w:rPr>
          <w:rFonts w:ascii="Arial" w:hAnsi="Arial"/>
          <w:lang w:val="fr-FR"/>
        </w:rPr>
        <w:t>Station:</w:t>
      </w:r>
      <w:r>
        <w:rPr>
          <w:rFonts w:ascii="Arial" w:hAnsi="Arial"/>
          <w:lang w:val="fr-FR"/>
        </w:rPr>
        <w:tab/>
      </w:r>
      <w:r>
        <w:rPr>
          <w:rFonts w:ascii="Arial" w:hAnsi="Arial"/>
          <w:lang w:val="fr-FR"/>
        </w:rPr>
        <w:tab/>
      </w:r>
      <w:r>
        <w:rPr>
          <w:rFonts w:ascii="Arial" w:hAnsi="Arial"/>
          <w:lang w:val="fr-FR"/>
        </w:rPr>
        <w:tab/>
      </w:r>
    </w:p>
    <w:p w14:paraId="3BCE3598"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lang w:val="fr-FR"/>
        </w:rPr>
      </w:pPr>
      <w:r>
        <w:rPr>
          <w:rFonts w:ascii="Arial" w:hAnsi="Arial"/>
          <w:lang w:val="fr-FR"/>
        </w:rPr>
        <w:t xml:space="preserve">BM Unit Nos: </w:t>
      </w:r>
      <w:r>
        <w:rPr>
          <w:rFonts w:ascii="Arial" w:hAnsi="Arial"/>
          <w:lang w:val="fr-FR"/>
        </w:rPr>
        <w:tab/>
      </w:r>
      <w:r>
        <w:rPr>
          <w:lang w:val="fr-FR"/>
        </w:rPr>
        <w:tab/>
      </w:r>
    </w:p>
    <w:p w14:paraId="70EADFF5"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lang w:val="fr-FR"/>
        </w:rPr>
      </w:pPr>
    </w:p>
    <w:p w14:paraId="7D9EAEBD"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lang w:val="fr-FR"/>
        </w:rPr>
      </w:pPr>
    </w:p>
    <w:tbl>
      <w:tblPr>
        <w:tblW w:w="0" w:type="auto"/>
        <w:tblInd w:w="1441" w:type="dxa"/>
        <w:tblLayout w:type="fixed"/>
        <w:tblCellMar>
          <w:left w:w="0" w:type="dxa"/>
          <w:right w:w="0" w:type="dxa"/>
        </w:tblCellMar>
        <w:tblLook w:val="0000" w:firstRow="0" w:lastRow="0" w:firstColumn="0" w:lastColumn="0" w:noHBand="0" w:noVBand="0"/>
      </w:tblPr>
      <w:tblGrid>
        <w:gridCol w:w="2977"/>
        <w:gridCol w:w="1134"/>
        <w:gridCol w:w="1134"/>
      </w:tblGrid>
      <w:tr w:rsidR="009E10A9" w14:paraId="25630B44" w14:textId="77777777">
        <w:trPr>
          <w:cantSplit/>
          <w:trHeight w:val="681"/>
        </w:trPr>
        <w:tc>
          <w:tcPr>
            <w:tcW w:w="2977" w:type="dxa"/>
            <w:tcBorders>
              <w:top w:val="double" w:sz="6" w:space="0" w:color="auto"/>
              <w:left w:val="double" w:sz="6" w:space="0" w:color="auto"/>
              <w:bottom w:val="single" w:sz="6" w:space="0" w:color="auto"/>
              <w:right w:val="single" w:sz="6" w:space="0" w:color="auto"/>
            </w:tcBorders>
          </w:tcPr>
          <w:p w14:paraId="4BA288DD" w14:textId="77777777" w:rsidR="009E10A9" w:rsidRDefault="009E10A9">
            <w:pPr>
              <w:rPr>
                <w:rFonts w:ascii="Arial" w:hAnsi="Arial"/>
                <w:lang w:val="fr-FR"/>
              </w:rPr>
            </w:pPr>
            <w:r>
              <w:rPr>
                <w:rFonts w:ascii="Arial" w:hAnsi="Arial"/>
                <w:lang w:val="fr-FR"/>
              </w:rPr>
              <w:t xml:space="preserve"> Table 1</w:t>
            </w:r>
          </w:p>
        </w:tc>
        <w:tc>
          <w:tcPr>
            <w:tcW w:w="2268" w:type="dxa"/>
            <w:gridSpan w:val="2"/>
            <w:tcBorders>
              <w:top w:val="double" w:sz="6" w:space="0" w:color="auto"/>
              <w:left w:val="single" w:sz="6" w:space="0" w:color="auto"/>
              <w:bottom w:val="single" w:sz="6" w:space="0" w:color="auto"/>
              <w:right w:val="double" w:sz="6" w:space="0" w:color="auto"/>
            </w:tcBorders>
          </w:tcPr>
          <w:p w14:paraId="35695808" w14:textId="77777777" w:rsidR="009E10A9" w:rsidRDefault="009E10A9">
            <w:pPr>
              <w:jc w:val="center"/>
              <w:rPr>
                <w:rFonts w:ascii="Arial" w:hAnsi="Arial"/>
                <w:b/>
                <w:lang w:val="fr-FR"/>
              </w:rPr>
            </w:pPr>
            <w:r>
              <w:rPr>
                <w:rFonts w:ascii="Arial" w:hAnsi="Arial"/>
                <w:b/>
                <w:lang w:val="fr-FR"/>
              </w:rPr>
              <w:t xml:space="preserve">Mode A </w:t>
            </w:r>
            <w:proofErr w:type="spellStart"/>
            <w:r>
              <w:rPr>
                <w:rFonts w:ascii="Arial" w:hAnsi="Arial"/>
                <w:b/>
                <w:lang w:val="fr-FR"/>
              </w:rPr>
              <w:t>Response</w:t>
            </w:r>
            <w:proofErr w:type="spellEnd"/>
          </w:p>
        </w:tc>
      </w:tr>
      <w:tr w:rsidR="009E10A9" w14:paraId="1D1D38BD" w14:textId="77777777">
        <w:trPr>
          <w:cantSplit/>
          <w:trHeight w:val="403"/>
        </w:trPr>
        <w:tc>
          <w:tcPr>
            <w:tcW w:w="2977" w:type="dxa"/>
            <w:tcBorders>
              <w:top w:val="single" w:sz="6" w:space="0" w:color="auto"/>
              <w:left w:val="double" w:sz="6" w:space="0" w:color="auto"/>
              <w:bottom w:val="single" w:sz="6" w:space="0" w:color="auto"/>
              <w:right w:val="single" w:sz="6" w:space="0" w:color="auto"/>
            </w:tcBorders>
          </w:tcPr>
          <w:p w14:paraId="63B3F9CE" w14:textId="77777777" w:rsidR="009E10A9" w:rsidRDefault="009E10A9">
            <w:pPr>
              <w:rPr>
                <w:rFonts w:ascii="Arial" w:hAnsi="Arial"/>
              </w:rPr>
            </w:pPr>
            <w:r>
              <w:rPr>
                <w:rFonts w:ascii="Arial" w:hAnsi="Arial"/>
              </w:rPr>
              <w:t xml:space="preserve"> Primary Response </w:t>
            </w:r>
          </w:p>
        </w:tc>
        <w:tc>
          <w:tcPr>
            <w:tcW w:w="1134" w:type="dxa"/>
            <w:tcBorders>
              <w:top w:val="single" w:sz="6" w:space="0" w:color="auto"/>
              <w:left w:val="single" w:sz="6" w:space="0" w:color="auto"/>
              <w:bottom w:val="single" w:sz="6" w:space="0" w:color="auto"/>
              <w:right w:val="single" w:sz="6" w:space="0" w:color="auto"/>
            </w:tcBorders>
          </w:tcPr>
          <w:p w14:paraId="0A834654" w14:textId="77777777" w:rsidR="009E10A9" w:rsidRDefault="009E10A9">
            <w:pPr>
              <w:jc w:val="center"/>
              <w:rPr>
                <w:rFonts w:ascii="Arial" w:hAnsi="Arial"/>
              </w:rPr>
            </w:pPr>
            <w:r>
              <w:rPr>
                <w:rFonts w:ascii="Wingdings" w:eastAsia="Wingdings" w:hAnsi="Wingdings" w:cs="Wingdings"/>
              </w:rPr>
              <w:t>ü</w:t>
            </w:r>
          </w:p>
        </w:tc>
        <w:tc>
          <w:tcPr>
            <w:tcW w:w="1134" w:type="dxa"/>
            <w:tcBorders>
              <w:top w:val="single" w:sz="6" w:space="0" w:color="auto"/>
              <w:left w:val="single" w:sz="6" w:space="0" w:color="auto"/>
              <w:bottom w:val="single" w:sz="6" w:space="0" w:color="auto"/>
              <w:right w:val="double" w:sz="6" w:space="0" w:color="auto"/>
            </w:tcBorders>
          </w:tcPr>
          <w:p w14:paraId="692DCCF8" w14:textId="77777777" w:rsidR="009E10A9" w:rsidRDefault="009E10A9">
            <w:pPr>
              <w:jc w:val="center"/>
              <w:rPr>
                <w:rFonts w:ascii="Arial" w:hAnsi="Arial"/>
              </w:rPr>
            </w:pPr>
            <w:r>
              <w:rPr>
                <w:rFonts w:ascii="Wingdings" w:eastAsia="Wingdings" w:hAnsi="Wingdings" w:cs="Wingdings"/>
              </w:rPr>
              <w:t>ü</w:t>
            </w:r>
          </w:p>
        </w:tc>
      </w:tr>
      <w:tr w:rsidR="009E10A9" w14:paraId="0C4B00F6" w14:textId="77777777">
        <w:trPr>
          <w:cantSplit/>
          <w:trHeight w:val="403"/>
        </w:trPr>
        <w:tc>
          <w:tcPr>
            <w:tcW w:w="2977" w:type="dxa"/>
            <w:tcBorders>
              <w:top w:val="single" w:sz="6" w:space="0" w:color="auto"/>
              <w:left w:val="double" w:sz="6" w:space="0" w:color="auto"/>
              <w:bottom w:val="single" w:sz="6" w:space="0" w:color="auto"/>
              <w:right w:val="single" w:sz="6" w:space="0" w:color="auto"/>
            </w:tcBorders>
          </w:tcPr>
          <w:p w14:paraId="05165AB1" w14:textId="77777777" w:rsidR="009E10A9" w:rsidRDefault="009E10A9">
            <w:pPr>
              <w:ind w:left="-1154"/>
              <w:rPr>
                <w:rFonts w:ascii="Arial" w:hAnsi="Arial"/>
              </w:rPr>
            </w:pPr>
            <w:r>
              <w:rPr>
                <w:rFonts w:ascii="Arial" w:hAnsi="Arial"/>
              </w:rPr>
              <w:t xml:space="preserve"> Secondary  </w:t>
            </w:r>
            <w:proofErr w:type="spellStart"/>
            <w:r>
              <w:rPr>
                <w:rFonts w:ascii="Arial" w:hAnsi="Arial"/>
              </w:rPr>
              <w:t>Secondary</w:t>
            </w:r>
            <w:proofErr w:type="spellEnd"/>
            <w:r>
              <w:rPr>
                <w:rFonts w:ascii="Arial" w:hAnsi="Arial"/>
              </w:rPr>
              <w:t xml:space="preserve"> Response</w:t>
            </w:r>
          </w:p>
        </w:tc>
        <w:tc>
          <w:tcPr>
            <w:tcW w:w="1134" w:type="dxa"/>
            <w:tcBorders>
              <w:top w:val="single" w:sz="6" w:space="0" w:color="auto"/>
              <w:left w:val="single" w:sz="6" w:space="0" w:color="auto"/>
              <w:bottom w:val="single" w:sz="6" w:space="0" w:color="auto"/>
              <w:right w:val="single" w:sz="6" w:space="0" w:color="auto"/>
            </w:tcBorders>
            <w:shd w:val="pct50" w:color="auto" w:fill="FFFFFF"/>
          </w:tcPr>
          <w:p w14:paraId="45A1FC56" w14:textId="77777777" w:rsidR="009E10A9" w:rsidRDefault="009E10A9">
            <w:pPr>
              <w:jc w:val="center"/>
              <w:rPr>
                <w:rFonts w:ascii="Arial" w:hAnsi="Arial"/>
              </w:rPr>
            </w:pPr>
          </w:p>
        </w:tc>
        <w:tc>
          <w:tcPr>
            <w:tcW w:w="1134" w:type="dxa"/>
            <w:tcBorders>
              <w:top w:val="single" w:sz="6" w:space="0" w:color="auto"/>
              <w:left w:val="single" w:sz="6" w:space="0" w:color="auto"/>
              <w:bottom w:val="single" w:sz="6" w:space="0" w:color="auto"/>
              <w:right w:val="double" w:sz="6" w:space="0" w:color="auto"/>
            </w:tcBorders>
          </w:tcPr>
          <w:p w14:paraId="725A4662" w14:textId="77777777" w:rsidR="009E10A9" w:rsidRDefault="009E10A9">
            <w:pPr>
              <w:jc w:val="center"/>
              <w:rPr>
                <w:rFonts w:ascii="Arial" w:hAnsi="Arial"/>
              </w:rPr>
            </w:pPr>
            <w:r>
              <w:rPr>
                <w:rFonts w:ascii="Wingdings" w:eastAsia="Wingdings" w:hAnsi="Wingdings" w:cs="Wingdings"/>
              </w:rPr>
              <w:t>ü</w:t>
            </w:r>
          </w:p>
        </w:tc>
      </w:tr>
      <w:tr w:rsidR="009E10A9" w14:paraId="621A4138" w14:textId="77777777">
        <w:trPr>
          <w:cantSplit/>
          <w:trHeight w:val="403"/>
        </w:trPr>
        <w:tc>
          <w:tcPr>
            <w:tcW w:w="2977" w:type="dxa"/>
            <w:tcBorders>
              <w:top w:val="single" w:sz="6" w:space="0" w:color="auto"/>
              <w:left w:val="double" w:sz="6" w:space="0" w:color="auto"/>
              <w:bottom w:val="double" w:sz="6" w:space="0" w:color="auto"/>
              <w:right w:val="single" w:sz="6" w:space="0" w:color="auto"/>
            </w:tcBorders>
          </w:tcPr>
          <w:p w14:paraId="34708B73" w14:textId="77777777" w:rsidR="009E10A9" w:rsidRDefault="009E10A9">
            <w:pPr>
              <w:rPr>
                <w:rFonts w:ascii="Arial" w:hAnsi="Arial"/>
              </w:rPr>
            </w:pPr>
            <w:r>
              <w:rPr>
                <w:rFonts w:ascii="Arial" w:hAnsi="Arial"/>
              </w:rPr>
              <w:t xml:space="preserve"> High Frequency Response</w:t>
            </w:r>
          </w:p>
        </w:tc>
        <w:tc>
          <w:tcPr>
            <w:tcW w:w="1134" w:type="dxa"/>
            <w:tcBorders>
              <w:top w:val="single" w:sz="6" w:space="0" w:color="auto"/>
              <w:left w:val="single" w:sz="6" w:space="0" w:color="auto"/>
              <w:bottom w:val="double" w:sz="6" w:space="0" w:color="auto"/>
              <w:right w:val="single" w:sz="6" w:space="0" w:color="auto"/>
            </w:tcBorders>
            <w:shd w:val="clear" w:color="auto" w:fill="FFFFFF"/>
          </w:tcPr>
          <w:p w14:paraId="5CA28973" w14:textId="77777777" w:rsidR="009E10A9" w:rsidRDefault="009E10A9">
            <w:pPr>
              <w:jc w:val="center"/>
              <w:rPr>
                <w:rFonts w:ascii="Arial" w:hAnsi="Arial"/>
              </w:rPr>
            </w:pPr>
            <w:r>
              <w:rPr>
                <w:rFonts w:ascii="Wingdings" w:eastAsia="Wingdings" w:hAnsi="Wingdings" w:cs="Wingdings"/>
              </w:rPr>
              <w:t>ü</w:t>
            </w:r>
          </w:p>
        </w:tc>
        <w:tc>
          <w:tcPr>
            <w:tcW w:w="1134" w:type="dxa"/>
            <w:tcBorders>
              <w:top w:val="single" w:sz="6" w:space="0" w:color="auto"/>
              <w:left w:val="single" w:sz="6" w:space="0" w:color="auto"/>
              <w:bottom w:val="double" w:sz="6" w:space="0" w:color="auto"/>
              <w:right w:val="double" w:sz="6" w:space="0" w:color="auto"/>
            </w:tcBorders>
          </w:tcPr>
          <w:p w14:paraId="627FF657" w14:textId="77777777" w:rsidR="009E10A9" w:rsidRDefault="009E10A9">
            <w:pPr>
              <w:jc w:val="center"/>
              <w:rPr>
                <w:rFonts w:ascii="Arial" w:hAnsi="Arial"/>
              </w:rPr>
            </w:pPr>
            <w:r>
              <w:rPr>
                <w:rFonts w:ascii="Wingdings" w:eastAsia="Wingdings" w:hAnsi="Wingdings" w:cs="Wingdings"/>
              </w:rPr>
              <w:t>ü</w:t>
            </w:r>
          </w:p>
        </w:tc>
      </w:tr>
    </w:tbl>
    <w:p w14:paraId="2444E47A"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rPr>
      </w:pPr>
    </w:p>
    <w:p w14:paraId="01FDDBB7"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u w:val="single"/>
        </w:rPr>
      </w:pPr>
      <w:r>
        <w:br w:type="page"/>
      </w:r>
      <w:r>
        <w:rPr>
          <w:rFonts w:ascii="Arial" w:hAnsi="Arial"/>
          <w:b/>
          <w:u w:val="single"/>
        </w:rPr>
        <w:lastRenderedPageBreak/>
        <w:t>Part IV</w:t>
      </w:r>
    </w:p>
    <w:p w14:paraId="02E2A239"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u w:val="single"/>
        </w:rPr>
      </w:pPr>
      <w:r>
        <w:rPr>
          <w:rFonts w:ascii="Arial" w:hAnsi="Arial"/>
          <w:b/>
          <w:u w:val="single"/>
        </w:rPr>
        <w:t xml:space="preserve">Frequency Response Power Delivery Data  </w:t>
      </w:r>
    </w:p>
    <w:p w14:paraId="4B7614AA"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14:paraId="0C0391D3" w14:textId="77777777" w:rsidR="009E10A9" w:rsidRDefault="009E10A9">
      <w:pPr>
        <w:tabs>
          <w:tab w:val="left" w:pos="-1440"/>
          <w:tab w:val="left" w:pos="-720"/>
          <w:tab w:val="left" w:pos="1101"/>
          <w:tab w:val="left" w:pos="14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hanging="1440"/>
        <w:rPr>
          <w:rFonts w:ascii="Arial" w:hAnsi="Arial"/>
          <w:lang w:val="fr-FR"/>
        </w:rPr>
      </w:pPr>
      <w:r>
        <w:rPr>
          <w:rFonts w:ascii="Arial" w:hAnsi="Arial"/>
          <w:lang w:val="fr-FR"/>
        </w:rPr>
        <w:t>Station:</w:t>
      </w:r>
      <w:r>
        <w:rPr>
          <w:rFonts w:ascii="Arial" w:hAnsi="Arial"/>
          <w:lang w:val="fr-FR"/>
        </w:rPr>
        <w:tab/>
      </w:r>
      <w:r>
        <w:rPr>
          <w:rFonts w:ascii="Arial" w:hAnsi="Arial"/>
          <w:lang w:val="fr-FR"/>
        </w:rPr>
        <w:tab/>
      </w:r>
      <w:r>
        <w:rPr>
          <w:rFonts w:ascii="Arial" w:hAnsi="Arial"/>
          <w:lang w:val="fr-FR"/>
        </w:rPr>
        <w:tab/>
      </w:r>
    </w:p>
    <w:p w14:paraId="7FFE1634"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lang w:val="fr-FR"/>
        </w:rPr>
      </w:pPr>
      <w:r>
        <w:rPr>
          <w:rFonts w:ascii="Arial" w:hAnsi="Arial"/>
          <w:lang w:val="fr-FR"/>
        </w:rPr>
        <w:t xml:space="preserve">BM Unit Nos: </w:t>
      </w:r>
      <w:r>
        <w:rPr>
          <w:rFonts w:ascii="Arial" w:hAnsi="Arial"/>
          <w:lang w:val="fr-FR"/>
        </w:rPr>
        <w:tab/>
      </w:r>
      <w:r>
        <w:rPr>
          <w:rFonts w:ascii="Arial" w:hAnsi="Arial"/>
          <w:lang w:val="fr-FR"/>
        </w:rPr>
        <w:tab/>
      </w:r>
    </w:p>
    <w:p w14:paraId="51A6BED4" w14:textId="77777777" w:rsidR="009E10A9" w:rsidRDefault="009E10A9">
      <w:pPr>
        <w:pStyle w:val="Header"/>
        <w:tabs>
          <w:tab w:val="clear" w:pos="4153"/>
          <w:tab w:val="clear" w:pos="8306"/>
        </w:tabs>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095"/>
        <w:gridCol w:w="1096"/>
        <w:gridCol w:w="1096"/>
        <w:gridCol w:w="1096"/>
        <w:gridCol w:w="1096"/>
        <w:gridCol w:w="1096"/>
      </w:tblGrid>
      <w:tr w:rsidR="009E10A9" w14:paraId="117E3D71" w14:textId="77777777">
        <w:trPr>
          <w:cantSplit/>
        </w:trPr>
        <w:tc>
          <w:tcPr>
            <w:tcW w:w="8526" w:type="dxa"/>
            <w:gridSpan w:val="7"/>
            <w:tcBorders>
              <w:top w:val="single" w:sz="12" w:space="0" w:color="auto"/>
              <w:left w:val="single" w:sz="12" w:space="0" w:color="auto"/>
              <w:bottom w:val="single" w:sz="12" w:space="0" w:color="auto"/>
              <w:right w:val="single" w:sz="12" w:space="0" w:color="auto"/>
            </w:tcBorders>
            <w:shd w:val="pct5" w:color="auto" w:fill="FFFFFF"/>
          </w:tcPr>
          <w:p w14:paraId="04F3A143" w14:textId="77777777" w:rsidR="009E10A9" w:rsidRDefault="009E10A9">
            <w:pPr>
              <w:pStyle w:val="Header"/>
              <w:tabs>
                <w:tab w:val="clear" w:pos="4153"/>
                <w:tab w:val="clear" w:pos="8306"/>
              </w:tabs>
              <w:jc w:val="center"/>
              <w:rPr>
                <w:rFonts w:ascii="Arial" w:hAnsi="Arial"/>
                <w:b/>
              </w:rPr>
            </w:pPr>
            <w:r>
              <w:rPr>
                <w:rFonts w:ascii="Arial" w:hAnsi="Arial"/>
                <w:b/>
              </w:rPr>
              <w:t>Primary Response Power Delivery – Mode A</w:t>
            </w:r>
          </w:p>
        </w:tc>
      </w:tr>
      <w:tr w:rsidR="009E10A9" w14:paraId="0549A0C8" w14:textId="77777777">
        <w:trPr>
          <w:cantSplit/>
        </w:trPr>
        <w:tc>
          <w:tcPr>
            <w:tcW w:w="1951" w:type="dxa"/>
            <w:vMerge w:val="restart"/>
            <w:tcBorders>
              <w:top w:val="nil"/>
              <w:left w:val="single" w:sz="12" w:space="0" w:color="auto"/>
              <w:right w:val="single" w:sz="12" w:space="0" w:color="auto"/>
            </w:tcBorders>
            <w:shd w:val="pct5" w:color="auto" w:fill="FFFFFF"/>
          </w:tcPr>
          <w:p w14:paraId="3307D113" w14:textId="77777777" w:rsidR="009E10A9" w:rsidRDefault="009E10A9">
            <w:pPr>
              <w:pStyle w:val="Header"/>
              <w:tabs>
                <w:tab w:val="clear" w:pos="4153"/>
                <w:tab w:val="clear" w:pos="8306"/>
              </w:tabs>
              <w:jc w:val="center"/>
              <w:rPr>
                <w:rFonts w:ascii="Arial" w:hAnsi="Arial"/>
              </w:rPr>
            </w:pPr>
            <w:r>
              <w:rPr>
                <w:rFonts w:ascii="Arial" w:hAnsi="Arial"/>
              </w:rPr>
              <w:t>Frequency Deviation (Hz)</w:t>
            </w:r>
          </w:p>
        </w:tc>
        <w:tc>
          <w:tcPr>
            <w:tcW w:w="6575" w:type="dxa"/>
            <w:gridSpan w:val="6"/>
            <w:tcBorders>
              <w:top w:val="nil"/>
              <w:left w:val="nil"/>
              <w:bottom w:val="nil"/>
              <w:right w:val="single" w:sz="12" w:space="0" w:color="auto"/>
            </w:tcBorders>
            <w:shd w:val="pct5" w:color="auto" w:fill="FFFFFF"/>
          </w:tcPr>
          <w:p w14:paraId="4DEC8225" w14:textId="77777777" w:rsidR="009E10A9" w:rsidRDefault="009E10A9">
            <w:pPr>
              <w:pStyle w:val="Header"/>
              <w:tabs>
                <w:tab w:val="clear" w:pos="4153"/>
                <w:tab w:val="clear" w:pos="8306"/>
              </w:tabs>
              <w:jc w:val="center"/>
              <w:rPr>
                <w:rFonts w:ascii="Arial" w:hAnsi="Arial"/>
              </w:rPr>
            </w:pPr>
            <w:r>
              <w:rPr>
                <w:rFonts w:ascii="Arial" w:hAnsi="Arial"/>
              </w:rPr>
              <w:t>Genset De-load (MW)</w:t>
            </w:r>
          </w:p>
        </w:tc>
      </w:tr>
      <w:tr w:rsidR="009E10A9" w14:paraId="2772A750" w14:textId="77777777">
        <w:trPr>
          <w:cantSplit/>
        </w:trPr>
        <w:tc>
          <w:tcPr>
            <w:tcW w:w="1951" w:type="dxa"/>
            <w:vMerge/>
            <w:tcBorders>
              <w:left w:val="single" w:sz="12" w:space="0" w:color="auto"/>
              <w:bottom w:val="single" w:sz="4" w:space="0" w:color="auto"/>
              <w:right w:val="single" w:sz="12" w:space="0" w:color="auto"/>
            </w:tcBorders>
            <w:shd w:val="pct5" w:color="auto" w:fill="FFFFFF"/>
          </w:tcPr>
          <w:p w14:paraId="74A9DC3D" w14:textId="77777777" w:rsidR="009E10A9" w:rsidRDefault="009E10A9">
            <w:pPr>
              <w:pStyle w:val="Header"/>
              <w:tabs>
                <w:tab w:val="clear" w:pos="4153"/>
                <w:tab w:val="clear" w:pos="8306"/>
              </w:tabs>
              <w:rPr>
                <w:rFonts w:ascii="Arial" w:hAnsi="Arial"/>
              </w:rPr>
            </w:pPr>
          </w:p>
        </w:tc>
        <w:tc>
          <w:tcPr>
            <w:tcW w:w="1095" w:type="dxa"/>
            <w:tcBorders>
              <w:left w:val="nil"/>
              <w:bottom w:val="single" w:sz="12" w:space="0" w:color="auto"/>
            </w:tcBorders>
            <w:shd w:val="pct5" w:color="auto" w:fill="FFFFFF"/>
          </w:tcPr>
          <w:p w14:paraId="33730A38"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shd w:val="pct5" w:color="auto" w:fill="FFFFFF"/>
          </w:tcPr>
          <w:p w14:paraId="5F5BDC23"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shd w:val="pct5" w:color="auto" w:fill="FFFFFF"/>
          </w:tcPr>
          <w:p w14:paraId="621903BA"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shd w:val="pct5" w:color="auto" w:fill="FFFFFF"/>
          </w:tcPr>
          <w:p w14:paraId="74B0EEAD"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shd w:val="pct5" w:color="auto" w:fill="FFFFFF"/>
          </w:tcPr>
          <w:p w14:paraId="42C16992"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right w:val="single" w:sz="12" w:space="0" w:color="auto"/>
            </w:tcBorders>
            <w:shd w:val="pct5" w:color="auto" w:fill="FFFFFF"/>
          </w:tcPr>
          <w:p w14:paraId="10FBD04C" w14:textId="77777777" w:rsidR="009E10A9" w:rsidRDefault="009E10A9">
            <w:pPr>
              <w:pStyle w:val="Header"/>
              <w:tabs>
                <w:tab w:val="clear" w:pos="4153"/>
                <w:tab w:val="clear" w:pos="8306"/>
              </w:tabs>
              <w:rPr>
                <w:rFonts w:ascii="Arial" w:hAnsi="Arial"/>
              </w:rPr>
            </w:pPr>
          </w:p>
        </w:tc>
      </w:tr>
      <w:tr w:rsidR="009E10A9" w14:paraId="0A75BB23" w14:textId="77777777">
        <w:tc>
          <w:tcPr>
            <w:tcW w:w="1951" w:type="dxa"/>
            <w:tcBorders>
              <w:top w:val="nil"/>
              <w:left w:val="single" w:sz="12" w:space="0" w:color="auto"/>
              <w:right w:val="single" w:sz="12" w:space="0" w:color="auto"/>
            </w:tcBorders>
            <w:shd w:val="pct5" w:color="auto" w:fill="FFFFFF"/>
          </w:tcPr>
          <w:p w14:paraId="74896846" w14:textId="77777777" w:rsidR="009E10A9" w:rsidRDefault="009E10A9">
            <w:pPr>
              <w:pStyle w:val="Header"/>
              <w:tabs>
                <w:tab w:val="clear" w:pos="4153"/>
                <w:tab w:val="clear" w:pos="8306"/>
              </w:tabs>
              <w:jc w:val="center"/>
              <w:rPr>
                <w:rFonts w:ascii="Arial" w:hAnsi="Arial"/>
              </w:rPr>
            </w:pPr>
            <w:r>
              <w:rPr>
                <w:rFonts w:ascii="Arial" w:hAnsi="Arial"/>
              </w:rPr>
              <w:t>-0.1</w:t>
            </w:r>
          </w:p>
        </w:tc>
        <w:tc>
          <w:tcPr>
            <w:tcW w:w="1095" w:type="dxa"/>
            <w:tcBorders>
              <w:top w:val="nil"/>
              <w:left w:val="nil"/>
            </w:tcBorders>
          </w:tcPr>
          <w:p w14:paraId="567238D1" w14:textId="77777777" w:rsidR="009E10A9" w:rsidRDefault="009E10A9">
            <w:pPr>
              <w:pStyle w:val="Header"/>
              <w:tabs>
                <w:tab w:val="clear" w:pos="4153"/>
                <w:tab w:val="clear" w:pos="8306"/>
              </w:tabs>
              <w:rPr>
                <w:rFonts w:ascii="Arial" w:hAnsi="Arial"/>
              </w:rPr>
            </w:pPr>
          </w:p>
        </w:tc>
        <w:tc>
          <w:tcPr>
            <w:tcW w:w="1096" w:type="dxa"/>
            <w:tcBorders>
              <w:top w:val="nil"/>
            </w:tcBorders>
          </w:tcPr>
          <w:p w14:paraId="76FA9FA3" w14:textId="77777777" w:rsidR="009E10A9" w:rsidRDefault="009E10A9">
            <w:pPr>
              <w:pStyle w:val="Header"/>
              <w:tabs>
                <w:tab w:val="clear" w:pos="4153"/>
                <w:tab w:val="clear" w:pos="8306"/>
              </w:tabs>
              <w:rPr>
                <w:rFonts w:ascii="Arial" w:hAnsi="Arial"/>
              </w:rPr>
            </w:pPr>
          </w:p>
        </w:tc>
        <w:tc>
          <w:tcPr>
            <w:tcW w:w="1096" w:type="dxa"/>
            <w:tcBorders>
              <w:top w:val="nil"/>
            </w:tcBorders>
          </w:tcPr>
          <w:p w14:paraId="07CB17C5" w14:textId="77777777" w:rsidR="009E10A9" w:rsidRDefault="009E10A9">
            <w:pPr>
              <w:pStyle w:val="Header"/>
              <w:tabs>
                <w:tab w:val="clear" w:pos="4153"/>
                <w:tab w:val="clear" w:pos="8306"/>
              </w:tabs>
              <w:rPr>
                <w:rFonts w:ascii="Arial" w:hAnsi="Arial"/>
              </w:rPr>
            </w:pPr>
          </w:p>
        </w:tc>
        <w:tc>
          <w:tcPr>
            <w:tcW w:w="1096" w:type="dxa"/>
            <w:tcBorders>
              <w:top w:val="nil"/>
            </w:tcBorders>
          </w:tcPr>
          <w:p w14:paraId="155B953E" w14:textId="77777777" w:rsidR="009E10A9" w:rsidRDefault="009E10A9">
            <w:pPr>
              <w:pStyle w:val="Header"/>
              <w:tabs>
                <w:tab w:val="clear" w:pos="4153"/>
                <w:tab w:val="clear" w:pos="8306"/>
              </w:tabs>
              <w:rPr>
                <w:rFonts w:ascii="Arial" w:hAnsi="Arial"/>
              </w:rPr>
            </w:pPr>
          </w:p>
        </w:tc>
        <w:tc>
          <w:tcPr>
            <w:tcW w:w="1096" w:type="dxa"/>
            <w:tcBorders>
              <w:top w:val="nil"/>
            </w:tcBorders>
          </w:tcPr>
          <w:p w14:paraId="75793999" w14:textId="77777777" w:rsidR="009E10A9" w:rsidRDefault="009E10A9">
            <w:pPr>
              <w:pStyle w:val="Header"/>
              <w:tabs>
                <w:tab w:val="clear" w:pos="4153"/>
                <w:tab w:val="clear" w:pos="8306"/>
              </w:tabs>
              <w:rPr>
                <w:rFonts w:ascii="Arial" w:hAnsi="Arial"/>
              </w:rPr>
            </w:pPr>
          </w:p>
        </w:tc>
        <w:tc>
          <w:tcPr>
            <w:tcW w:w="1096" w:type="dxa"/>
            <w:tcBorders>
              <w:top w:val="nil"/>
              <w:right w:val="single" w:sz="12" w:space="0" w:color="auto"/>
            </w:tcBorders>
          </w:tcPr>
          <w:p w14:paraId="46A386C3" w14:textId="77777777" w:rsidR="009E10A9" w:rsidRDefault="009E10A9">
            <w:pPr>
              <w:pStyle w:val="Header"/>
              <w:tabs>
                <w:tab w:val="clear" w:pos="4153"/>
                <w:tab w:val="clear" w:pos="8306"/>
              </w:tabs>
              <w:rPr>
                <w:rFonts w:ascii="Arial" w:hAnsi="Arial"/>
              </w:rPr>
            </w:pPr>
          </w:p>
        </w:tc>
      </w:tr>
      <w:tr w:rsidR="009E10A9" w14:paraId="604F54D0" w14:textId="77777777">
        <w:tc>
          <w:tcPr>
            <w:tcW w:w="1951" w:type="dxa"/>
            <w:tcBorders>
              <w:left w:val="single" w:sz="12" w:space="0" w:color="auto"/>
              <w:right w:val="single" w:sz="12" w:space="0" w:color="auto"/>
            </w:tcBorders>
            <w:shd w:val="pct5" w:color="auto" w:fill="FFFFFF"/>
          </w:tcPr>
          <w:p w14:paraId="6198EE73" w14:textId="77777777" w:rsidR="009E10A9" w:rsidRDefault="009E10A9">
            <w:pPr>
              <w:pStyle w:val="Header"/>
              <w:tabs>
                <w:tab w:val="clear" w:pos="4153"/>
                <w:tab w:val="clear" w:pos="8306"/>
              </w:tabs>
              <w:jc w:val="center"/>
              <w:rPr>
                <w:rFonts w:ascii="Arial" w:hAnsi="Arial"/>
              </w:rPr>
            </w:pPr>
            <w:r>
              <w:rPr>
                <w:rFonts w:ascii="Arial" w:hAnsi="Arial"/>
              </w:rPr>
              <w:t>-0.2</w:t>
            </w:r>
          </w:p>
        </w:tc>
        <w:tc>
          <w:tcPr>
            <w:tcW w:w="1095" w:type="dxa"/>
            <w:tcBorders>
              <w:left w:val="nil"/>
            </w:tcBorders>
          </w:tcPr>
          <w:p w14:paraId="4300AF95" w14:textId="77777777" w:rsidR="009E10A9" w:rsidRDefault="009E10A9">
            <w:pPr>
              <w:pStyle w:val="Header"/>
              <w:tabs>
                <w:tab w:val="clear" w:pos="4153"/>
                <w:tab w:val="clear" w:pos="8306"/>
              </w:tabs>
              <w:rPr>
                <w:rFonts w:ascii="Arial" w:hAnsi="Arial"/>
              </w:rPr>
            </w:pPr>
          </w:p>
        </w:tc>
        <w:tc>
          <w:tcPr>
            <w:tcW w:w="1096" w:type="dxa"/>
          </w:tcPr>
          <w:p w14:paraId="0C5CBFFF" w14:textId="77777777" w:rsidR="009E10A9" w:rsidRDefault="009E10A9">
            <w:pPr>
              <w:pStyle w:val="Header"/>
              <w:tabs>
                <w:tab w:val="clear" w:pos="4153"/>
                <w:tab w:val="clear" w:pos="8306"/>
              </w:tabs>
              <w:rPr>
                <w:rFonts w:ascii="Arial" w:hAnsi="Arial"/>
              </w:rPr>
            </w:pPr>
          </w:p>
        </w:tc>
        <w:tc>
          <w:tcPr>
            <w:tcW w:w="1096" w:type="dxa"/>
          </w:tcPr>
          <w:p w14:paraId="5D3E5D72" w14:textId="77777777" w:rsidR="009E10A9" w:rsidRDefault="009E10A9">
            <w:pPr>
              <w:pStyle w:val="Header"/>
              <w:tabs>
                <w:tab w:val="clear" w:pos="4153"/>
                <w:tab w:val="clear" w:pos="8306"/>
              </w:tabs>
              <w:rPr>
                <w:rFonts w:ascii="Arial" w:hAnsi="Arial"/>
              </w:rPr>
            </w:pPr>
          </w:p>
        </w:tc>
        <w:tc>
          <w:tcPr>
            <w:tcW w:w="1096" w:type="dxa"/>
          </w:tcPr>
          <w:p w14:paraId="3C93C704" w14:textId="77777777" w:rsidR="009E10A9" w:rsidRDefault="009E10A9">
            <w:pPr>
              <w:pStyle w:val="Header"/>
              <w:tabs>
                <w:tab w:val="clear" w:pos="4153"/>
                <w:tab w:val="clear" w:pos="8306"/>
              </w:tabs>
              <w:rPr>
                <w:rFonts w:ascii="Arial" w:hAnsi="Arial"/>
              </w:rPr>
            </w:pPr>
          </w:p>
        </w:tc>
        <w:tc>
          <w:tcPr>
            <w:tcW w:w="1096" w:type="dxa"/>
          </w:tcPr>
          <w:p w14:paraId="0C46ADD0" w14:textId="77777777" w:rsidR="009E10A9" w:rsidRDefault="009E10A9">
            <w:pPr>
              <w:pStyle w:val="Header"/>
              <w:tabs>
                <w:tab w:val="clear" w:pos="4153"/>
                <w:tab w:val="clear" w:pos="8306"/>
              </w:tabs>
              <w:rPr>
                <w:rFonts w:ascii="Arial" w:hAnsi="Arial"/>
              </w:rPr>
            </w:pPr>
          </w:p>
        </w:tc>
        <w:tc>
          <w:tcPr>
            <w:tcW w:w="1096" w:type="dxa"/>
            <w:tcBorders>
              <w:right w:val="single" w:sz="12" w:space="0" w:color="auto"/>
            </w:tcBorders>
          </w:tcPr>
          <w:p w14:paraId="0E86B15F" w14:textId="77777777" w:rsidR="009E10A9" w:rsidRDefault="009E10A9">
            <w:pPr>
              <w:pStyle w:val="Header"/>
              <w:tabs>
                <w:tab w:val="clear" w:pos="4153"/>
                <w:tab w:val="clear" w:pos="8306"/>
              </w:tabs>
              <w:rPr>
                <w:rFonts w:ascii="Arial" w:hAnsi="Arial"/>
              </w:rPr>
            </w:pPr>
          </w:p>
        </w:tc>
      </w:tr>
      <w:tr w:rsidR="009E10A9" w14:paraId="75B00B3F" w14:textId="77777777">
        <w:tc>
          <w:tcPr>
            <w:tcW w:w="1951" w:type="dxa"/>
            <w:tcBorders>
              <w:left w:val="single" w:sz="12" w:space="0" w:color="auto"/>
              <w:right w:val="single" w:sz="12" w:space="0" w:color="auto"/>
            </w:tcBorders>
            <w:shd w:val="pct5" w:color="auto" w:fill="FFFFFF"/>
          </w:tcPr>
          <w:p w14:paraId="5E759E74" w14:textId="77777777" w:rsidR="009E10A9" w:rsidRDefault="009E10A9">
            <w:pPr>
              <w:pStyle w:val="Header"/>
              <w:tabs>
                <w:tab w:val="clear" w:pos="4153"/>
                <w:tab w:val="clear" w:pos="8306"/>
              </w:tabs>
              <w:jc w:val="center"/>
              <w:rPr>
                <w:rFonts w:ascii="Arial" w:hAnsi="Arial"/>
              </w:rPr>
            </w:pPr>
            <w:r>
              <w:rPr>
                <w:rFonts w:ascii="Arial" w:hAnsi="Arial"/>
              </w:rPr>
              <w:t>-0.3</w:t>
            </w:r>
          </w:p>
        </w:tc>
        <w:tc>
          <w:tcPr>
            <w:tcW w:w="1095" w:type="dxa"/>
            <w:tcBorders>
              <w:left w:val="nil"/>
            </w:tcBorders>
          </w:tcPr>
          <w:p w14:paraId="614CC1BF" w14:textId="77777777" w:rsidR="009E10A9" w:rsidRDefault="009E10A9">
            <w:pPr>
              <w:pStyle w:val="Header"/>
              <w:tabs>
                <w:tab w:val="clear" w:pos="4153"/>
                <w:tab w:val="clear" w:pos="8306"/>
              </w:tabs>
              <w:rPr>
                <w:rFonts w:ascii="Arial" w:hAnsi="Arial"/>
              </w:rPr>
            </w:pPr>
          </w:p>
        </w:tc>
        <w:tc>
          <w:tcPr>
            <w:tcW w:w="1096" w:type="dxa"/>
          </w:tcPr>
          <w:p w14:paraId="58B1B505" w14:textId="77777777" w:rsidR="009E10A9" w:rsidRDefault="009E10A9">
            <w:pPr>
              <w:pStyle w:val="Header"/>
              <w:tabs>
                <w:tab w:val="clear" w:pos="4153"/>
                <w:tab w:val="clear" w:pos="8306"/>
              </w:tabs>
              <w:rPr>
                <w:rFonts w:ascii="Arial" w:hAnsi="Arial"/>
              </w:rPr>
            </w:pPr>
          </w:p>
        </w:tc>
        <w:tc>
          <w:tcPr>
            <w:tcW w:w="1096" w:type="dxa"/>
          </w:tcPr>
          <w:p w14:paraId="347A6B97" w14:textId="77777777" w:rsidR="009E10A9" w:rsidRDefault="009E10A9">
            <w:pPr>
              <w:pStyle w:val="Header"/>
              <w:tabs>
                <w:tab w:val="clear" w:pos="4153"/>
                <w:tab w:val="clear" w:pos="8306"/>
              </w:tabs>
              <w:rPr>
                <w:rFonts w:ascii="Arial" w:hAnsi="Arial"/>
              </w:rPr>
            </w:pPr>
          </w:p>
        </w:tc>
        <w:tc>
          <w:tcPr>
            <w:tcW w:w="1096" w:type="dxa"/>
          </w:tcPr>
          <w:p w14:paraId="577E5379" w14:textId="77777777" w:rsidR="009E10A9" w:rsidRDefault="009E10A9">
            <w:pPr>
              <w:pStyle w:val="Header"/>
              <w:tabs>
                <w:tab w:val="clear" w:pos="4153"/>
                <w:tab w:val="clear" w:pos="8306"/>
              </w:tabs>
              <w:rPr>
                <w:rFonts w:ascii="Arial" w:hAnsi="Arial"/>
              </w:rPr>
            </w:pPr>
          </w:p>
        </w:tc>
        <w:tc>
          <w:tcPr>
            <w:tcW w:w="1096" w:type="dxa"/>
          </w:tcPr>
          <w:p w14:paraId="24553E12" w14:textId="77777777" w:rsidR="009E10A9" w:rsidRDefault="009E10A9">
            <w:pPr>
              <w:pStyle w:val="Header"/>
              <w:tabs>
                <w:tab w:val="clear" w:pos="4153"/>
                <w:tab w:val="clear" w:pos="8306"/>
              </w:tabs>
              <w:rPr>
                <w:rFonts w:ascii="Arial" w:hAnsi="Arial"/>
              </w:rPr>
            </w:pPr>
          </w:p>
        </w:tc>
        <w:tc>
          <w:tcPr>
            <w:tcW w:w="1096" w:type="dxa"/>
            <w:tcBorders>
              <w:right w:val="single" w:sz="12" w:space="0" w:color="auto"/>
            </w:tcBorders>
          </w:tcPr>
          <w:p w14:paraId="753B0EB4" w14:textId="77777777" w:rsidR="009E10A9" w:rsidRDefault="009E10A9">
            <w:pPr>
              <w:pStyle w:val="Header"/>
              <w:tabs>
                <w:tab w:val="clear" w:pos="4153"/>
                <w:tab w:val="clear" w:pos="8306"/>
              </w:tabs>
              <w:rPr>
                <w:rFonts w:ascii="Arial" w:hAnsi="Arial"/>
              </w:rPr>
            </w:pPr>
          </w:p>
        </w:tc>
      </w:tr>
      <w:tr w:rsidR="009E10A9" w14:paraId="4A89DC9E" w14:textId="77777777">
        <w:tc>
          <w:tcPr>
            <w:tcW w:w="1951" w:type="dxa"/>
            <w:tcBorders>
              <w:left w:val="single" w:sz="12" w:space="0" w:color="auto"/>
              <w:right w:val="single" w:sz="12" w:space="0" w:color="auto"/>
            </w:tcBorders>
            <w:shd w:val="pct5" w:color="auto" w:fill="FFFFFF"/>
          </w:tcPr>
          <w:p w14:paraId="7DAC5377" w14:textId="77777777" w:rsidR="009E10A9" w:rsidRDefault="009E10A9">
            <w:pPr>
              <w:pStyle w:val="Header"/>
              <w:tabs>
                <w:tab w:val="clear" w:pos="4153"/>
                <w:tab w:val="clear" w:pos="8306"/>
              </w:tabs>
              <w:jc w:val="center"/>
              <w:rPr>
                <w:rFonts w:ascii="Arial" w:hAnsi="Arial"/>
              </w:rPr>
            </w:pPr>
            <w:r>
              <w:rPr>
                <w:rFonts w:ascii="Arial" w:hAnsi="Arial"/>
              </w:rPr>
              <w:t>-0.4</w:t>
            </w:r>
          </w:p>
        </w:tc>
        <w:tc>
          <w:tcPr>
            <w:tcW w:w="1095" w:type="dxa"/>
            <w:tcBorders>
              <w:left w:val="nil"/>
            </w:tcBorders>
          </w:tcPr>
          <w:p w14:paraId="570AE581" w14:textId="77777777" w:rsidR="009E10A9" w:rsidRDefault="009E10A9">
            <w:pPr>
              <w:pStyle w:val="Header"/>
              <w:tabs>
                <w:tab w:val="clear" w:pos="4153"/>
                <w:tab w:val="clear" w:pos="8306"/>
              </w:tabs>
              <w:rPr>
                <w:rFonts w:ascii="Arial" w:hAnsi="Arial"/>
              </w:rPr>
            </w:pPr>
          </w:p>
        </w:tc>
        <w:tc>
          <w:tcPr>
            <w:tcW w:w="1096" w:type="dxa"/>
          </w:tcPr>
          <w:p w14:paraId="581367A5" w14:textId="77777777" w:rsidR="009E10A9" w:rsidRDefault="009E10A9">
            <w:pPr>
              <w:pStyle w:val="Header"/>
              <w:tabs>
                <w:tab w:val="clear" w:pos="4153"/>
                <w:tab w:val="clear" w:pos="8306"/>
              </w:tabs>
              <w:rPr>
                <w:rFonts w:ascii="Arial" w:hAnsi="Arial"/>
              </w:rPr>
            </w:pPr>
          </w:p>
        </w:tc>
        <w:tc>
          <w:tcPr>
            <w:tcW w:w="1096" w:type="dxa"/>
          </w:tcPr>
          <w:p w14:paraId="7B7C005A" w14:textId="77777777" w:rsidR="009E10A9" w:rsidRDefault="009E10A9">
            <w:pPr>
              <w:pStyle w:val="Header"/>
              <w:tabs>
                <w:tab w:val="clear" w:pos="4153"/>
                <w:tab w:val="clear" w:pos="8306"/>
              </w:tabs>
              <w:rPr>
                <w:rFonts w:ascii="Arial" w:hAnsi="Arial"/>
              </w:rPr>
            </w:pPr>
          </w:p>
        </w:tc>
        <w:tc>
          <w:tcPr>
            <w:tcW w:w="1096" w:type="dxa"/>
          </w:tcPr>
          <w:p w14:paraId="5F266D9C" w14:textId="77777777" w:rsidR="009E10A9" w:rsidRDefault="009E10A9">
            <w:pPr>
              <w:pStyle w:val="Header"/>
              <w:tabs>
                <w:tab w:val="clear" w:pos="4153"/>
                <w:tab w:val="clear" w:pos="8306"/>
              </w:tabs>
              <w:rPr>
                <w:rFonts w:ascii="Arial" w:hAnsi="Arial"/>
              </w:rPr>
            </w:pPr>
          </w:p>
        </w:tc>
        <w:tc>
          <w:tcPr>
            <w:tcW w:w="1096" w:type="dxa"/>
          </w:tcPr>
          <w:p w14:paraId="6047EFAF" w14:textId="77777777" w:rsidR="009E10A9" w:rsidRDefault="009E10A9">
            <w:pPr>
              <w:pStyle w:val="Header"/>
              <w:tabs>
                <w:tab w:val="clear" w:pos="4153"/>
                <w:tab w:val="clear" w:pos="8306"/>
              </w:tabs>
              <w:rPr>
                <w:rFonts w:ascii="Arial" w:hAnsi="Arial"/>
              </w:rPr>
            </w:pPr>
          </w:p>
        </w:tc>
        <w:tc>
          <w:tcPr>
            <w:tcW w:w="1096" w:type="dxa"/>
            <w:tcBorders>
              <w:right w:val="single" w:sz="12" w:space="0" w:color="auto"/>
            </w:tcBorders>
          </w:tcPr>
          <w:p w14:paraId="42C2E9A3" w14:textId="77777777" w:rsidR="009E10A9" w:rsidRDefault="009E10A9">
            <w:pPr>
              <w:pStyle w:val="Header"/>
              <w:tabs>
                <w:tab w:val="clear" w:pos="4153"/>
                <w:tab w:val="clear" w:pos="8306"/>
              </w:tabs>
              <w:rPr>
                <w:rFonts w:ascii="Arial" w:hAnsi="Arial"/>
              </w:rPr>
            </w:pPr>
          </w:p>
        </w:tc>
      </w:tr>
      <w:tr w:rsidR="009E10A9" w14:paraId="56111EE0" w14:textId="77777777">
        <w:tc>
          <w:tcPr>
            <w:tcW w:w="1951" w:type="dxa"/>
            <w:tcBorders>
              <w:left w:val="single" w:sz="12" w:space="0" w:color="auto"/>
              <w:bottom w:val="single" w:sz="12" w:space="0" w:color="auto"/>
              <w:right w:val="single" w:sz="12" w:space="0" w:color="auto"/>
            </w:tcBorders>
            <w:shd w:val="pct5" w:color="auto" w:fill="FFFFFF"/>
          </w:tcPr>
          <w:p w14:paraId="25E18167" w14:textId="77777777" w:rsidR="009E10A9" w:rsidRDefault="009E10A9">
            <w:pPr>
              <w:pStyle w:val="Header"/>
              <w:tabs>
                <w:tab w:val="clear" w:pos="4153"/>
                <w:tab w:val="clear" w:pos="8306"/>
              </w:tabs>
              <w:jc w:val="center"/>
              <w:rPr>
                <w:rFonts w:ascii="Arial" w:hAnsi="Arial"/>
              </w:rPr>
            </w:pPr>
            <w:r>
              <w:rPr>
                <w:rFonts w:ascii="Arial" w:hAnsi="Arial"/>
              </w:rPr>
              <w:t>-0.5</w:t>
            </w:r>
          </w:p>
        </w:tc>
        <w:tc>
          <w:tcPr>
            <w:tcW w:w="1095" w:type="dxa"/>
            <w:tcBorders>
              <w:left w:val="nil"/>
              <w:bottom w:val="single" w:sz="12" w:space="0" w:color="auto"/>
            </w:tcBorders>
          </w:tcPr>
          <w:p w14:paraId="572E0463"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tcPr>
          <w:p w14:paraId="1B6B3E1B"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tcPr>
          <w:p w14:paraId="7C3A5A1C"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tcPr>
          <w:p w14:paraId="659FEF3D"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tcPr>
          <w:p w14:paraId="43A9D5CB"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right w:val="single" w:sz="12" w:space="0" w:color="auto"/>
            </w:tcBorders>
          </w:tcPr>
          <w:p w14:paraId="657BB665" w14:textId="77777777" w:rsidR="009E10A9" w:rsidRDefault="009E10A9">
            <w:pPr>
              <w:pStyle w:val="Header"/>
              <w:tabs>
                <w:tab w:val="clear" w:pos="4153"/>
                <w:tab w:val="clear" w:pos="8306"/>
              </w:tabs>
              <w:rPr>
                <w:rFonts w:ascii="Arial" w:hAnsi="Arial"/>
              </w:rPr>
            </w:pPr>
          </w:p>
        </w:tc>
      </w:tr>
      <w:tr w:rsidR="009E10A9" w14:paraId="7944C74F" w14:textId="77777777">
        <w:trPr>
          <w:cantSplit/>
        </w:trPr>
        <w:tc>
          <w:tcPr>
            <w:tcW w:w="8526" w:type="dxa"/>
            <w:gridSpan w:val="7"/>
            <w:tcBorders>
              <w:top w:val="nil"/>
              <w:left w:val="nil"/>
              <w:bottom w:val="nil"/>
              <w:right w:val="nil"/>
            </w:tcBorders>
            <w:shd w:val="pct5" w:color="auto" w:fill="FFFFFF"/>
          </w:tcPr>
          <w:p w14:paraId="69DA5D93" w14:textId="77777777" w:rsidR="009E10A9" w:rsidRDefault="009E10A9">
            <w:pPr>
              <w:pStyle w:val="Header"/>
              <w:tabs>
                <w:tab w:val="clear" w:pos="4153"/>
                <w:tab w:val="clear" w:pos="8306"/>
              </w:tabs>
              <w:jc w:val="center"/>
              <w:rPr>
                <w:rFonts w:ascii="Arial" w:hAnsi="Arial"/>
                <w:b/>
              </w:rPr>
            </w:pPr>
          </w:p>
        </w:tc>
      </w:tr>
      <w:tr w:rsidR="009E10A9" w14:paraId="1B687B49" w14:textId="77777777">
        <w:trPr>
          <w:cantSplit/>
        </w:trPr>
        <w:tc>
          <w:tcPr>
            <w:tcW w:w="8526" w:type="dxa"/>
            <w:gridSpan w:val="7"/>
            <w:tcBorders>
              <w:top w:val="single" w:sz="12" w:space="0" w:color="auto"/>
              <w:left w:val="single" w:sz="12" w:space="0" w:color="auto"/>
              <w:bottom w:val="single" w:sz="12" w:space="0" w:color="auto"/>
              <w:right w:val="single" w:sz="12" w:space="0" w:color="auto"/>
            </w:tcBorders>
            <w:shd w:val="pct5" w:color="auto" w:fill="FFFFFF"/>
          </w:tcPr>
          <w:p w14:paraId="5E9F2C04" w14:textId="77777777" w:rsidR="009E10A9" w:rsidRDefault="009E10A9">
            <w:pPr>
              <w:pStyle w:val="Header"/>
              <w:tabs>
                <w:tab w:val="clear" w:pos="4153"/>
                <w:tab w:val="clear" w:pos="8306"/>
              </w:tabs>
              <w:jc w:val="center"/>
              <w:rPr>
                <w:rFonts w:ascii="Arial" w:hAnsi="Arial"/>
                <w:b/>
              </w:rPr>
            </w:pPr>
            <w:r>
              <w:rPr>
                <w:rFonts w:ascii="Arial" w:hAnsi="Arial"/>
                <w:b/>
              </w:rPr>
              <w:t>Primary &amp; Secondary Response Power Delivery – Mode A</w:t>
            </w:r>
          </w:p>
        </w:tc>
      </w:tr>
      <w:tr w:rsidR="009E10A9" w14:paraId="44AD2082" w14:textId="77777777">
        <w:trPr>
          <w:cantSplit/>
        </w:trPr>
        <w:tc>
          <w:tcPr>
            <w:tcW w:w="1951" w:type="dxa"/>
            <w:vMerge w:val="restart"/>
            <w:tcBorders>
              <w:top w:val="single" w:sz="12" w:space="0" w:color="auto"/>
              <w:left w:val="single" w:sz="12" w:space="0" w:color="auto"/>
              <w:right w:val="single" w:sz="12" w:space="0" w:color="auto"/>
            </w:tcBorders>
            <w:shd w:val="pct5" w:color="auto" w:fill="FFFFFF"/>
          </w:tcPr>
          <w:p w14:paraId="124E4D3B" w14:textId="77777777" w:rsidR="009E10A9" w:rsidRDefault="009E10A9">
            <w:pPr>
              <w:pStyle w:val="Header"/>
              <w:tabs>
                <w:tab w:val="clear" w:pos="4153"/>
                <w:tab w:val="clear" w:pos="8306"/>
              </w:tabs>
              <w:jc w:val="center"/>
              <w:rPr>
                <w:rFonts w:ascii="Arial" w:hAnsi="Arial"/>
              </w:rPr>
            </w:pPr>
            <w:r>
              <w:rPr>
                <w:rFonts w:ascii="Arial" w:hAnsi="Arial"/>
              </w:rPr>
              <w:t>Frequency Deviation (Hz)</w:t>
            </w:r>
          </w:p>
        </w:tc>
        <w:tc>
          <w:tcPr>
            <w:tcW w:w="6575" w:type="dxa"/>
            <w:gridSpan w:val="6"/>
            <w:tcBorders>
              <w:top w:val="single" w:sz="12" w:space="0" w:color="auto"/>
              <w:left w:val="nil"/>
              <w:right w:val="single" w:sz="12" w:space="0" w:color="auto"/>
            </w:tcBorders>
            <w:shd w:val="pct5" w:color="auto" w:fill="FFFFFF"/>
          </w:tcPr>
          <w:p w14:paraId="60F57C44" w14:textId="77777777" w:rsidR="009E10A9" w:rsidRDefault="009E10A9">
            <w:pPr>
              <w:pStyle w:val="Header"/>
              <w:tabs>
                <w:tab w:val="clear" w:pos="4153"/>
                <w:tab w:val="clear" w:pos="8306"/>
              </w:tabs>
              <w:jc w:val="center"/>
              <w:rPr>
                <w:rFonts w:ascii="Arial" w:hAnsi="Arial"/>
              </w:rPr>
            </w:pPr>
            <w:r>
              <w:rPr>
                <w:rFonts w:ascii="Arial" w:hAnsi="Arial"/>
              </w:rPr>
              <w:t>Genset De-load (MW)</w:t>
            </w:r>
          </w:p>
        </w:tc>
      </w:tr>
      <w:tr w:rsidR="009E10A9" w14:paraId="7D819D06" w14:textId="77777777">
        <w:trPr>
          <w:cantSplit/>
        </w:trPr>
        <w:tc>
          <w:tcPr>
            <w:tcW w:w="1951" w:type="dxa"/>
            <w:vMerge/>
            <w:tcBorders>
              <w:left w:val="single" w:sz="12" w:space="0" w:color="auto"/>
              <w:right w:val="single" w:sz="12" w:space="0" w:color="auto"/>
            </w:tcBorders>
            <w:shd w:val="pct5" w:color="auto" w:fill="FFFFFF"/>
          </w:tcPr>
          <w:p w14:paraId="40C4F2F8" w14:textId="77777777" w:rsidR="009E10A9" w:rsidRDefault="009E10A9">
            <w:pPr>
              <w:pStyle w:val="Header"/>
              <w:tabs>
                <w:tab w:val="clear" w:pos="4153"/>
                <w:tab w:val="clear" w:pos="8306"/>
              </w:tabs>
              <w:rPr>
                <w:rFonts w:ascii="Arial" w:hAnsi="Arial"/>
              </w:rPr>
            </w:pPr>
          </w:p>
        </w:tc>
        <w:tc>
          <w:tcPr>
            <w:tcW w:w="1095" w:type="dxa"/>
            <w:tcBorders>
              <w:left w:val="nil"/>
              <w:bottom w:val="single" w:sz="12" w:space="0" w:color="auto"/>
            </w:tcBorders>
            <w:shd w:val="pct5" w:color="auto" w:fill="FFFFFF"/>
          </w:tcPr>
          <w:p w14:paraId="5EA9E278"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shd w:val="pct5" w:color="auto" w:fill="FFFFFF"/>
          </w:tcPr>
          <w:p w14:paraId="3661EF49"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shd w:val="pct5" w:color="auto" w:fill="FFFFFF"/>
          </w:tcPr>
          <w:p w14:paraId="66258741"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shd w:val="pct5" w:color="auto" w:fill="FFFFFF"/>
          </w:tcPr>
          <w:p w14:paraId="48C2AA3F"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shd w:val="pct5" w:color="auto" w:fill="FFFFFF"/>
          </w:tcPr>
          <w:p w14:paraId="6F0A005C"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right w:val="single" w:sz="12" w:space="0" w:color="auto"/>
            </w:tcBorders>
            <w:shd w:val="pct5" w:color="auto" w:fill="FFFFFF"/>
          </w:tcPr>
          <w:p w14:paraId="6DBCC294" w14:textId="77777777" w:rsidR="009E10A9" w:rsidRDefault="009E10A9">
            <w:pPr>
              <w:pStyle w:val="Header"/>
              <w:tabs>
                <w:tab w:val="clear" w:pos="4153"/>
                <w:tab w:val="clear" w:pos="8306"/>
              </w:tabs>
              <w:rPr>
                <w:rFonts w:ascii="Arial" w:hAnsi="Arial"/>
              </w:rPr>
            </w:pPr>
          </w:p>
        </w:tc>
      </w:tr>
      <w:tr w:rsidR="009E10A9" w14:paraId="591648E5" w14:textId="77777777">
        <w:tc>
          <w:tcPr>
            <w:tcW w:w="1951" w:type="dxa"/>
            <w:tcBorders>
              <w:left w:val="single" w:sz="12" w:space="0" w:color="auto"/>
              <w:right w:val="single" w:sz="12" w:space="0" w:color="auto"/>
            </w:tcBorders>
            <w:shd w:val="pct5" w:color="auto" w:fill="FFFFFF"/>
          </w:tcPr>
          <w:p w14:paraId="7071F9B8" w14:textId="77777777" w:rsidR="009E10A9" w:rsidRDefault="009E10A9">
            <w:pPr>
              <w:pStyle w:val="Header"/>
              <w:tabs>
                <w:tab w:val="clear" w:pos="4153"/>
                <w:tab w:val="clear" w:pos="8306"/>
              </w:tabs>
              <w:jc w:val="center"/>
              <w:rPr>
                <w:rFonts w:ascii="Arial" w:hAnsi="Arial"/>
              </w:rPr>
            </w:pPr>
            <w:r>
              <w:rPr>
                <w:rFonts w:ascii="Arial" w:hAnsi="Arial"/>
              </w:rPr>
              <w:t>-0.1</w:t>
            </w:r>
          </w:p>
        </w:tc>
        <w:tc>
          <w:tcPr>
            <w:tcW w:w="1095" w:type="dxa"/>
            <w:tcBorders>
              <w:top w:val="nil"/>
              <w:left w:val="nil"/>
            </w:tcBorders>
          </w:tcPr>
          <w:p w14:paraId="5F860280" w14:textId="77777777" w:rsidR="009E10A9" w:rsidRDefault="009E10A9">
            <w:pPr>
              <w:pStyle w:val="Header"/>
              <w:tabs>
                <w:tab w:val="clear" w:pos="4153"/>
                <w:tab w:val="clear" w:pos="8306"/>
              </w:tabs>
              <w:rPr>
                <w:rFonts w:ascii="Arial" w:hAnsi="Arial"/>
              </w:rPr>
            </w:pPr>
          </w:p>
        </w:tc>
        <w:tc>
          <w:tcPr>
            <w:tcW w:w="1096" w:type="dxa"/>
            <w:tcBorders>
              <w:top w:val="nil"/>
            </w:tcBorders>
          </w:tcPr>
          <w:p w14:paraId="331ACFAD" w14:textId="77777777" w:rsidR="009E10A9" w:rsidRDefault="009E10A9">
            <w:pPr>
              <w:pStyle w:val="Header"/>
              <w:tabs>
                <w:tab w:val="clear" w:pos="4153"/>
                <w:tab w:val="clear" w:pos="8306"/>
              </w:tabs>
              <w:rPr>
                <w:rFonts w:ascii="Arial" w:hAnsi="Arial"/>
              </w:rPr>
            </w:pPr>
          </w:p>
        </w:tc>
        <w:tc>
          <w:tcPr>
            <w:tcW w:w="1096" w:type="dxa"/>
            <w:tcBorders>
              <w:top w:val="nil"/>
            </w:tcBorders>
          </w:tcPr>
          <w:p w14:paraId="269DFE42" w14:textId="77777777" w:rsidR="009E10A9" w:rsidRDefault="009E10A9">
            <w:pPr>
              <w:pStyle w:val="Header"/>
              <w:tabs>
                <w:tab w:val="clear" w:pos="4153"/>
                <w:tab w:val="clear" w:pos="8306"/>
              </w:tabs>
              <w:rPr>
                <w:rFonts w:ascii="Arial" w:hAnsi="Arial"/>
              </w:rPr>
            </w:pPr>
          </w:p>
        </w:tc>
        <w:tc>
          <w:tcPr>
            <w:tcW w:w="1096" w:type="dxa"/>
            <w:tcBorders>
              <w:top w:val="nil"/>
            </w:tcBorders>
          </w:tcPr>
          <w:p w14:paraId="162FFEB9" w14:textId="77777777" w:rsidR="009E10A9" w:rsidRDefault="009E10A9">
            <w:pPr>
              <w:pStyle w:val="Header"/>
              <w:tabs>
                <w:tab w:val="clear" w:pos="4153"/>
                <w:tab w:val="clear" w:pos="8306"/>
              </w:tabs>
              <w:rPr>
                <w:rFonts w:ascii="Arial" w:hAnsi="Arial"/>
              </w:rPr>
            </w:pPr>
          </w:p>
        </w:tc>
        <w:tc>
          <w:tcPr>
            <w:tcW w:w="1096" w:type="dxa"/>
            <w:tcBorders>
              <w:top w:val="nil"/>
            </w:tcBorders>
          </w:tcPr>
          <w:p w14:paraId="4A4BC364" w14:textId="77777777" w:rsidR="009E10A9" w:rsidRDefault="009E10A9">
            <w:pPr>
              <w:pStyle w:val="Header"/>
              <w:tabs>
                <w:tab w:val="clear" w:pos="4153"/>
                <w:tab w:val="clear" w:pos="8306"/>
              </w:tabs>
              <w:rPr>
                <w:rFonts w:ascii="Arial" w:hAnsi="Arial"/>
              </w:rPr>
            </w:pPr>
          </w:p>
        </w:tc>
        <w:tc>
          <w:tcPr>
            <w:tcW w:w="1096" w:type="dxa"/>
            <w:tcBorders>
              <w:top w:val="nil"/>
              <w:right w:val="single" w:sz="12" w:space="0" w:color="auto"/>
            </w:tcBorders>
          </w:tcPr>
          <w:p w14:paraId="5793B868" w14:textId="77777777" w:rsidR="009E10A9" w:rsidRDefault="009E10A9">
            <w:pPr>
              <w:pStyle w:val="Header"/>
              <w:tabs>
                <w:tab w:val="clear" w:pos="4153"/>
                <w:tab w:val="clear" w:pos="8306"/>
              </w:tabs>
              <w:rPr>
                <w:rFonts w:ascii="Arial" w:hAnsi="Arial"/>
              </w:rPr>
            </w:pPr>
          </w:p>
        </w:tc>
      </w:tr>
      <w:tr w:rsidR="009E10A9" w14:paraId="7534A3DF" w14:textId="77777777">
        <w:tc>
          <w:tcPr>
            <w:tcW w:w="1951" w:type="dxa"/>
            <w:tcBorders>
              <w:left w:val="single" w:sz="12" w:space="0" w:color="auto"/>
              <w:right w:val="single" w:sz="12" w:space="0" w:color="auto"/>
            </w:tcBorders>
            <w:shd w:val="pct5" w:color="auto" w:fill="FFFFFF"/>
          </w:tcPr>
          <w:p w14:paraId="46F74E3C" w14:textId="77777777" w:rsidR="009E10A9" w:rsidRDefault="009E10A9">
            <w:pPr>
              <w:pStyle w:val="Header"/>
              <w:tabs>
                <w:tab w:val="clear" w:pos="4153"/>
                <w:tab w:val="clear" w:pos="8306"/>
              </w:tabs>
              <w:jc w:val="center"/>
              <w:rPr>
                <w:rFonts w:ascii="Arial" w:hAnsi="Arial"/>
              </w:rPr>
            </w:pPr>
            <w:r>
              <w:rPr>
                <w:rFonts w:ascii="Arial" w:hAnsi="Arial"/>
              </w:rPr>
              <w:t>-0.2</w:t>
            </w:r>
          </w:p>
        </w:tc>
        <w:tc>
          <w:tcPr>
            <w:tcW w:w="1095" w:type="dxa"/>
            <w:tcBorders>
              <w:left w:val="nil"/>
            </w:tcBorders>
          </w:tcPr>
          <w:p w14:paraId="188133DC" w14:textId="77777777" w:rsidR="009E10A9" w:rsidRDefault="009E10A9">
            <w:pPr>
              <w:pStyle w:val="Header"/>
              <w:tabs>
                <w:tab w:val="clear" w:pos="4153"/>
                <w:tab w:val="clear" w:pos="8306"/>
              </w:tabs>
              <w:rPr>
                <w:rFonts w:ascii="Arial" w:hAnsi="Arial"/>
              </w:rPr>
            </w:pPr>
          </w:p>
        </w:tc>
        <w:tc>
          <w:tcPr>
            <w:tcW w:w="1096" w:type="dxa"/>
          </w:tcPr>
          <w:p w14:paraId="2FAF2D27" w14:textId="77777777" w:rsidR="009E10A9" w:rsidRDefault="009E10A9">
            <w:pPr>
              <w:pStyle w:val="Header"/>
              <w:tabs>
                <w:tab w:val="clear" w:pos="4153"/>
                <w:tab w:val="clear" w:pos="8306"/>
              </w:tabs>
              <w:rPr>
                <w:rFonts w:ascii="Arial" w:hAnsi="Arial"/>
              </w:rPr>
            </w:pPr>
          </w:p>
        </w:tc>
        <w:tc>
          <w:tcPr>
            <w:tcW w:w="1096" w:type="dxa"/>
          </w:tcPr>
          <w:p w14:paraId="6E640DC7" w14:textId="77777777" w:rsidR="009E10A9" w:rsidRDefault="009E10A9">
            <w:pPr>
              <w:pStyle w:val="Header"/>
              <w:tabs>
                <w:tab w:val="clear" w:pos="4153"/>
                <w:tab w:val="clear" w:pos="8306"/>
              </w:tabs>
              <w:rPr>
                <w:rFonts w:ascii="Arial" w:hAnsi="Arial"/>
              </w:rPr>
            </w:pPr>
          </w:p>
        </w:tc>
        <w:tc>
          <w:tcPr>
            <w:tcW w:w="1096" w:type="dxa"/>
          </w:tcPr>
          <w:p w14:paraId="0F71789E" w14:textId="77777777" w:rsidR="009E10A9" w:rsidRDefault="009E10A9">
            <w:pPr>
              <w:pStyle w:val="Header"/>
              <w:tabs>
                <w:tab w:val="clear" w:pos="4153"/>
                <w:tab w:val="clear" w:pos="8306"/>
              </w:tabs>
              <w:rPr>
                <w:rFonts w:ascii="Arial" w:hAnsi="Arial"/>
              </w:rPr>
            </w:pPr>
          </w:p>
        </w:tc>
        <w:tc>
          <w:tcPr>
            <w:tcW w:w="1096" w:type="dxa"/>
          </w:tcPr>
          <w:p w14:paraId="0F2CF97A" w14:textId="77777777" w:rsidR="009E10A9" w:rsidRDefault="009E10A9">
            <w:pPr>
              <w:pStyle w:val="Header"/>
              <w:tabs>
                <w:tab w:val="clear" w:pos="4153"/>
                <w:tab w:val="clear" w:pos="8306"/>
              </w:tabs>
              <w:rPr>
                <w:rFonts w:ascii="Arial" w:hAnsi="Arial"/>
              </w:rPr>
            </w:pPr>
          </w:p>
        </w:tc>
        <w:tc>
          <w:tcPr>
            <w:tcW w:w="1096" w:type="dxa"/>
            <w:tcBorders>
              <w:right w:val="single" w:sz="12" w:space="0" w:color="auto"/>
            </w:tcBorders>
          </w:tcPr>
          <w:p w14:paraId="4B6B7A03" w14:textId="77777777" w:rsidR="009E10A9" w:rsidRDefault="009E10A9">
            <w:pPr>
              <w:pStyle w:val="Header"/>
              <w:tabs>
                <w:tab w:val="clear" w:pos="4153"/>
                <w:tab w:val="clear" w:pos="8306"/>
              </w:tabs>
              <w:rPr>
                <w:rFonts w:ascii="Arial" w:hAnsi="Arial"/>
              </w:rPr>
            </w:pPr>
          </w:p>
        </w:tc>
      </w:tr>
      <w:tr w:rsidR="009E10A9" w14:paraId="2D5309AB" w14:textId="77777777">
        <w:tc>
          <w:tcPr>
            <w:tcW w:w="1951" w:type="dxa"/>
            <w:tcBorders>
              <w:left w:val="single" w:sz="12" w:space="0" w:color="auto"/>
              <w:right w:val="single" w:sz="12" w:space="0" w:color="auto"/>
            </w:tcBorders>
            <w:shd w:val="pct5" w:color="auto" w:fill="FFFFFF"/>
          </w:tcPr>
          <w:p w14:paraId="7F7F9998" w14:textId="77777777" w:rsidR="009E10A9" w:rsidRDefault="009E10A9">
            <w:pPr>
              <w:pStyle w:val="Header"/>
              <w:tabs>
                <w:tab w:val="clear" w:pos="4153"/>
                <w:tab w:val="clear" w:pos="8306"/>
              </w:tabs>
              <w:jc w:val="center"/>
              <w:rPr>
                <w:rFonts w:ascii="Arial" w:hAnsi="Arial"/>
              </w:rPr>
            </w:pPr>
            <w:r>
              <w:rPr>
                <w:rFonts w:ascii="Arial" w:hAnsi="Arial"/>
              </w:rPr>
              <w:t>-0.3</w:t>
            </w:r>
          </w:p>
        </w:tc>
        <w:tc>
          <w:tcPr>
            <w:tcW w:w="1095" w:type="dxa"/>
            <w:tcBorders>
              <w:left w:val="nil"/>
            </w:tcBorders>
          </w:tcPr>
          <w:p w14:paraId="5D345886" w14:textId="77777777" w:rsidR="009E10A9" w:rsidRDefault="009E10A9">
            <w:pPr>
              <w:pStyle w:val="Header"/>
              <w:tabs>
                <w:tab w:val="clear" w:pos="4153"/>
                <w:tab w:val="clear" w:pos="8306"/>
              </w:tabs>
              <w:rPr>
                <w:rFonts w:ascii="Arial" w:hAnsi="Arial"/>
              </w:rPr>
            </w:pPr>
          </w:p>
        </w:tc>
        <w:tc>
          <w:tcPr>
            <w:tcW w:w="1096" w:type="dxa"/>
          </w:tcPr>
          <w:p w14:paraId="3C34F3B5" w14:textId="77777777" w:rsidR="009E10A9" w:rsidRDefault="009E10A9">
            <w:pPr>
              <w:pStyle w:val="Header"/>
              <w:tabs>
                <w:tab w:val="clear" w:pos="4153"/>
                <w:tab w:val="clear" w:pos="8306"/>
              </w:tabs>
              <w:rPr>
                <w:rFonts w:ascii="Arial" w:hAnsi="Arial"/>
              </w:rPr>
            </w:pPr>
          </w:p>
        </w:tc>
        <w:tc>
          <w:tcPr>
            <w:tcW w:w="1096" w:type="dxa"/>
          </w:tcPr>
          <w:p w14:paraId="5676373A" w14:textId="77777777" w:rsidR="009E10A9" w:rsidRDefault="009E10A9">
            <w:pPr>
              <w:pStyle w:val="Header"/>
              <w:tabs>
                <w:tab w:val="clear" w:pos="4153"/>
                <w:tab w:val="clear" w:pos="8306"/>
              </w:tabs>
              <w:rPr>
                <w:rFonts w:ascii="Arial" w:hAnsi="Arial"/>
              </w:rPr>
            </w:pPr>
          </w:p>
        </w:tc>
        <w:tc>
          <w:tcPr>
            <w:tcW w:w="1096" w:type="dxa"/>
          </w:tcPr>
          <w:p w14:paraId="1031890F" w14:textId="77777777" w:rsidR="009E10A9" w:rsidRDefault="009E10A9">
            <w:pPr>
              <w:pStyle w:val="Header"/>
              <w:tabs>
                <w:tab w:val="clear" w:pos="4153"/>
                <w:tab w:val="clear" w:pos="8306"/>
              </w:tabs>
              <w:rPr>
                <w:rFonts w:ascii="Arial" w:hAnsi="Arial"/>
              </w:rPr>
            </w:pPr>
          </w:p>
        </w:tc>
        <w:tc>
          <w:tcPr>
            <w:tcW w:w="1096" w:type="dxa"/>
          </w:tcPr>
          <w:p w14:paraId="5763C7E2" w14:textId="77777777" w:rsidR="009E10A9" w:rsidRDefault="009E10A9">
            <w:pPr>
              <w:pStyle w:val="Header"/>
              <w:tabs>
                <w:tab w:val="clear" w:pos="4153"/>
                <w:tab w:val="clear" w:pos="8306"/>
              </w:tabs>
              <w:rPr>
                <w:rFonts w:ascii="Arial" w:hAnsi="Arial"/>
              </w:rPr>
            </w:pPr>
          </w:p>
        </w:tc>
        <w:tc>
          <w:tcPr>
            <w:tcW w:w="1096" w:type="dxa"/>
            <w:tcBorders>
              <w:right w:val="single" w:sz="12" w:space="0" w:color="auto"/>
            </w:tcBorders>
          </w:tcPr>
          <w:p w14:paraId="29F8153A" w14:textId="77777777" w:rsidR="009E10A9" w:rsidRDefault="009E10A9">
            <w:pPr>
              <w:pStyle w:val="Header"/>
              <w:tabs>
                <w:tab w:val="clear" w:pos="4153"/>
                <w:tab w:val="clear" w:pos="8306"/>
              </w:tabs>
              <w:rPr>
                <w:rFonts w:ascii="Arial" w:hAnsi="Arial"/>
              </w:rPr>
            </w:pPr>
          </w:p>
        </w:tc>
      </w:tr>
      <w:tr w:rsidR="009E10A9" w14:paraId="202960D6" w14:textId="77777777">
        <w:tc>
          <w:tcPr>
            <w:tcW w:w="1951" w:type="dxa"/>
            <w:tcBorders>
              <w:left w:val="single" w:sz="12" w:space="0" w:color="auto"/>
              <w:right w:val="single" w:sz="12" w:space="0" w:color="auto"/>
            </w:tcBorders>
            <w:shd w:val="pct5" w:color="auto" w:fill="FFFFFF"/>
          </w:tcPr>
          <w:p w14:paraId="65A6B66B" w14:textId="77777777" w:rsidR="009E10A9" w:rsidRDefault="009E10A9">
            <w:pPr>
              <w:pStyle w:val="Header"/>
              <w:tabs>
                <w:tab w:val="clear" w:pos="4153"/>
                <w:tab w:val="clear" w:pos="8306"/>
              </w:tabs>
              <w:jc w:val="center"/>
              <w:rPr>
                <w:rFonts w:ascii="Arial" w:hAnsi="Arial"/>
              </w:rPr>
            </w:pPr>
            <w:r>
              <w:rPr>
                <w:rFonts w:ascii="Arial" w:hAnsi="Arial"/>
              </w:rPr>
              <w:t>-0.4</w:t>
            </w:r>
          </w:p>
        </w:tc>
        <w:tc>
          <w:tcPr>
            <w:tcW w:w="1095" w:type="dxa"/>
            <w:tcBorders>
              <w:left w:val="nil"/>
            </w:tcBorders>
          </w:tcPr>
          <w:p w14:paraId="47B103C8" w14:textId="77777777" w:rsidR="009E10A9" w:rsidRDefault="009E10A9">
            <w:pPr>
              <w:pStyle w:val="Header"/>
              <w:tabs>
                <w:tab w:val="clear" w:pos="4153"/>
                <w:tab w:val="clear" w:pos="8306"/>
              </w:tabs>
              <w:rPr>
                <w:rFonts w:ascii="Arial" w:hAnsi="Arial"/>
              </w:rPr>
            </w:pPr>
          </w:p>
        </w:tc>
        <w:tc>
          <w:tcPr>
            <w:tcW w:w="1096" w:type="dxa"/>
          </w:tcPr>
          <w:p w14:paraId="6CEAF27C" w14:textId="77777777" w:rsidR="009E10A9" w:rsidRDefault="009E10A9">
            <w:pPr>
              <w:pStyle w:val="Header"/>
              <w:tabs>
                <w:tab w:val="clear" w:pos="4153"/>
                <w:tab w:val="clear" w:pos="8306"/>
              </w:tabs>
              <w:rPr>
                <w:rFonts w:ascii="Arial" w:hAnsi="Arial"/>
              </w:rPr>
            </w:pPr>
          </w:p>
        </w:tc>
        <w:tc>
          <w:tcPr>
            <w:tcW w:w="1096" w:type="dxa"/>
          </w:tcPr>
          <w:p w14:paraId="0C656F4B" w14:textId="77777777" w:rsidR="009E10A9" w:rsidRDefault="009E10A9">
            <w:pPr>
              <w:pStyle w:val="Header"/>
              <w:tabs>
                <w:tab w:val="clear" w:pos="4153"/>
                <w:tab w:val="clear" w:pos="8306"/>
              </w:tabs>
              <w:rPr>
                <w:rFonts w:ascii="Arial" w:hAnsi="Arial"/>
              </w:rPr>
            </w:pPr>
          </w:p>
        </w:tc>
        <w:tc>
          <w:tcPr>
            <w:tcW w:w="1096" w:type="dxa"/>
          </w:tcPr>
          <w:p w14:paraId="2A6B479F" w14:textId="77777777" w:rsidR="009E10A9" w:rsidRDefault="009E10A9">
            <w:pPr>
              <w:pStyle w:val="Header"/>
              <w:tabs>
                <w:tab w:val="clear" w:pos="4153"/>
                <w:tab w:val="clear" w:pos="8306"/>
              </w:tabs>
              <w:rPr>
                <w:rFonts w:ascii="Arial" w:hAnsi="Arial"/>
              </w:rPr>
            </w:pPr>
          </w:p>
        </w:tc>
        <w:tc>
          <w:tcPr>
            <w:tcW w:w="1096" w:type="dxa"/>
          </w:tcPr>
          <w:p w14:paraId="70A75B27" w14:textId="77777777" w:rsidR="009E10A9" w:rsidRDefault="009E10A9">
            <w:pPr>
              <w:pStyle w:val="Header"/>
              <w:tabs>
                <w:tab w:val="clear" w:pos="4153"/>
                <w:tab w:val="clear" w:pos="8306"/>
              </w:tabs>
              <w:rPr>
                <w:rFonts w:ascii="Arial" w:hAnsi="Arial"/>
              </w:rPr>
            </w:pPr>
          </w:p>
        </w:tc>
        <w:tc>
          <w:tcPr>
            <w:tcW w:w="1096" w:type="dxa"/>
            <w:tcBorders>
              <w:right w:val="single" w:sz="12" w:space="0" w:color="auto"/>
            </w:tcBorders>
          </w:tcPr>
          <w:p w14:paraId="5F60D071" w14:textId="77777777" w:rsidR="009E10A9" w:rsidRDefault="009E10A9">
            <w:pPr>
              <w:pStyle w:val="Header"/>
              <w:tabs>
                <w:tab w:val="clear" w:pos="4153"/>
                <w:tab w:val="clear" w:pos="8306"/>
              </w:tabs>
              <w:rPr>
                <w:rFonts w:ascii="Arial" w:hAnsi="Arial"/>
              </w:rPr>
            </w:pPr>
          </w:p>
        </w:tc>
      </w:tr>
      <w:tr w:rsidR="009E10A9" w14:paraId="6D2D754A" w14:textId="77777777">
        <w:tc>
          <w:tcPr>
            <w:tcW w:w="1951" w:type="dxa"/>
            <w:tcBorders>
              <w:left w:val="single" w:sz="12" w:space="0" w:color="auto"/>
              <w:bottom w:val="single" w:sz="12" w:space="0" w:color="auto"/>
              <w:right w:val="single" w:sz="12" w:space="0" w:color="auto"/>
            </w:tcBorders>
            <w:shd w:val="pct5" w:color="auto" w:fill="FFFFFF"/>
          </w:tcPr>
          <w:p w14:paraId="6E74A6CA" w14:textId="77777777" w:rsidR="009E10A9" w:rsidRDefault="009E10A9">
            <w:pPr>
              <w:pStyle w:val="Header"/>
              <w:tabs>
                <w:tab w:val="clear" w:pos="4153"/>
                <w:tab w:val="clear" w:pos="8306"/>
              </w:tabs>
              <w:jc w:val="center"/>
              <w:rPr>
                <w:rFonts w:ascii="Arial" w:hAnsi="Arial"/>
              </w:rPr>
            </w:pPr>
            <w:r>
              <w:rPr>
                <w:rFonts w:ascii="Arial" w:hAnsi="Arial"/>
              </w:rPr>
              <w:t>-0.5</w:t>
            </w:r>
          </w:p>
        </w:tc>
        <w:tc>
          <w:tcPr>
            <w:tcW w:w="1095" w:type="dxa"/>
            <w:tcBorders>
              <w:left w:val="nil"/>
              <w:bottom w:val="single" w:sz="12" w:space="0" w:color="auto"/>
            </w:tcBorders>
          </w:tcPr>
          <w:p w14:paraId="0C2F844E"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tcPr>
          <w:p w14:paraId="15F34DA0"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tcPr>
          <w:p w14:paraId="31F5A9D3"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tcPr>
          <w:p w14:paraId="3880CE0F"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tcBorders>
          </w:tcPr>
          <w:p w14:paraId="406DD716" w14:textId="77777777" w:rsidR="009E10A9" w:rsidRDefault="009E10A9">
            <w:pPr>
              <w:pStyle w:val="Header"/>
              <w:tabs>
                <w:tab w:val="clear" w:pos="4153"/>
                <w:tab w:val="clear" w:pos="8306"/>
              </w:tabs>
              <w:rPr>
                <w:rFonts w:ascii="Arial" w:hAnsi="Arial"/>
              </w:rPr>
            </w:pPr>
          </w:p>
        </w:tc>
        <w:tc>
          <w:tcPr>
            <w:tcW w:w="1096" w:type="dxa"/>
            <w:tcBorders>
              <w:bottom w:val="single" w:sz="12" w:space="0" w:color="auto"/>
              <w:right w:val="single" w:sz="12" w:space="0" w:color="auto"/>
            </w:tcBorders>
          </w:tcPr>
          <w:p w14:paraId="50E14554" w14:textId="77777777" w:rsidR="009E10A9" w:rsidRDefault="009E10A9">
            <w:pPr>
              <w:pStyle w:val="Header"/>
              <w:tabs>
                <w:tab w:val="clear" w:pos="4153"/>
                <w:tab w:val="clear" w:pos="8306"/>
              </w:tabs>
              <w:rPr>
                <w:rFonts w:ascii="Arial" w:hAnsi="Arial"/>
              </w:rPr>
            </w:pPr>
          </w:p>
        </w:tc>
      </w:tr>
      <w:tr w:rsidR="009E10A9" w14:paraId="2319215C" w14:textId="77777777">
        <w:tc>
          <w:tcPr>
            <w:tcW w:w="1951" w:type="dxa"/>
            <w:tcBorders>
              <w:top w:val="nil"/>
              <w:left w:val="nil"/>
              <w:bottom w:val="nil"/>
              <w:right w:val="nil"/>
            </w:tcBorders>
          </w:tcPr>
          <w:p w14:paraId="03F9868E" w14:textId="77777777" w:rsidR="009E10A9" w:rsidRDefault="009E10A9">
            <w:pPr>
              <w:pStyle w:val="Header"/>
              <w:tabs>
                <w:tab w:val="clear" w:pos="4153"/>
                <w:tab w:val="clear" w:pos="8306"/>
              </w:tabs>
              <w:rPr>
                <w:rFonts w:ascii="Arial" w:hAnsi="Arial"/>
              </w:rPr>
            </w:pPr>
          </w:p>
        </w:tc>
        <w:tc>
          <w:tcPr>
            <w:tcW w:w="1095" w:type="dxa"/>
            <w:tcBorders>
              <w:top w:val="nil"/>
              <w:left w:val="nil"/>
              <w:bottom w:val="nil"/>
              <w:right w:val="nil"/>
            </w:tcBorders>
          </w:tcPr>
          <w:p w14:paraId="16ABB401" w14:textId="77777777" w:rsidR="009E10A9" w:rsidRDefault="009E10A9">
            <w:pPr>
              <w:pStyle w:val="Header"/>
              <w:tabs>
                <w:tab w:val="clear" w:pos="4153"/>
                <w:tab w:val="clear" w:pos="8306"/>
              </w:tabs>
              <w:rPr>
                <w:rFonts w:ascii="Arial" w:hAnsi="Arial"/>
              </w:rPr>
            </w:pPr>
          </w:p>
        </w:tc>
        <w:tc>
          <w:tcPr>
            <w:tcW w:w="1096" w:type="dxa"/>
            <w:tcBorders>
              <w:top w:val="nil"/>
              <w:left w:val="nil"/>
              <w:bottom w:val="nil"/>
              <w:right w:val="nil"/>
            </w:tcBorders>
          </w:tcPr>
          <w:p w14:paraId="5425499A" w14:textId="77777777" w:rsidR="009E10A9" w:rsidRDefault="009E10A9">
            <w:pPr>
              <w:pStyle w:val="Header"/>
              <w:tabs>
                <w:tab w:val="clear" w:pos="4153"/>
                <w:tab w:val="clear" w:pos="8306"/>
              </w:tabs>
              <w:rPr>
                <w:rFonts w:ascii="Arial" w:hAnsi="Arial"/>
              </w:rPr>
            </w:pPr>
          </w:p>
        </w:tc>
        <w:tc>
          <w:tcPr>
            <w:tcW w:w="1096" w:type="dxa"/>
            <w:tcBorders>
              <w:top w:val="nil"/>
              <w:left w:val="nil"/>
              <w:bottom w:val="nil"/>
              <w:right w:val="nil"/>
            </w:tcBorders>
          </w:tcPr>
          <w:p w14:paraId="35857E79" w14:textId="77777777" w:rsidR="009E10A9" w:rsidRDefault="009E10A9">
            <w:pPr>
              <w:pStyle w:val="Header"/>
              <w:tabs>
                <w:tab w:val="clear" w:pos="4153"/>
                <w:tab w:val="clear" w:pos="8306"/>
              </w:tabs>
              <w:rPr>
                <w:rFonts w:ascii="Arial" w:hAnsi="Arial"/>
              </w:rPr>
            </w:pPr>
          </w:p>
        </w:tc>
        <w:tc>
          <w:tcPr>
            <w:tcW w:w="1096" w:type="dxa"/>
            <w:tcBorders>
              <w:top w:val="nil"/>
              <w:left w:val="nil"/>
              <w:bottom w:val="nil"/>
              <w:right w:val="nil"/>
            </w:tcBorders>
          </w:tcPr>
          <w:p w14:paraId="5D51C684" w14:textId="77777777" w:rsidR="009E10A9" w:rsidRDefault="009E10A9">
            <w:pPr>
              <w:pStyle w:val="Header"/>
              <w:tabs>
                <w:tab w:val="clear" w:pos="4153"/>
                <w:tab w:val="clear" w:pos="8306"/>
              </w:tabs>
              <w:rPr>
                <w:rFonts w:ascii="Arial" w:hAnsi="Arial"/>
              </w:rPr>
            </w:pPr>
          </w:p>
        </w:tc>
        <w:tc>
          <w:tcPr>
            <w:tcW w:w="1096" w:type="dxa"/>
            <w:tcBorders>
              <w:top w:val="nil"/>
              <w:left w:val="nil"/>
              <w:bottom w:val="nil"/>
              <w:right w:val="nil"/>
            </w:tcBorders>
          </w:tcPr>
          <w:p w14:paraId="253998A3" w14:textId="77777777" w:rsidR="009E10A9" w:rsidRDefault="009E10A9">
            <w:pPr>
              <w:pStyle w:val="Header"/>
              <w:tabs>
                <w:tab w:val="clear" w:pos="4153"/>
                <w:tab w:val="clear" w:pos="8306"/>
              </w:tabs>
              <w:rPr>
                <w:rFonts w:ascii="Arial" w:hAnsi="Arial"/>
              </w:rPr>
            </w:pPr>
          </w:p>
        </w:tc>
        <w:tc>
          <w:tcPr>
            <w:tcW w:w="1096" w:type="dxa"/>
            <w:tcBorders>
              <w:top w:val="nil"/>
              <w:left w:val="nil"/>
              <w:bottom w:val="nil"/>
              <w:right w:val="nil"/>
            </w:tcBorders>
          </w:tcPr>
          <w:p w14:paraId="2DA16129" w14:textId="77777777" w:rsidR="009E10A9" w:rsidRDefault="009E10A9">
            <w:pPr>
              <w:pStyle w:val="Header"/>
              <w:tabs>
                <w:tab w:val="clear" w:pos="4153"/>
                <w:tab w:val="clear" w:pos="8306"/>
              </w:tabs>
              <w:rPr>
                <w:rFonts w:ascii="Arial" w:hAnsi="Arial"/>
              </w:rPr>
            </w:pPr>
          </w:p>
        </w:tc>
      </w:tr>
      <w:tr w:rsidR="009E10A9" w14:paraId="2230A5F9" w14:textId="77777777">
        <w:trPr>
          <w:cantSplit/>
        </w:trPr>
        <w:tc>
          <w:tcPr>
            <w:tcW w:w="8526" w:type="dxa"/>
            <w:gridSpan w:val="7"/>
            <w:tcBorders>
              <w:top w:val="single" w:sz="12" w:space="0" w:color="auto"/>
              <w:left w:val="single" w:sz="12" w:space="0" w:color="auto"/>
              <w:bottom w:val="single" w:sz="12" w:space="0" w:color="auto"/>
              <w:right w:val="single" w:sz="12" w:space="0" w:color="auto"/>
            </w:tcBorders>
            <w:shd w:val="pct5" w:color="auto" w:fill="FFFFFF"/>
          </w:tcPr>
          <w:p w14:paraId="16219A7F" w14:textId="77777777" w:rsidR="009E10A9" w:rsidRDefault="009E10A9">
            <w:pPr>
              <w:pStyle w:val="Header"/>
              <w:tabs>
                <w:tab w:val="clear" w:pos="4153"/>
                <w:tab w:val="clear" w:pos="8306"/>
              </w:tabs>
              <w:jc w:val="center"/>
              <w:rPr>
                <w:rFonts w:ascii="Arial" w:hAnsi="Arial"/>
                <w:b/>
              </w:rPr>
            </w:pPr>
            <w:r>
              <w:rPr>
                <w:rFonts w:ascii="Arial" w:hAnsi="Arial"/>
                <w:b/>
              </w:rPr>
              <w:t>High Frequency Response Power Delivery – Mode A</w:t>
            </w:r>
          </w:p>
        </w:tc>
      </w:tr>
      <w:tr w:rsidR="009E10A9" w14:paraId="2CC252FC" w14:textId="77777777">
        <w:trPr>
          <w:cantSplit/>
        </w:trPr>
        <w:tc>
          <w:tcPr>
            <w:tcW w:w="1951" w:type="dxa"/>
            <w:vMerge w:val="restart"/>
            <w:tcBorders>
              <w:top w:val="nil"/>
              <w:left w:val="single" w:sz="12" w:space="0" w:color="auto"/>
              <w:bottom w:val="single" w:sz="4" w:space="0" w:color="auto"/>
              <w:right w:val="nil"/>
            </w:tcBorders>
            <w:shd w:val="pct5" w:color="auto" w:fill="FFFFFF"/>
          </w:tcPr>
          <w:p w14:paraId="3F5BFEE6" w14:textId="77777777" w:rsidR="009E10A9" w:rsidRDefault="009E10A9">
            <w:pPr>
              <w:pStyle w:val="Header"/>
              <w:tabs>
                <w:tab w:val="clear" w:pos="4153"/>
                <w:tab w:val="clear" w:pos="8306"/>
              </w:tabs>
              <w:jc w:val="center"/>
              <w:rPr>
                <w:rFonts w:ascii="Arial" w:hAnsi="Arial"/>
              </w:rPr>
            </w:pPr>
            <w:r>
              <w:rPr>
                <w:rFonts w:ascii="Arial" w:hAnsi="Arial"/>
              </w:rPr>
              <w:t>Frequency Deviation (Hz)</w:t>
            </w:r>
          </w:p>
        </w:tc>
        <w:tc>
          <w:tcPr>
            <w:tcW w:w="6575" w:type="dxa"/>
            <w:gridSpan w:val="6"/>
            <w:tcBorders>
              <w:top w:val="nil"/>
              <w:left w:val="single" w:sz="12" w:space="0" w:color="auto"/>
              <w:bottom w:val="nil"/>
              <w:right w:val="single" w:sz="12" w:space="0" w:color="auto"/>
            </w:tcBorders>
            <w:shd w:val="pct5" w:color="auto" w:fill="FFFFFF"/>
          </w:tcPr>
          <w:p w14:paraId="474E954C" w14:textId="77777777" w:rsidR="009E10A9" w:rsidRDefault="009E10A9">
            <w:pPr>
              <w:pStyle w:val="Header"/>
              <w:tabs>
                <w:tab w:val="clear" w:pos="4153"/>
                <w:tab w:val="clear" w:pos="8306"/>
              </w:tabs>
              <w:jc w:val="center"/>
              <w:rPr>
                <w:rFonts w:ascii="Arial" w:hAnsi="Arial"/>
              </w:rPr>
            </w:pPr>
            <w:r>
              <w:rPr>
                <w:rFonts w:ascii="Arial" w:hAnsi="Arial"/>
              </w:rPr>
              <w:t>Genset De-load (MW)</w:t>
            </w:r>
          </w:p>
        </w:tc>
      </w:tr>
      <w:tr w:rsidR="009E10A9" w14:paraId="476EDBAE" w14:textId="77777777">
        <w:trPr>
          <w:cantSplit/>
        </w:trPr>
        <w:tc>
          <w:tcPr>
            <w:tcW w:w="1951" w:type="dxa"/>
            <w:vMerge/>
            <w:tcBorders>
              <w:top w:val="single" w:sz="4" w:space="0" w:color="auto"/>
              <w:left w:val="single" w:sz="12" w:space="0" w:color="auto"/>
              <w:bottom w:val="single" w:sz="4" w:space="0" w:color="auto"/>
              <w:right w:val="nil"/>
            </w:tcBorders>
            <w:shd w:val="pct5" w:color="auto" w:fill="FFFFFF"/>
          </w:tcPr>
          <w:p w14:paraId="35F6673D" w14:textId="77777777" w:rsidR="009E10A9" w:rsidRDefault="009E10A9">
            <w:pPr>
              <w:pStyle w:val="Header"/>
              <w:tabs>
                <w:tab w:val="clear" w:pos="4153"/>
                <w:tab w:val="clear" w:pos="8306"/>
              </w:tabs>
              <w:rPr>
                <w:rFonts w:ascii="Arial" w:hAnsi="Arial"/>
              </w:rPr>
            </w:pPr>
          </w:p>
        </w:tc>
        <w:tc>
          <w:tcPr>
            <w:tcW w:w="1095" w:type="dxa"/>
            <w:tcBorders>
              <w:top w:val="single" w:sz="4" w:space="0" w:color="auto"/>
              <w:left w:val="single" w:sz="12" w:space="0" w:color="auto"/>
              <w:bottom w:val="nil"/>
              <w:right w:val="single" w:sz="4" w:space="0" w:color="auto"/>
            </w:tcBorders>
            <w:shd w:val="pct5" w:color="auto" w:fill="FFFFFF"/>
          </w:tcPr>
          <w:p w14:paraId="48E352E5" w14:textId="77777777" w:rsidR="009E10A9" w:rsidRDefault="009E10A9">
            <w:pPr>
              <w:pStyle w:val="Header"/>
              <w:tabs>
                <w:tab w:val="clear" w:pos="4153"/>
                <w:tab w:val="clear" w:pos="8306"/>
              </w:tabs>
              <w:rPr>
                <w:rFonts w:ascii="Arial" w:hAnsi="Arial"/>
              </w:rPr>
            </w:pPr>
          </w:p>
        </w:tc>
        <w:tc>
          <w:tcPr>
            <w:tcW w:w="1096" w:type="dxa"/>
            <w:tcBorders>
              <w:top w:val="single" w:sz="4" w:space="0" w:color="auto"/>
              <w:left w:val="single" w:sz="4" w:space="0" w:color="auto"/>
              <w:bottom w:val="nil"/>
              <w:right w:val="single" w:sz="4" w:space="0" w:color="auto"/>
            </w:tcBorders>
            <w:shd w:val="pct5" w:color="auto" w:fill="FFFFFF"/>
          </w:tcPr>
          <w:p w14:paraId="53EFFCD2" w14:textId="77777777" w:rsidR="009E10A9" w:rsidRDefault="009E10A9">
            <w:pPr>
              <w:pStyle w:val="Header"/>
              <w:tabs>
                <w:tab w:val="clear" w:pos="4153"/>
                <w:tab w:val="clear" w:pos="8306"/>
              </w:tabs>
              <w:rPr>
                <w:rFonts w:ascii="Arial" w:hAnsi="Arial"/>
              </w:rPr>
            </w:pPr>
          </w:p>
        </w:tc>
        <w:tc>
          <w:tcPr>
            <w:tcW w:w="1096" w:type="dxa"/>
            <w:tcBorders>
              <w:top w:val="single" w:sz="4" w:space="0" w:color="auto"/>
              <w:left w:val="single" w:sz="4" w:space="0" w:color="auto"/>
              <w:bottom w:val="nil"/>
              <w:right w:val="single" w:sz="4" w:space="0" w:color="auto"/>
            </w:tcBorders>
            <w:shd w:val="pct5" w:color="auto" w:fill="FFFFFF"/>
          </w:tcPr>
          <w:p w14:paraId="38C2F821" w14:textId="77777777" w:rsidR="009E10A9" w:rsidRDefault="009E10A9">
            <w:pPr>
              <w:pStyle w:val="Header"/>
              <w:tabs>
                <w:tab w:val="clear" w:pos="4153"/>
                <w:tab w:val="clear" w:pos="8306"/>
              </w:tabs>
              <w:rPr>
                <w:rFonts w:ascii="Arial" w:hAnsi="Arial"/>
              </w:rPr>
            </w:pPr>
          </w:p>
        </w:tc>
        <w:tc>
          <w:tcPr>
            <w:tcW w:w="1096" w:type="dxa"/>
            <w:tcBorders>
              <w:top w:val="single" w:sz="4" w:space="0" w:color="auto"/>
              <w:left w:val="single" w:sz="4" w:space="0" w:color="auto"/>
              <w:bottom w:val="nil"/>
              <w:right w:val="single" w:sz="4" w:space="0" w:color="auto"/>
            </w:tcBorders>
            <w:shd w:val="pct5" w:color="auto" w:fill="FFFFFF"/>
          </w:tcPr>
          <w:p w14:paraId="2AB5DCC9" w14:textId="77777777" w:rsidR="009E10A9" w:rsidRDefault="009E10A9">
            <w:pPr>
              <w:pStyle w:val="Header"/>
              <w:tabs>
                <w:tab w:val="clear" w:pos="4153"/>
                <w:tab w:val="clear" w:pos="8306"/>
              </w:tabs>
              <w:rPr>
                <w:rFonts w:ascii="Arial" w:hAnsi="Arial"/>
              </w:rPr>
            </w:pPr>
          </w:p>
        </w:tc>
        <w:tc>
          <w:tcPr>
            <w:tcW w:w="1096" w:type="dxa"/>
            <w:tcBorders>
              <w:top w:val="single" w:sz="4" w:space="0" w:color="auto"/>
              <w:left w:val="single" w:sz="4" w:space="0" w:color="auto"/>
              <w:bottom w:val="nil"/>
              <w:right w:val="single" w:sz="4" w:space="0" w:color="auto"/>
            </w:tcBorders>
            <w:shd w:val="pct5" w:color="auto" w:fill="FFFFFF"/>
          </w:tcPr>
          <w:p w14:paraId="1DE3D9D9" w14:textId="77777777" w:rsidR="009E10A9" w:rsidRDefault="009E10A9">
            <w:pPr>
              <w:pStyle w:val="Header"/>
              <w:tabs>
                <w:tab w:val="clear" w:pos="4153"/>
                <w:tab w:val="clear" w:pos="8306"/>
              </w:tabs>
              <w:rPr>
                <w:rFonts w:ascii="Arial" w:hAnsi="Arial"/>
              </w:rPr>
            </w:pPr>
          </w:p>
        </w:tc>
        <w:tc>
          <w:tcPr>
            <w:tcW w:w="1096" w:type="dxa"/>
            <w:tcBorders>
              <w:top w:val="single" w:sz="4" w:space="0" w:color="auto"/>
              <w:left w:val="single" w:sz="4" w:space="0" w:color="auto"/>
              <w:bottom w:val="nil"/>
              <w:right w:val="single" w:sz="12" w:space="0" w:color="auto"/>
            </w:tcBorders>
            <w:shd w:val="pct5" w:color="auto" w:fill="FFFFFF"/>
          </w:tcPr>
          <w:p w14:paraId="4929109B" w14:textId="77777777" w:rsidR="009E10A9" w:rsidRDefault="009E10A9">
            <w:pPr>
              <w:pStyle w:val="Header"/>
              <w:tabs>
                <w:tab w:val="clear" w:pos="4153"/>
                <w:tab w:val="clear" w:pos="8306"/>
              </w:tabs>
              <w:rPr>
                <w:rFonts w:ascii="Arial" w:hAnsi="Arial"/>
              </w:rPr>
            </w:pPr>
          </w:p>
        </w:tc>
      </w:tr>
      <w:tr w:rsidR="009E10A9" w14:paraId="085F279A" w14:textId="77777777">
        <w:tc>
          <w:tcPr>
            <w:tcW w:w="1951" w:type="dxa"/>
            <w:tcBorders>
              <w:top w:val="single" w:sz="4" w:space="0" w:color="auto"/>
              <w:left w:val="single" w:sz="12" w:space="0" w:color="auto"/>
              <w:bottom w:val="single" w:sz="4" w:space="0" w:color="auto"/>
              <w:right w:val="single" w:sz="12" w:space="0" w:color="auto"/>
            </w:tcBorders>
            <w:shd w:val="pct5" w:color="auto" w:fill="FFFFFF"/>
          </w:tcPr>
          <w:p w14:paraId="02EE8618" w14:textId="77777777" w:rsidR="009E10A9" w:rsidRDefault="009E10A9">
            <w:pPr>
              <w:pStyle w:val="Header"/>
              <w:tabs>
                <w:tab w:val="clear" w:pos="4153"/>
                <w:tab w:val="clear" w:pos="8306"/>
              </w:tabs>
              <w:jc w:val="center"/>
              <w:rPr>
                <w:rFonts w:ascii="Arial" w:hAnsi="Arial"/>
              </w:rPr>
            </w:pPr>
            <w:r>
              <w:rPr>
                <w:rFonts w:ascii="Arial" w:hAnsi="Arial"/>
              </w:rPr>
              <w:t>+0.1</w:t>
            </w:r>
          </w:p>
        </w:tc>
        <w:tc>
          <w:tcPr>
            <w:tcW w:w="1095" w:type="dxa"/>
            <w:tcBorders>
              <w:top w:val="single" w:sz="12" w:space="0" w:color="auto"/>
              <w:left w:val="nil"/>
              <w:bottom w:val="single" w:sz="4" w:space="0" w:color="auto"/>
            </w:tcBorders>
          </w:tcPr>
          <w:p w14:paraId="139AFF11" w14:textId="77777777" w:rsidR="009E10A9" w:rsidRDefault="009E10A9">
            <w:pPr>
              <w:pStyle w:val="Header"/>
              <w:tabs>
                <w:tab w:val="clear" w:pos="4153"/>
                <w:tab w:val="clear" w:pos="8306"/>
              </w:tabs>
              <w:rPr>
                <w:rFonts w:ascii="Arial" w:hAnsi="Arial"/>
              </w:rPr>
            </w:pPr>
          </w:p>
        </w:tc>
        <w:tc>
          <w:tcPr>
            <w:tcW w:w="1096" w:type="dxa"/>
            <w:tcBorders>
              <w:top w:val="single" w:sz="12" w:space="0" w:color="auto"/>
              <w:bottom w:val="single" w:sz="4" w:space="0" w:color="auto"/>
            </w:tcBorders>
          </w:tcPr>
          <w:p w14:paraId="3C37F96F" w14:textId="77777777" w:rsidR="009E10A9" w:rsidRDefault="009E10A9">
            <w:pPr>
              <w:pStyle w:val="Header"/>
              <w:tabs>
                <w:tab w:val="clear" w:pos="4153"/>
                <w:tab w:val="clear" w:pos="8306"/>
              </w:tabs>
              <w:rPr>
                <w:rFonts w:ascii="Arial" w:hAnsi="Arial"/>
              </w:rPr>
            </w:pPr>
          </w:p>
        </w:tc>
        <w:tc>
          <w:tcPr>
            <w:tcW w:w="1096" w:type="dxa"/>
            <w:tcBorders>
              <w:top w:val="single" w:sz="12" w:space="0" w:color="auto"/>
              <w:bottom w:val="single" w:sz="4" w:space="0" w:color="auto"/>
            </w:tcBorders>
          </w:tcPr>
          <w:p w14:paraId="4A68E207" w14:textId="77777777" w:rsidR="009E10A9" w:rsidRDefault="009E10A9">
            <w:pPr>
              <w:pStyle w:val="Header"/>
              <w:tabs>
                <w:tab w:val="clear" w:pos="4153"/>
                <w:tab w:val="clear" w:pos="8306"/>
              </w:tabs>
              <w:rPr>
                <w:rFonts w:ascii="Arial" w:hAnsi="Arial"/>
              </w:rPr>
            </w:pPr>
          </w:p>
        </w:tc>
        <w:tc>
          <w:tcPr>
            <w:tcW w:w="1096" w:type="dxa"/>
            <w:tcBorders>
              <w:top w:val="single" w:sz="12" w:space="0" w:color="auto"/>
              <w:bottom w:val="single" w:sz="4" w:space="0" w:color="auto"/>
            </w:tcBorders>
          </w:tcPr>
          <w:p w14:paraId="34B4040E" w14:textId="77777777" w:rsidR="009E10A9" w:rsidRDefault="009E10A9">
            <w:pPr>
              <w:pStyle w:val="Header"/>
              <w:tabs>
                <w:tab w:val="clear" w:pos="4153"/>
                <w:tab w:val="clear" w:pos="8306"/>
              </w:tabs>
              <w:rPr>
                <w:rFonts w:ascii="Arial" w:hAnsi="Arial"/>
              </w:rPr>
            </w:pPr>
          </w:p>
        </w:tc>
        <w:tc>
          <w:tcPr>
            <w:tcW w:w="1096" w:type="dxa"/>
            <w:tcBorders>
              <w:top w:val="single" w:sz="12" w:space="0" w:color="auto"/>
              <w:bottom w:val="single" w:sz="4" w:space="0" w:color="auto"/>
            </w:tcBorders>
          </w:tcPr>
          <w:p w14:paraId="790C5AEF" w14:textId="77777777" w:rsidR="009E10A9" w:rsidRDefault="009E10A9">
            <w:pPr>
              <w:pStyle w:val="Header"/>
              <w:tabs>
                <w:tab w:val="clear" w:pos="4153"/>
                <w:tab w:val="clear" w:pos="8306"/>
              </w:tabs>
              <w:rPr>
                <w:rFonts w:ascii="Arial" w:hAnsi="Arial"/>
              </w:rPr>
            </w:pPr>
          </w:p>
        </w:tc>
        <w:tc>
          <w:tcPr>
            <w:tcW w:w="1096" w:type="dxa"/>
            <w:tcBorders>
              <w:top w:val="single" w:sz="12" w:space="0" w:color="auto"/>
              <w:bottom w:val="single" w:sz="4" w:space="0" w:color="auto"/>
              <w:right w:val="single" w:sz="12" w:space="0" w:color="auto"/>
            </w:tcBorders>
          </w:tcPr>
          <w:p w14:paraId="6A097876" w14:textId="77777777" w:rsidR="009E10A9" w:rsidRDefault="009E10A9">
            <w:pPr>
              <w:pStyle w:val="Header"/>
              <w:tabs>
                <w:tab w:val="clear" w:pos="4153"/>
                <w:tab w:val="clear" w:pos="8306"/>
              </w:tabs>
              <w:rPr>
                <w:rFonts w:ascii="Arial" w:hAnsi="Arial"/>
              </w:rPr>
            </w:pPr>
          </w:p>
        </w:tc>
      </w:tr>
      <w:tr w:rsidR="009E10A9" w14:paraId="0412F3DD" w14:textId="77777777">
        <w:tc>
          <w:tcPr>
            <w:tcW w:w="1951" w:type="dxa"/>
            <w:tcBorders>
              <w:top w:val="single" w:sz="4" w:space="0" w:color="auto"/>
              <w:left w:val="single" w:sz="12" w:space="0" w:color="auto"/>
              <w:bottom w:val="single" w:sz="4" w:space="0" w:color="auto"/>
              <w:right w:val="single" w:sz="12" w:space="0" w:color="auto"/>
            </w:tcBorders>
            <w:shd w:val="pct5" w:color="auto" w:fill="FFFFFF"/>
          </w:tcPr>
          <w:p w14:paraId="457F0587" w14:textId="77777777" w:rsidR="009E10A9" w:rsidRDefault="009E10A9">
            <w:pPr>
              <w:pStyle w:val="Header"/>
              <w:tabs>
                <w:tab w:val="clear" w:pos="4153"/>
                <w:tab w:val="clear" w:pos="8306"/>
              </w:tabs>
              <w:jc w:val="center"/>
              <w:rPr>
                <w:rFonts w:ascii="Arial" w:hAnsi="Arial"/>
              </w:rPr>
            </w:pPr>
            <w:r>
              <w:rPr>
                <w:rFonts w:ascii="Arial" w:hAnsi="Arial"/>
              </w:rPr>
              <w:t>+0.2</w:t>
            </w:r>
          </w:p>
        </w:tc>
        <w:tc>
          <w:tcPr>
            <w:tcW w:w="1095" w:type="dxa"/>
            <w:tcBorders>
              <w:top w:val="single" w:sz="4" w:space="0" w:color="auto"/>
              <w:left w:val="nil"/>
              <w:bottom w:val="single" w:sz="4" w:space="0" w:color="auto"/>
            </w:tcBorders>
          </w:tcPr>
          <w:p w14:paraId="3503E9EE"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723219C9"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07143B6B"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2E38340A"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3D313801"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right w:val="single" w:sz="12" w:space="0" w:color="auto"/>
            </w:tcBorders>
          </w:tcPr>
          <w:p w14:paraId="243E4612" w14:textId="77777777" w:rsidR="009E10A9" w:rsidRDefault="009E10A9">
            <w:pPr>
              <w:pStyle w:val="Header"/>
              <w:tabs>
                <w:tab w:val="clear" w:pos="4153"/>
                <w:tab w:val="clear" w:pos="8306"/>
              </w:tabs>
              <w:rPr>
                <w:rFonts w:ascii="Arial" w:hAnsi="Arial"/>
              </w:rPr>
            </w:pPr>
          </w:p>
        </w:tc>
      </w:tr>
      <w:tr w:rsidR="009E10A9" w14:paraId="0462FB05" w14:textId="77777777">
        <w:tc>
          <w:tcPr>
            <w:tcW w:w="1951" w:type="dxa"/>
            <w:tcBorders>
              <w:top w:val="single" w:sz="4" w:space="0" w:color="auto"/>
              <w:left w:val="single" w:sz="12" w:space="0" w:color="auto"/>
              <w:bottom w:val="single" w:sz="4" w:space="0" w:color="auto"/>
              <w:right w:val="single" w:sz="12" w:space="0" w:color="auto"/>
            </w:tcBorders>
            <w:shd w:val="pct5" w:color="auto" w:fill="FFFFFF"/>
          </w:tcPr>
          <w:p w14:paraId="66221829" w14:textId="77777777" w:rsidR="009E10A9" w:rsidRDefault="009E10A9">
            <w:pPr>
              <w:pStyle w:val="Header"/>
              <w:tabs>
                <w:tab w:val="clear" w:pos="4153"/>
                <w:tab w:val="clear" w:pos="8306"/>
              </w:tabs>
              <w:jc w:val="center"/>
              <w:rPr>
                <w:rFonts w:ascii="Arial" w:hAnsi="Arial"/>
              </w:rPr>
            </w:pPr>
            <w:r>
              <w:rPr>
                <w:rFonts w:ascii="Arial" w:hAnsi="Arial"/>
              </w:rPr>
              <w:t>+0.3</w:t>
            </w:r>
          </w:p>
        </w:tc>
        <w:tc>
          <w:tcPr>
            <w:tcW w:w="1095" w:type="dxa"/>
            <w:tcBorders>
              <w:top w:val="single" w:sz="4" w:space="0" w:color="auto"/>
              <w:left w:val="nil"/>
              <w:bottom w:val="single" w:sz="4" w:space="0" w:color="auto"/>
            </w:tcBorders>
          </w:tcPr>
          <w:p w14:paraId="4505C38C"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092BA5DC"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6A868DC9"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46FA3FF2"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0973FE49"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right w:val="single" w:sz="12" w:space="0" w:color="auto"/>
            </w:tcBorders>
          </w:tcPr>
          <w:p w14:paraId="41EEE20E" w14:textId="77777777" w:rsidR="009E10A9" w:rsidRDefault="009E10A9">
            <w:pPr>
              <w:pStyle w:val="Header"/>
              <w:tabs>
                <w:tab w:val="clear" w:pos="4153"/>
                <w:tab w:val="clear" w:pos="8306"/>
              </w:tabs>
              <w:rPr>
                <w:rFonts w:ascii="Arial" w:hAnsi="Arial"/>
              </w:rPr>
            </w:pPr>
          </w:p>
        </w:tc>
      </w:tr>
      <w:tr w:rsidR="009E10A9" w14:paraId="35E853CC" w14:textId="77777777">
        <w:tc>
          <w:tcPr>
            <w:tcW w:w="1951" w:type="dxa"/>
            <w:tcBorders>
              <w:top w:val="single" w:sz="4" w:space="0" w:color="auto"/>
              <w:left w:val="single" w:sz="12" w:space="0" w:color="auto"/>
              <w:bottom w:val="single" w:sz="4" w:space="0" w:color="auto"/>
              <w:right w:val="single" w:sz="12" w:space="0" w:color="auto"/>
            </w:tcBorders>
            <w:shd w:val="pct5" w:color="auto" w:fill="FFFFFF"/>
          </w:tcPr>
          <w:p w14:paraId="6444B0AD" w14:textId="77777777" w:rsidR="009E10A9" w:rsidRDefault="009E10A9">
            <w:pPr>
              <w:pStyle w:val="Header"/>
              <w:tabs>
                <w:tab w:val="clear" w:pos="4153"/>
                <w:tab w:val="clear" w:pos="8306"/>
              </w:tabs>
              <w:jc w:val="center"/>
              <w:rPr>
                <w:rFonts w:ascii="Arial" w:hAnsi="Arial"/>
              </w:rPr>
            </w:pPr>
            <w:r>
              <w:rPr>
                <w:rFonts w:ascii="Arial" w:hAnsi="Arial"/>
              </w:rPr>
              <w:t>+0.4</w:t>
            </w:r>
          </w:p>
        </w:tc>
        <w:tc>
          <w:tcPr>
            <w:tcW w:w="1095" w:type="dxa"/>
            <w:tcBorders>
              <w:top w:val="single" w:sz="4" w:space="0" w:color="auto"/>
              <w:left w:val="nil"/>
              <w:bottom w:val="single" w:sz="4" w:space="0" w:color="auto"/>
            </w:tcBorders>
          </w:tcPr>
          <w:p w14:paraId="3A3AD017"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7D4DC3C4"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2B5C25FF"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092A81C7"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tcBorders>
          </w:tcPr>
          <w:p w14:paraId="3EC1767A"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4" w:space="0" w:color="auto"/>
              <w:right w:val="single" w:sz="12" w:space="0" w:color="auto"/>
            </w:tcBorders>
          </w:tcPr>
          <w:p w14:paraId="1EEAEF3A" w14:textId="77777777" w:rsidR="009E10A9" w:rsidRDefault="009E10A9">
            <w:pPr>
              <w:pStyle w:val="Header"/>
              <w:tabs>
                <w:tab w:val="clear" w:pos="4153"/>
                <w:tab w:val="clear" w:pos="8306"/>
              </w:tabs>
              <w:rPr>
                <w:rFonts w:ascii="Arial" w:hAnsi="Arial"/>
              </w:rPr>
            </w:pPr>
          </w:p>
        </w:tc>
      </w:tr>
      <w:tr w:rsidR="009E10A9" w14:paraId="26DF39B0" w14:textId="77777777">
        <w:tc>
          <w:tcPr>
            <w:tcW w:w="1951" w:type="dxa"/>
            <w:tcBorders>
              <w:top w:val="single" w:sz="4" w:space="0" w:color="auto"/>
              <w:left w:val="single" w:sz="12" w:space="0" w:color="auto"/>
              <w:bottom w:val="single" w:sz="12" w:space="0" w:color="auto"/>
              <w:right w:val="single" w:sz="12" w:space="0" w:color="auto"/>
            </w:tcBorders>
            <w:shd w:val="pct5" w:color="auto" w:fill="FFFFFF"/>
          </w:tcPr>
          <w:p w14:paraId="2CE376C7" w14:textId="77777777" w:rsidR="009E10A9" w:rsidRDefault="009E10A9">
            <w:pPr>
              <w:pStyle w:val="Header"/>
              <w:tabs>
                <w:tab w:val="clear" w:pos="4153"/>
                <w:tab w:val="clear" w:pos="8306"/>
              </w:tabs>
              <w:jc w:val="center"/>
              <w:rPr>
                <w:rFonts w:ascii="Arial" w:hAnsi="Arial"/>
              </w:rPr>
            </w:pPr>
            <w:r>
              <w:rPr>
                <w:rFonts w:ascii="Arial" w:hAnsi="Arial"/>
              </w:rPr>
              <w:t>+0.5</w:t>
            </w:r>
          </w:p>
        </w:tc>
        <w:tc>
          <w:tcPr>
            <w:tcW w:w="1095" w:type="dxa"/>
            <w:tcBorders>
              <w:top w:val="single" w:sz="4" w:space="0" w:color="auto"/>
              <w:left w:val="nil"/>
              <w:bottom w:val="single" w:sz="12" w:space="0" w:color="auto"/>
            </w:tcBorders>
          </w:tcPr>
          <w:p w14:paraId="2D507694"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12" w:space="0" w:color="auto"/>
            </w:tcBorders>
          </w:tcPr>
          <w:p w14:paraId="02E1CDC8"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12" w:space="0" w:color="auto"/>
            </w:tcBorders>
          </w:tcPr>
          <w:p w14:paraId="2BA0261C"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12" w:space="0" w:color="auto"/>
            </w:tcBorders>
          </w:tcPr>
          <w:p w14:paraId="39E2B958"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12" w:space="0" w:color="auto"/>
            </w:tcBorders>
          </w:tcPr>
          <w:p w14:paraId="49ED4627" w14:textId="77777777" w:rsidR="009E10A9" w:rsidRDefault="009E10A9">
            <w:pPr>
              <w:pStyle w:val="Header"/>
              <w:tabs>
                <w:tab w:val="clear" w:pos="4153"/>
                <w:tab w:val="clear" w:pos="8306"/>
              </w:tabs>
              <w:rPr>
                <w:rFonts w:ascii="Arial" w:hAnsi="Arial"/>
              </w:rPr>
            </w:pPr>
          </w:p>
        </w:tc>
        <w:tc>
          <w:tcPr>
            <w:tcW w:w="1096" w:type="dxa"/>
            <w:tcBorders>
              <w:top w:val="single" w:sz="4" w:space="0" w:color="auto"/>
              <w:bottom w:val="single" w:sz="12" w:space="0" w:color="auto"/>
              <w:right w:val="single" w:sz="12" w:space="0" w:color="auto"/>
            </w:tcBorders>
          </w:tcPr>
          <w:p w14:paraId="2EA91033" w14:textId="77777777" w:rsidR="009E10A9" w:rsidRDefault="009E10A9">
            <w:pPr>
              <w:pStyle w:val="Header"/>
              <w:tabs>
                <w:tab w:val="clear" w:pos="4153"/>
                <w:tab w:val="clear" w:pos="8306"/>
              </w:tabs>
              <w:rPr>
                <w:rFonts w:ascii="Arial" w:hAnsi="Arial"/>
              </w:rPr>
            </w:pPr>
          </w:p>
        </w:tc>
      </w:tr>
    </w:tbl>
    <w:p w14:paraId="5CB4E183"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lang w:val="fr-FR"/>
        </w:rPr>
      </w:pPr>
    </w:p>
    <w:p w14:paraId="223C50DC" w14:textId="77777777" w:rsidR="009E10A9" w:rsidRDefault="009E10A9">
      <w:pPr>
        <w:tabs>
          <w:tab w:val="left" w:pos="-1142"/>
          <w:tab w:val="left" w:pos="-720"/>
          <w:tab w:val="left" w:pos="0"/>
          <w:tab w:val="left" w:pos="720"/>
          <w:tab w:val="left" w:pos="1260"/>
          <w:tab w:val="left" w:pos="144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lang w:val="fr-FR"/>
        </w:rPr>
      </w:pPr>
      <w:r>
        <w:rPr>
          <w:rFonts w:ascii="Arial" w:hAnsi="Arial"/>
          <w:lang w:val="fr-FR"/>
        </w:rPr>
        <w:t xml:space="preserve">The figures for </w:t>
      </w:r>
      <w:proofErr w:type="spellStart"/>
      <w:r>
        <w:rPr>
          <w:rFonts w:ascii="Arial" w:hAnsi="Arial"/>
          <w:lang w:val="fr-FR"/>
        </w:rPr>
        <w:t>genset</w:t>
      </w:r>
      <w:proofErr w:type="spellEnd"/>
      <w:r>
        <w:rPr>
          <w:rFonts w:ascii="Arial" w:hAnsi="Arial"/>
          <w:lang w:val="fr-FR"/>
        </w:rPr>
        <w:t xml:space="preserve"> </w:t>
      </w:r>
      <w:proofErr w:type="spellStart"/>
      <w:r>
        <w:rPr>
          <w:rFonts w:ascii="Arial" w:hAnsi="Arial"/>
          <w:lang w:val="fr-FR"/>
        </w:rPr>
        <w:t>deload</w:t>
      </w:r>
      <w:proofErr w:type="spellEnd"/>
      <w:r>
        <w:rPr>
          <w:rFonts w:ascii="Arial" w:hAnsi="Arial"/>
          <w:lang w:val="fr-FR"/>
        </w:rPr>
        <w:t xml:space="preserve"> in the tables </w:t>
      </w:r>
      <w:proofErr w:type="spellStart"/>
      <w:r>
        <w:rPr>
          <w:rFonts w:ascii="Arial" w:hAnsi="Arial"/>
          <w:lang w:val="fr-FR"/>
        </w:rPr>
        <w:t>shall</w:t>
      </w:r>
      <w:proofErr w:type="spellEnd"/>
      <w:r>
        <w:rPr>
          <w:rFonts w:ascii="Arial" w:hAnsi="Arial"/>
          <w:lang w:val="fr-FR"/>
        </w:rPr>
        <w:t xml:space="preserve"> </w:t>
      </w:r>
      <w:proofErr w:type="spellStart"/>
      <w:r>
        <w:rPr>
          <w:rFonts w:ascii="Arial" w:hAnsi="Arial"/>
          <w:lang w:val="fr-FR"/>
        </w:rPr>
        <w:t>be</w:t>
      </w:r>
      <w:proofErr w:type="spellEnd"/>
      <w:r>
        <w:rPr>
          <w:rFonts w:ascii="Arial" w:hAnsi="Arial"/>
          <w:lang w:val="fr-FR"/>
        </w:rPr>
        <w:t xml:space="preserve"> </w:t>
      </w:r>
      <w:proofErr w:type="spellStart"/>
      <w:r>
        <w:rPr>
          <w:rFonts w:ascii="Arial" w:hAnsi="Arial"/>
          <w:lang w:val="fr-FR"/>
        </w:rPr>
        <w:t>taken</w:t>
      </w:r>
      <w:proofErr w:type="spellEnd"/>
      <w:r>
        <w:rPr>
          <w:rFonts w:ascii="Arial" w:hAnsi="Arial"/>
          <w:lang w:val="fr-FR"/>
        </w:rPr>
        <w:t xml:space="preserve"> </w:t>
      </w:r>
      <w:proofErr w:type="spellStart"/>
      <w:r>
        <w:rPr>
          <w:rFonts w:ascii="Arial" w:hAnsi="Arial"/>
          <w:lang w:val="fr-FR"/>
        </w:rPr>
        <w:t>from</w:t>
      </w:r>
      <w:proofErr w:type="spellEnd"/>
      <w:r>
        <w:rPr>
          <w:rFonts w:ascii="Arial" w:hAnsi="Arial"/>
          <w:lang w:val="fr-FR"/>
        </w:rPr>
        <w:t xml:space="preserve"> the figures for </w:t>
      </w:r>
      <w:proofErr w:type="spellStart"/>
      <w:r>
        <w:rPr>
          <w:rFonts w:ascii="Arial" w:hAnsi="Arial"/>
          <w:lang w:val="fr-FR"/>
        </w:rPr>
        <w:t>genset</w:t>
      </w:r>
      <w:proofErr w:type="spellEnd"/>
      <w:r>
        <w:rPr>
          <w:rFonts w:ascii="Arial" w:hAnsi="Arial"/>
          <w:lang w:val="fr-FR"/>
        </w:rPr>
        <w:t xml:space="preserve"> </w:t>
      </w:r>
      <w:proofErr w:type="spellStart"/>
      <w:r>
        <w:rPr>
          <w:rFonts w:ascii="Arial" w:hAnsi="Arial"/>
          <w:lang w:val="fr-FR"/>
        </w:rPr>
        <w:t>deload</w:t>
      </w:r>
      <w:proofErr w:type="spellEnd"/>
      <w:r>
        <w:rPr>
          <w:rFonts w:ascii="Arial" w:hAnsi="Arial"/>
          <w:lang w:val="fr-FR"/>
        </w:rPr>
        <w:t xml:space="preserve"> </w:t>
      </w:r>
      <w:proofErr w:type="spellStart"/>
      <w:r>
        <w:rPr>
          <w:rFonts w:ascii="Arial" w:hAnsi="Arial"/>
          <w:lang w:val="fr-FR"/>
        </w:rPr>
        <w:t>shown</w:t>
      </w:r>
      <w:proofErr w:type="spellEnd"/>
      <w:r>
        <w:rPr>
          <w:rFonts w:ascii="Arial" w:hAnsi="Arial"/>
          <w:lang w:val="fr-FR"/>
        </w:rPr>
        <w:t xml:space="preserve"> in the tables Frequency </w:t>
      </w:r>
      <w:proofErr w:type="spellStart"/>
      <w:r>
        <w:rPr>
          <w:rFonts w:ascii="Arial" w:hAnsi="Arial"/>
          <w:lang w:val="fr-FR"/>
        </w:rPr>
        <w:t>Response</w:t>
      </w:r>
      <w:proofErr w:type="spellEnd"/>
      <w:r>
        <w:rPr>
          <w:rFonts w:ascii="Arial" w:hAnsi="Arial"/>
          <w:lang w:val="fr-FR"/>
        </w:rPr>
        <w:t xml:space="preserve"> </w:t>
      </w:r>
      <w:proofErr w:type="spellStart"/>
      <w:r>
        <w:rPr>
          <w:rFonts w:ascii="Arial" w:hAnsi="Arial"/>
          <w:lang w:val="fr-FR"/>
        </w:rPr>
        <w:t>Capability</w:t>
      </w:r>
      <w:proofErr w:type="spellEnd"/>
      <w:r>
        <w:rPr>
          <w:rFonts w:ascii="Arial" w:hAnsi="Arial"/>
          <w:lang w:val="fr-FR"/>
        </w:rPr>
        <w:t xml:space="preserve"> Data tables in Part I.</w:t>
      </w:r>
    </w:p>
    <w:p w14:paraId="7EF6BB78" w14:textId="77777777" w:rsidR="009E10A9" w:rsidRDefault="009E10A9">
      <w:pPr>
        <w:jc w:val="center"/>
        <w:rPr>
          <w:rFonts w:ascii="Arial" w:hAnsi="Arial"/>
          <w:b/>
          <w:u w:val="single"/>
        </w:rPr>
      </w:pPr>
      <w:r>
        <w:br w:type="page"/>
      </w:r>
      <w:r>
        <w:rPr>
          <w:rFonts w:ascii="Arial" w:hAnsi="Arial"/>
          <w:b/>
          <w:u w:val="single"/>
        </w:rPr>
        <w:lastRenderedPageBreak/>
        <w:t xml:space="preserve"> APPENDIX 2 - PRICES</w:t>
      </w:r>
    </w:p>
    <w:p w14:paraId="5A82E999" w14:textId="77777777" w:rsidR="009E10A9" w:rsidRDefault="009E10A9">
      <w:pPr>
        <w:jc w:val="center"/>
        <w:rPr>
          <w:rFonts w:ascii="Arial" w:hAnsi="Arial"/>
          <w:b/>
          <w:u w:val="single"/>
        </w:rPr>
      </w:pPr>
    </w:p>
    <w:p w14:paraId="6B4867EC" w14:textId="77777777" w:rsidR="009E10A9" w:rsidRDefault="009E10A9">
      <w:pPr>
        <w:jc w:val="center"/>
        <w:rPr>
          <w:rFonts w:ascii="Arial" w:hAnsi="Arial"/>
          <w:b/>
          <w:u w:val="single"/>
        </w:rPr>
      </w:pPr>
      <w:r>
        <w:rPr>
          <w:rFonts w:ascii="Arial" w:hAnsi="Arial"/>
          <w:b/>
          <w:u w:val="single"/>
        </w:rPr>
        <w:t>SECTION A (REACTIVE POWER)</w:t>
      </w:r>
    </w:p>
    <w:p w14:paraId="53C7C4AA" w14:textId="77777777" w:rsidR="009E10A9" w:rsidRDefault="009E10A9">
      <w:pPr>
        <w:jc w:val="center"/>
        <w:rPr>
          <w:rFonts w:ascii="Arial" w:hAnsi="Arial"/>
          <w:b/>
          <w:u w:val="single"/>
        </w:rPr>
      </w:pPr>
    </w:p>
    <w:p w14:paraId="31D09862" w14:textId="77777777" w:rsidR="009E10A9" w:rsidRDefault="009E10A9">
      <w:pPr>
        <w:pStyle w:val="Schedule"/>
        <w:spacing w:after="0"/>
        <w:rPr>
          <w:rFonts w:ascii="Arial" w:hAnsi="Arial"/>
        </w:rPr>
      </w:pPr>
      <w:r>
        <w:rPr>
          <w:rFonts w:ascii="Arial" w:hAnsi="Arial"/>
        </w:rPr>
        <w:t>Not Used</w:t>
      </w:r>
    </w:p>
    <w:p w14:paraId="2A72AD49" w14:textId="77777777" w:rsidR="009E10A9" w:rsidRDefault="009E10A9">
      <w:pPr>
        <w:jc w:val="center"/>
        <w:rPr>
          <w:rFonts w:ascii="Arial" w:hAnsi="Arial"/>
          <w:b/>
        </w:rPr>
      </w:pPr>
    </w:p>
    <w:p w14:paraId="0C6EA084" w14:textId="77777777" w:rsidR="009E10A9" w:rsidRDefault="009E10A9">
      <w:pPr>
        <w:jc w:val="center"/>
        <w:rPr>
          <w:rFonts w:ascii="Arial" w:hAnsi="Arial"/>
          <w:b/>
        </w:rPr>
      </w:pPr>
    </w:p>
    <w:p w14:paraId="0B109703" w14:textId="77777777" w:rsidR="009E10A9" w:rsidRDefault="009E10A9">
      <w:pPr>
        <w:jc w:val="center"/>
        <w:rPr>
          <w:rFonts w:ascii="Arial" w:hAnsi="Arial"/>
          <w:b/>
        </w:rPr>
      </w:pPr>
    </w:p>
    <w:p w14:paraId="167E0444" w14:textId="77777777" w:rsidR="009E10A9" w:rsidRDefault="009E10A9">
      <w:pPr>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rPr>
      </w:pPr>
    </w:p>
    <w:p w14:paraId="7B7664B0" w14:textId="77777777" w:rsidR="009E10A9" w:rsidRDefault="009E10A9">
      <w:pPr>
        <w:jc w:val="center"/>
        <w:rPr>
          <w:rFonts w:ascii="Arial" w:hAnsi="Arial"/>
          <w:b/>
          <w:u w:val="single"/>
        </w:rPr>
      </w:pPr>
      <w:r>
        <w:rPr>
          <w:rFonts w:ascii="Arial" w:hAnsi="Arial"/>
          <w:b/>
          <w:u w:val="single"/>
        </w:rPr>
        <w:t>APPENDIX 2</w:t>
      </w:r>
    </w:p>
    <w:p w14:paraId="0801B8CA" w14:textId="77777777" w:rsidR="009E10A9" w:rsidRDefault="009E10A9">
      <w:pPr>
        <w:jc w:val="center"/>
        <w:rPr>
          <w:rFonts w:ascii="Arial" w:hAnsi="Arial"/>
          <w:b/>
          <w:u w:val="single"/>
        </w:rPr>
      </w:pPr>
    </w:p>
    <w:p w14:paraId="451AD2CF" w14:textId="77777777" w:rsidR="009E10A9" w:rsidRDefault="009E10A9">
      <w:pPr>
        <w:jc w:val="center"/>
        <w:rPr>
          <w:rFonts w:ascii="Arial" w:hAnsi="Arial"/>
          <w:b/>
          <w:u w:val="single"/>
        </w:rPr>
      </w:pPr>
      <w:r>
        <w:rPr>
          <w:rFonts w:ascii="Arial" w:hAnsi="Arial"/>
          <w:b/>
          <w:u w:val="single"/>
        </w:rPr>
        <w:t>SECTION B (FREQUENCY RESPONSE)</w:t>
      </w:r>
    </w:p>
    <w:p w14:paraId="3116163C" w14:textId="77777777" w:rsidR="009E10A9" w:rsidRDefault="009E10A9">
      <w:pPr>
        <w:jc w:val="center"/>
        <w:rPr>
          <w:rFonts w:ascii="Arial" w:hAnsi="Arial"/>
          <w:b/>
          <w:u w:val="single"/>
        </w:rPr>
      </w:pPr>
    </w:p>
    <w:p w14:paraId="375FB6C4" w14:textId="77777777" w:rsidR="009E10A9" w:rsidRDefault="009E10A9">
      <w:pPr>
        <w:pStyle w:val="Schedule"/>
        <w:spacing w:after="0"/>
        <w:rPr>
          <w:rFonts w:ascii="Arial" w:hAnsi="Arial"/>
        </w:rPr>
      </w:pPr>
      <w:r>
        <w:rPr>
          <w:rFonts w:ascii="Arial" w:hAnsi="Arial"/>
        </w:rPr>
        <w:t>Not Used</w:t>
      </w:r>
    </w:p>
    <w:p w14:paraId="6DF3552B" w14:textId="77777777" w:rsidR="009E10A9" w:rsidRDefault="009E10A9">
      <w:pPr>
        <w:keepLines/>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b/>
        </w:rPr>
      </w:pPr>
    </w:p>
    <w:p w14:paraId="2B1735E7" w14:textId="77777777" w:rsidR="009E10A9" w:rsidRDefault="009E10A9">
      <w:pPr>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rPr>
      </w:pPr>
      <w:r>
        <w:rPr>
          <w:rFonts w:ascii="Arial" w:hAnsi="Arial"/>
        </w:rPr>
        <w:br w:type="page"/>
      </w:r>
    </w:p>
    <w:p w14:paraId="347BAC52" w14:textId="77777777" w:rsidR="009E10A9" w:rsidRDefault="009E10A9">
      <w:pPr>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b/>
          <w:u w:val="single"/>
        </w:rPr>
      </w:pPr>
      <w:r>
        <w:rPr>
          <w:rFonts w:ascii="Arial" w:hAnsi="Arial"/>
          <w:b/>
          <w:u w:val="single"/>
        </w:rPr>
        <w:t>APPENDIX 3 – FURTHER DEFINITIONS</w:t>
      </w:r>
    </w:p>
    <w:p w14:paraId="078E919F" w14:textId="77777777" w:rsidR="009E10A9" w:rsidRDefault="009E10A9">
      <w:pPr>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b/>
          <w:u w:val="single"/>
        </w:rPr>
      </w:pPr>
      <w:r>
        <w:rPr>
          <w:rFonts w:ascii="Arial" w:hAnsi="Arial"/>
          <w:b/>
          <w:u w:val="single"/>
        </w:rPr>
        <w:fldChar w:fldCharType="begin"/>
      </w:r>
      <w:r>
        <w:rPr>
          <w:rFonts w:ascii="Arial" w:hAnsi="Arial"/>
          <w:b/>
          <w:u w:val="single"/>
        </w:rPr>
        <w:instrText>tc "SCHEDULE 6</w:instrText>
      </w:r>
    </w:p>
    <w:p w14:paraId="03752D59" w14:textId="77777777" w:rsidR="009E10A9" w:rsidRDefault="009E10A9">
      <w:pPr>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b/>
          <w:u w:val="single"/>
        </w:rPr>
      </w:pPr>
    </w:p>
    <w:p w14:paraId="415965BB" w14:textId="77777777" w:rsidR="009E10A9" w:rsidRDefault="009E10A9">
      <w:pPr>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b/>
        </w:rPr>
      </w:pPr>
      <w:r>
        <w:rPr>
          <w:rFonts w:ascii="Arial" w:hAnsi="Arial"/>
          <w:b/>
          <w:u w:val="single"/>
        </w:rPr>
        <w:instrText>Further Definitions"</w:instrText>
      </w:r>
      <w:r>
        <w:rPr>
          <w:rFonts w:ascii="Arial" w:hAnsi="Arial"/>
          <w:b/>
          <w:u w:val="single"/>
        </w:rPr>
        <w:fldChar w:fldCharType="end"/>
      </w:r>
    </w:p>
    <w:p w14:paraId="1DA08BD4" w14:textId="77777777" w:rsidR="009E10A9" w:rsidRDefault="009E10A9">
      <w:pPr>
        <w:pStyle w:val="BodyText20"/>
        <w:spacing w:line="240" w:lineRule="auto"/>
        <w:rPr>
          <w:rFonts w:ascii="Arial" w:hAnsi="Arial"/>
          <w:i/>
          <w:sz w:val="24"/>
        </w:rPr>
      </w:pPr>
    </w:p>
    <w:tbl>
      <w:tblPr>
        <w:tblW w:w="0" w:type="auto"/>
        <w:tblInd w:w="720" w:type="dxa"/>
        <w:tblLayout w:type="fixed"/>
        <w:tblCellMar>
          <w:left w:w="411" w:type="dxa"/>
          <w:right w:w="411" w:type="dxa"/>
        </w:tblCellMar>
        <w:tblLook w:val="0000" w:firstRow="0" w:lastRow="0" w:firstColumn="0" w:lastColumn="0" w:noHBand="0" w:noVBand="0"/>
      </w:tblPr>
      <w:tblGrid>
        <w:gridCol w:w="4227"/>
        <w:gridCol w:w="4631"/>
      </w:tblGrid>
      <w:tr w:rsidR="009E10A9" w14:paraId="1CF01216" w14:textId="77777777">
        <w:tc>
          <w:tcPr>
            <w:tcW w:w="4227" w:type="dxa"/>
          </w:tcPr>
          <w:p w14:paraId="33211623"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tc>
        <w:tc>
          <w:tcPr>
            <w:tcW w:w="4631" w:type="dxa"/>
          </w:tcPr>
          <w:p w14:paraId="175B198E"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49A68163" w14:textId="77777777">
        <w:tc>
          <w:tcPr>
            <w:tcW w:w="4227" w:type="dxa"/>
          </w:tcPr>
          <w:p w14:paraId="40F2A3FE"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“BM Units”</w:t>
            </w:r>
          </w:p>
        </w:tc>
        <w:tc>
          <w:tcPr>
            <w:tcW w:w="4631" w:type="dxa"/>
          </w:tcPr>
          <w:p w14:paraId="378A247C"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b/>
                <w:i/>
              </w:rPr>
            </w:pPr>
            <w:r>
              <w:rPr>
                <w:rFonts w:ascii="Arial" w:hAnsi="Arial"/>
                <w:b/>
                <w:i/>
              </w:rPr>
              <w:t>[identify]</w:t>
            </w:r>
          </w:p>
        </w:tc>
      </w:tr>
      <w:tr w:rsidR="009E10A9" w14:paraId="513DABA4" w14:textId="77777777">
        <w:tc>
          <w:tcPr>
            <w:tcW w:w="4227" w:type="dxa"/>
          </w:tcPr>
          <w:p w14:paraId="13BE92BA" w14:textId="77777777" w:rsidR="009E10A9" w:rsidRPr="00327873" w:rsidRDefault="00DA417F">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Bold" w:hAnsi="Arial Bold"/>
                <w:b/>
              </w:rPr>
            </w:pPr>
            <w:bookmarkStart w:id="66" w:name="_DV_C84"/>
            <w:r>
              <w:rPr>
                <w:rFonts w:ascii="Arial Bold" w:hAnsi="Arial Bold"/>
                <w:b/>
                <w:bCs/>
                <w:lang w:val="en-US"/>
              </w:rPr>
              <w:t>[</w:t>
            </w:r>
            <w:r w:rsidRPr="00327873">
              <w:rPr>
                <w:rFonts w:ascii="Arial Bold" w:hAnsi="Arial Bold"/>
                <w:b/>
                <w:bCs/>
                <w:lang w:val="en-US"/>
              </w:rPr>
              <w:t>“</w:t>
            </w:r>
            <w:r w:rsidRPr="00327873">
              <w:rPr>
                <w:rFonts w:ascii="Arial Bold" w:hAnsi="Arial Bold"/>
                <w:b/>
                <w:bCs/>
              </w:rPr>
              <w:t>Commercial Boundary”</w:t>
            </w:r>
            <w:bookmarkEnd w:id="66"/>
          </w:p>
        </w:tc>
        <w:tc>
          <w:tcPr>
            <w:tcW w:w="4631" w:type="dxa"/>
          </w:tcPr>
          <w:p w14:paraId="110FA24B" w14:textId="77777777" w:rsidR="00DA417F" w:rsidRPr="00327873" w:rsidRDefault="00DA417F" w:rsidP="00DA417F">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b/>
                <w:bCs/>
                <w:i/>
                <w:iCs/>
              </w:rPr>
            </w:pPr>
            <w:bookmarkStart w:id="67" w:name="_DV_C85"/>
            <w:r w:rsidRPr="00327873">
              <w:rPr>
                <w:rFonts w:ascii="Arial" w:hAnsi="Arial"/>
              </w:rPr>
              <w:t xml:space="preserve">for a </w:t>
            </w:r>
            <w:r w:rsidRPr="00327873">
              <w:rPr>
                <w:rFonts w:ascii="Arial" w:hAnsi="Arial"/>
                <w:b/>
                <w:bCs/>
              </w:rPr>
              <w:t>BM Unit</w:t>
            </w:r>
            <w:r w:rsidRPr="00327873">
              <w:rPr>
                <w:rFonts w:ascii="Arial" w:hAnsi="Arial"/>
              </w:rPr>
              <w:t xml:space="preserve"> comprising a </w:t>
            </w:r>
            <w:r w:rsidRPr="00327873">
              <w:rPr>
                <w:rFonts w:ascii="Arial" w:hAnsi="Arial"/>
                <w:b/>
                <w:bCs/>
              </w:rPr>
              <w:t xml:space="preserve">Power Park Module </w:t>
            </w:r>
            <w:r w:rsidRPr="00327873">
              <w:rPr>
                <w:rFonts w:ascii="Arial" w:hAnsi="Arial"/>
              </w:rPr>
              <w:t xml:space="preserve">or </w:t>
            </w:r>
            <w:r w:rsidRPr="00327873">
              <w:rPr>
                <w:rFonts w:ascii="Arial" w:hAnsi="Arial"/>
                <w:b/>
                <w:bCs/>
              </w:rPr>
              <w:t>DC Convertor</w:t>
            </w:r>
            <w:r w:rsidRPr="00327873">
              <w:rPr>
                <w:rFonts w:ascii="Arial" w:hAnsi="Arial"/>
              </w:rPr>
              <w:t>,</w:t>
            </w:r>
            <w:r w:rsidRPr="00327873">
              <w:rPr>
                <w:rFonts w:ascii="Arial" w:hAnsi="Arial"/>
                <w:b/>
                <w:bCs/>
              </w:rPr>
              <w:t xml:space="preserve">  </w:t>
            </w:r>
            <w:r w:rsidRPr="00327873">
              <w:rPr>
                <w:rFonts w:ascii="Arial" w:hAnsi="Arial"/>
              </w:rPr>
              <w:t xml:space="preserve">the </w:t>
            </w:r>
            <w:r w:rsidRPr="00327873">
              <w:rPr>
                <w:rFonts w:ascii="Arial" w:hAnsi="Arial"/>
                <w:b/>
                <w:bCs/>
              </w:rPr>
              <w:t xml:space="preserve">Grid Entry Point </w:t>
            </w:r>
            <w:r w:rsidRPr="00327873">
              <w:rPr>
                <w:rFonts w:ascii="Arial" w:hAnsi="Arial"/>
              </w:rPr>
              <w:t xml:space="preserve">in England and Wales or the HV side of the 33/132 kV or 33/275 kV or 33/400 kV transformer for </w:t>
            </w:r>
            <w:r w:rsidRPr="00327873">
              <w:rPr>
                <w:rFonts w:ascii="Arial" w:hAnsi="Arial"/>
                <w:b/>
                <w:bCs/>
              </w:rPr>
              <w:t>Users</w:t>
            </w:r>
            <w:r w:rsidRPr="00327873">
              <w:rPr>
                <w:rFonts w:ascii="Arial" w:hAnsi="Arial"/>
              </w:rPr>
              <w:t xml:space="preserve"> connected to the </w:t>
            </w:r>
            <w:r w:rsidRPr="00327873">
              <w:rPr>
                <w:rFonts w:ascii="Arial" w:hAnsi="Arial"/>
                <w:b/>
              </w:rPr>
              <w:t xml:space="preserve">National Electricity </w:t>
            </w:r>
            <w:r w:rsidRPr="00327873">
              <w:rPr>
                <w:rFonts w:ascii="Arial" w:hAnsi="Arial"/>
                <w:b/>
                <w:bCs/>
              </w:rPr>
              <w:t xml:space="preserve">Transmission </w:t>
            </w:r>
            <w:r w:rsidRPr="00327873">
              <w:rPr>
                <w:rFonts w:ascii="Arial" w:hAnsi="Arial"/>
                <w:b/>
              </w:rPr>
              <w:t>System</w:t>
            </w:r>
            <w:r w:rsidRPr="00327873">
              <w:rPr>
                <w:rFonts w:ascii="Arial" w:hAnsi="Arial"/>
              </w:rPr>
              <w:t xml:space="preserve"> in Scotland or the </w:t>
            </w:r>
            <w:r w:rsidRPr="00327873">
              <w:rPr>
                <w:rFonts w:ascii="Arial" w:hAnsi="Arial"/>
                <w:b/>
                <w:bCs/>
              </w:rPr>
              <w:t>User System Entry Point</w:t>
            </w:r>
            <w:r w:rsidRPr="00327873">
              <w:rPr>
                <w:rFonts w:ascii="Arial" w:hAnsi="Arial"/>
              </w:rPr>
              <w:t xml:space="preserve"> if </w:t>
            </w:r>
            <w:r w:rsidRPr="00327873">
              <w:rPr>
                <w:rFonts w:ascii="Arial" w:hAnsi="Arial"/>
                <w:b/>
                <w:bCs/>
              </w:rPr>
              <w:t>Embedded</w:t>
            </w:r>
            <w:r w:rsidRPr="00327873">
              <w:rPr>
                <w:rFonts w:ascii="Arial" w:hAnsi="Arial"/>
              </w:rPr>
              <w:t xml:space="preserve">;]  </w:t>
            </w:r>
            <w:bookmarkEnd w:id="67"/>
          </w:p>
          <w:p w14:paraId="1FD1DDFB"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54DBA93A" w14:textId="77777777">
        <w:tc>
          <w:tcPr>
            <w:tcW w:w="4227" w:type="dxa"/>
          </w:tcPr>
          <w:p w14:paraId="45EE9B07"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"Frequency Sensitive Mode"</w:t>
            </w:r>
          </w:p>
        </w:tc>
        <w:tc>
          <w:tcPr>
            <w:tcW w:w="4631" w:type="dxa"/>
          </w:tcPr>
          <w:p w14:paraId="6DBE3D52"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a </w:t>
            </w:r>
            <w:r>
              <w:rPr>
                <w:rFonts w:ascii="Arial" w:hAnsi="Arial"/>
                <w:b/>
              </w:rPr>
              <w:t>Genset</w:t>
            </w:r>
            <w:r>
              <w:rPr>
                <w:rFonts w:ascii="Arial" w:hAnsi="Arial"/>
              </w:rPr>
              <w:t xml:space="preserve"> operating mode which will result in the </w:t>
            </w:r>
            <w:r>
              <w:rPr>
                <w:rFonts w:ascii="Arial" w:hAnsi="Arial"/>
                <w:b/>
              </w:rPr>
              <w:t>Active Power</w:t>
            </w:r>
            <w:r>
              <w:rPr>
                <w:rFonts w:ascii="Arial" w:hAnsi="Arial"/>
              </w:rPr>
              <w:t xml:space="preserve"> output changing, in response to a change in </w:t>
            </w:r>
            <w:r>
              <w:rPr>
                <w:rFonts w:ascii="Arial" w:hAnsi="Arial"/>
                <w:b/>
              </w:rPr>
              <w:t>System Frequency</w:t>
            </w:r>
            <w:r>
              <w:rPr>
                <w:rFonts w:ascii="Arial" w:hAnsi="Arial"/>
              </w:rPr>
              <w:t xml:space="preserve">, in a direction which assists in the recovery to </w:t>
            </w:r>
            <w:r>
              <w:rPr>
                <w:rFonts w:ascii="Arial" w:hAnsi="Arial"/>
                <w:b/>
              </w:rPr>
              <w:t>Target Frequency</w:t>
            </w:r>
            <w:r>
              <w:rPr>
                <w:rFonts w:ascii="Arial" w:hAnsi="Arial"/>
              </w:rPr>
              <w:t xml:space="preserve"> by operating so as to provide </w:t>
            </w:r>
            <w:r>
              <w:rPr>
                <w:rFonts w:ascii="Arial" w:hAnsi="Arial"/>
                <w:b/>
              </w:rPr>
              <w:t>Primary Response</w:t>
            </w:r>
            <w:r>
              <w:rPr>
                <w:rFonts w:ascii="Arial" w:hAnsi="Arial"/>
              </w:rPr>
              <w:t xml:space="preserve"> and/or </w:t>
            </w:r>
            <w:r>
              <w:rPr>
                <w:rFonts w:ascii="Arial" w:hAnsi="Arial"/>
                <w:b/>
              </w:rPr>
              <w:t>Secondary Response</w:t>
            </w:r>
            <w:r>
              <w:rPr>
                <w:rFonts w:ascii="Arial" w:hAnsi="Arial"/>
              </w:rPr>
              <w:t xml:space="preserve"> and/or </w:t>
            </w:r>
            <w:r>
              <w:rPr>
                <w:rFonts w:ascii="Arial" w:hAnsi="Arial"/>
                <w:b/>
              </w:rPr>
              <w:t>High Frequency Response</w:t>
            </w:r>
            <w:r>
              <w:rPr>
                <w:rFonts w:ascii="Arial" w:hAnsi="Arial"/>
              </w:rPr>
              <w:t>;</w:t>
            </w:r>
          </w:p>
          <w:p w14:paraId="36437491"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39476F30" w14:textId="77777777">
        <w:tc>
          <w:tcPr>
            <w:tcW w:w="4227" w:type="dxa"/>
          </w:tcPr>
          <w:p w14:paraId="09F80C03"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"Full Output"</w:t>
            </w:r>
          </w:p>
        </w:tc>
        <w:tc>
          <w:tcPr>
            <w:tcW w:w="4631" w:type="dxa"/>
          </w:tcPr>
          <w:p w14:paraId="0BF17ED3"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b/>
              </w:rPr>
            </w:pPr>
            <w:r>
              <w:rPr>
                <w:rFonts w:ascii="Arial" w:hAnsi="Arial"/>
              </w:rPr>
              <w:t xml:space="preserve">the meaning attributed to it in </w:t>
            </w:r>
            <w:r>
              <w:rPr>
                <w:rFonts w:ascii="Arial" w:hAnsi="Arial"/>
                <w:b/>
              </w:rPr>
              <w:t xml:space="preserve">Grid Code BC </w:t>
            </w:r>
            <w:r>
              <w:rPr>
                <w:rFonts w:ascii="Arial" w:hAnsi="Arial"/>
              </w:rPr>
              <w:t>2.A.3.1;</w:t>
            </w:r>
          </w:p>
          <w:p w14:paraId="4A9B0CD0"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67C610AE" w14:textId="77777777">
        <w:tc>
          <w:tcPr>
            <w:tcW w:w="4227" w:type="dxa"/>
          </w:tcPr>
          <w:p w14:paraId="0481664C" w14:textId="77777777" w:rsidR="009E10A9" w:rsidRDefault="009E10A9" w:rsidP="00327873">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b/>
              </w:rPr>
            </w:pPr>
            <w:r>
              <w:rPr>
                <w:rFonts w:ascii="Arial" w:hAnsi="Arial"/>
                <w:b/>
              </w:rPr>
              <w:t>"Generator Performance Chart"</w:t>
            </w:r>
          </w:p>
        </w:tc>
        <w:tc>
          <w:tcPr>
            <w:tcW w:w="4631" w:type="dxa"/>
          </w:tcPr>
          <w:p w14:paraId="733E2DA0" w14:textId="77777777" w:rsidR="009E10A9" w:rsidRDefault="009E10A9">
            <w:pPr>
              <w:pStyle w:val="BodyText"/>
              <w:spacing w:after="0"/>
              <w:rPr>
                <w:rFonts w:ascii="Arial" w:hAnsi="Arial"/>
              </w:rPr>
            </w:pPr>
            <w:r>
              <w:rPr>
                <w:rFonts w:ascii="Arial" w:hAnsi="Arial"/>
              </w:rPr>
              <w:t xml:space="preserve">a diagram which shows the MW and </w:t>
            </w:r>
            <w:proofErr w:type="spellStart"/>
            <w:r>
              <w:rPr>
                <w:rFonts w:ascii="Arial" w:hAnsi="Arial"/>
              </w:rPr>
              <w:t>Mvar</w:t>
            </w:r>
            <w:proofErr w:type="spellEnd"/>
            <w:r>
              <w:rPr>
                <w:rFonts w:ascii="Arial" w:hAnsi="Arial"/>
              </w:rPr>
              <w:t xml:space="preserve"> capability limits within which a </w:t>
            </w:r>
            <w:r>
              <w:rPr>
                <w:rFonts w:ascii="Arial" w:hAnsi="Arial"/>
                <w:b/>
              </w:rPr>
              <w:t>BM Unit</w:t>
            </w:r>
            <w:r>
              <w:rPr>
                <w:rFonts w:ascii="Arial" w:hAnsi="Arial"/>
              </w:rPr>
              <w:t xml:space="preserve"> will be expected to operate under steady state conditions;</w:t>
            </w:r>
          </w:p>
          <w:p w14:paraId="33693FEC"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DA417F" w14:paraId="399E3DB5" w14:textId="77777777">
        <w:tc>
          <w:tcPr>
            <w:tcW w:w="4227" w:type="dxa"/>
          </w:tcPr>
          <w:p w14:paraId="347ADC25" w14:textId="77777777" w:rsidR="00DA417F" w:rsidRDefault="00DA417F">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“Grid Entry Point”</w:t>
            </w:r>
          </w:p>
        </w:tc>
        <w:tc>
          <w:tcPr>
            <w:tcW w:w="4631" w:type="dxa"/>
          </w:tcPr>
          <w:p w14:paraId="685C57B9" w14:textId="77777777" w:rsidR="00DA417F" w:rsidRDefault="00DA417F">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The meaning attributed to it in the </w:t>
            </w:r>
            <w:r w:rsidRPr="00327873">
              <w:rPr>
                <w:rFonts w:ascii="Arial" w:hAnsi="Arial"/>
                <w:b/>
              </w:rPr>
              <w:t>Grid Code</w:t>
            </w:r>
            <w:r>
              <w:rPr>
                <w:rFonts w:ascii="Arial" w:hAnsi="Arial"/>
              </w:rPr>
              <w:t>;</w:t>
            </w:r>
          </w:p>
        </w:tc>
      </w:tr>
      <w:tr w:rsidR="009E10A9" w14:paraId="1FCE8EB1" w14:textId="77777777">
        <w:tc>
          <w:tcPr>
            <w:tcW w:w="4227" w:type="dxa"/>
          </w:tcPr>
          <w:p w14:paraId="06B21902"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"Minimum Output"</w:t>
            </w:r>
          </w:p>
        </w:tc>
        <w:tc>
          <w:tcPr>
            <w:tcW w:w="4631" w:type="dxa"/>
          </w:tcPr>
          <w:p w14:paraId="79760371"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the meaning attributed to it in </w:t>
            </w:r>
            <w:r>
              <w:rPr>
                <w:rFonts w:ascii="Arial" w:hAnsi="Arial"/>
                <w:b/>
              </w:rPr>
              <w:t xml:space="preserve">Grid Code BC </w:t>
            </w:r>
            <w:r>
              <w:rPr>
                <w:rFonts w:ascii="Arial" w:hAnsi="Arial"/>
              </w:rPr>
              <w:t>2.A.3.1;</w:t>
            </w:r>
          </w:p>
          <w:p w14:paraId="3F6EFC37"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02044D17" w14:textId="77777777">
        <w:tc>
          <w:tcPr>
            <w:tcW w:w="4227" w:type="dxa"/>
          </w:tcPr>
          <w:p w14:paraId="5244E56E"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“Mode A”</w:t>
            </w:r>
          </w:p>
        </w:tc>
        <w:tc>
          <w:tcPr>
            <w:tcW w:w="4631" w:type="dxa"/>
          </w:tcPr>
          <w:p w14:paraId="38229197"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in relation to </w:t>
            </w:r>
            <w:r>
              <w:rPr>
                <w:rFonts w:ascii="Arial" w:hAnsi="Arial"/>
                <w:b/>
              </w:rPr>
              <w:t>Primary</w:t>
            </w:r>
            <w:r>
              <w:rPr>
                <w:rFonts w:ascii="Arial" w:hAnsi="Arial"/>
              </w:rPr>
              <w:t xml:space="preserve">, </w:t>
            </w:r>
            <w:r>
              <w:rPr>
                <w:rFonts w:ascii="Arial" w:hAnsi="Arial"/>
                <w:b/>
              </w:rPr>
              <w:t>Secondary</w:t>
            </w:r>
            <w:r>
              <w:rPr>
                <w:rFonts w:ascii="Arial" w:hAnsi="Arial"/>
              </w:rPr>
              <w:t xml:space="preserve"> and/or </w:t>
            </w:r>
            <w:r>
              <w:rPr>
                <w:rFonts w:ascii="Arial" w:hAnsi="Arial"/>
                <w:b/>
              </w:rPr>
              <w:t>High Frequency Response</w:t>
            </w:r>
            <w:r>
              <w:rPr>
                <w:rFonts w:ascii="Arial" w:hAnsi="Arial"/>
              </w:rPr>
              <w:t xml:space="preserve"> means the levels of </w:t>
            </w:r>
            <w:r>
              <w:rPr>
                <w:rFonts w:ascii="Arial" w:hAnsi="Arial"/>
                <w:b/>
              </w:rPr>
              <w:t>Response</w:t>
            </w:r>
            <w:r>
              <w:rPr>
                <w:rFonts w:ascii="Arial" w:hAnsi="Arial"/>
              </w:rPr>
              <w:t xml:space="preserve"> set out in relation thereto in Table 1 and/or (as applicable) Table 2 of Appendix 1, Section B, Part I;</w:t>
            </w:r>
          </w:p>
          <w:p w14:paraId="21382586"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3688F47D" w14:textId="77777777">
        <w:tc>
          <w:tcPr>
            <w:tcW w:w="4227" w:type="dxa"/>
          </w:tcPr>
          <w:p w14:paraId="7A0E22CD"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“Parties”</w:t>
            </w:r>
          </w:p>
          <w:p w14:paraId="0B59FC34"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162D0653"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tc>
        <w:tc>
          <w:tcPr>
            <w:tcW w:w="4631" w:type="dxa"/>
          </w:tcPr>
          <w:p w14:paraId="585850CD"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lastRenderedPageBreak/>
              <w:t xml:space="preserve">the parties to this </w:t>
            </w:r>
            <w:r>
              <w:rPr>
                <w:rFonts w:ascii="Arial" w:hAnsi="Arial"/>
                <w:b/>
              </w:rPr>
              <w:t xml:space="preserve">Mandatory </w:t>
            </w:r>
            <w:r>
              <w:rPr>
                <w:rFonts w:ascii="Arial" w:hAnsi="Arial"/>
                <w:b/>
              </w:rPr>
              <w:lastRenderedPageBreak/>
              <w:t>Services Agreement</w:t>
            </w:r>
            <w:r>
              <w:rPr>
                <w:rFonts w:ascii="Arial" w:hAnsi="Arial"/>
              </w:rPr>
              <w:t>;</w:t>
            </w:r>
          </w:p>
          <w:p w14:paraId="4F20C095"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755D529B" w14:textId="77777777">
        <w:tc>
          <w:tcPr>
            <w:tcW w:w="4227" w:type="dxa"/>
          </w:tcPr>
          <w:p w14:paraId="3F182984"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lastRenderedPageBreak/>
              <w:t>“Reactive Power Zone”</w:t>
            </w:r>
          </w:p>
          <w:p w14:paraId="1CFD7915"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431AE316"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79868F44"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3A332076"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567112FA"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4AF1DEEE"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3C022FB2"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“Relevant Zone”</w:t>
            </w:r>
          </w:p>
          <w:p w14:paraId="3AEC9455"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21036476"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1A31C5B5"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027A6522"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2C867B8E"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p>
          <w:p w14:paraId="3E3EC4E4"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Arial" w:hAnsi="Arial"/>
                <w:b/>
              </w:rPr>
              <w:t>"Under-excitation Limiter"</w:t>
            </w:r>
          </w:p>
        </w:tc>
        <w:tc>
          <w:tcPr>
            <w:tcW w:w="4631" w:type="dxa"/>
          </w:tcPr>
          <w:p w14:paraId="09142231" w14:textId="0D53650F"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means those separate areas of </w:t>
            </w:r>
            <w:smartTag w:uri="urn:schemas-microsoft-com:office:smarttags" w:element="country-region">
              <w:r>
                <w:rPr>
                  <w:rFonts w:ascii="Arial" w:hAnsi="Arial"/>
                </w:rPr>
                <w:t>England</w:t>
              </w:r>
            </w:smartTag>
            <w:r>
              <w:rPr>
                <w:rFonts w:ascii="Arial" w:hAnsi="Arial"/>
              </w:rPr>
              <w:t xml:space="preserve"> and </w:t>
            </w:r>
            <w:smartTag w:uri="urn:schemas-microsoft-com:office:smarttags" w:element="place">
              <w:smartTag w:uri="urn:schemas-microsoft-com:office:smarttags" w:element="country-region">
                <w:r>
                  <w:rPr>
                    <w:rFonts w:ascii="Arial" w:hAnsi="Arial"/>
                  </w:rPr>
                  <w:t>Wales</w:t>
                </w:r>
              </w:smartTag>
            </w:smartTag>
            <w:r>
              <w:rPr>
                <w:rFonts w:ascii="Arial" w:hAnsi="Arial"/>
              </w:rPr>
              <w:t xml:space="preserve"> identified as zones in the Seven Year Statement</w:t>
            </w:r>
            <w:r w:rsidRPr="0059333C">
              <w:rPr>
                <w:rFonts w:ascii="Arial" w:hAnsi="Arial"/>
                <w:b/>
                <w:bCs/>
              </w:rPr>
              <w:t xml:space="preserve"> </w:t>
            </w:r>
            <w:r>
              <w:rPr>
                <w:rFonts w:ascii="Arial" w:hAnsi="Arial"/>
              </w:rPr>
              <w:t xml:space="preserve">for 1997 for the purposes of specifying local </w:t>
            </w:r>
            <w:r>
              <w:rPr>
                <w:rFonts w:ascii="Arial" w:hAnsi="Arial"/>
                <w:b/>
              </w:rPr>
              <w:t>Reactive Power</w:t>
            </w:r>
            <w:r>
              <w:rPr>
                <w:rFonts w:ascii="Arial" w:hAnsi="Arial"/>
              </w:rPr>
              <w:t xml:space="preserve"> capability and </w:t>
            </w:r>
            <w:proofErr w:type="gramStart"/>
            <w:r>
              <w:rPr>
                <w:rFonts w:ascii="Arial" w:hAnsi="Arial"/>
              </w:rPr>
              <w:t>need;</w:t>
            </w:r>
            <w:proofErr w:type="gramEnd"/>
          </w:p>
          <w:p w14:paraId="64707097"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p w14:paraId="489C32F0"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the </w:t>
            </w:r>
            <w:r>
              <w:rPr>
                <w:rFonts w:ascii="Arial" w:hAnsi="Arial"/>
                <w:b/>
              </w:rPr>
              <w:t>Reactive Power Zone</w:t>
            </w:r>
            <w:r>
              <w:rPr>
                <w:rFonts w:ascii="Arial" w:hAnsi="Arial"/>
              </w:rPr>
              <w:t xml:space="preserve"> in which the </w:t>
            </w:r>
            <w:r>
              <w:rPr>
                <w:rFonts w:ascii="Arial" w:hAnsi="Arial"/>
                <w:b/>
              </w:rPr>
              <w:t>BM Units</w:t>
            </w:r>
            <w:r>
              <w:rPr>
                <w:rFonts w:ascii="Arial" w:hAnsi="Arial"/>
              </w:rPr>
              <w:t xml:space="preserve"> are situated, which for convenience only shall be specified in Appendix 1, Section A, Part I;</w:t>
            </w:r>
          </w:p>
          <w:p w14:paraId="2B5AF21D"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p w14:paraId="5B06FC9A"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the meaning attributed to it in the </w:t>
            </w:r>
            <w:r>
              <w:rPr>
                <w:rFonts w:ascii="Arial" w:hAnsi="Arial"/>
                <w:b/>
              </w:rPr>
              <w:t>Grid Code</w:t>
            </w:r>
            <w:r>
              <w:rPr>
                <w:rFonts w:ascii="Arial" w:hAnsi="Arial"/>
              </w:rPr>
              <w:t>;</w:t>
            </w:r>
          </w:p>
          <w:p w14:paraId="36159762"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3A148C22" w14:textId="77777777">
        <w:tc>
          <w:tcPr>
            <w:tcW w:w="4227" w:type="dxa"/>
          </w:tcPr>
          <w:p w14:paraId="1836F381"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Symbol" w:eastAsia="Symbol" w:hAnsi="Symbol" w:cs="Symbol"/>
                <w:sz w:val="16"/>
              </w:rPr>
              <w:t>d</w:t>
            </w:r>
            <w:proofErr w:type="spellStart"/>
            <w:r>
              <w:rPr>
                <w:rFonts w:ascii="Arial" w:hAnsi="Arial"/>
                <w:b/>
              </w:rPr>
              <w:t>f</w:t>
            </w:r>
            <w:r>
              <w:rPr>
                <w:rFonts w:ascii="Arial" w:hAnsi="Arial"/>
                <w:b/>
                <w:vertAlign w:val="subscript"/>
              </w:rPr>
              <w:t>h</w:t>
            </w:r>
            <w:proofErr w:type="spellEnd"/>
          </w:p>
        </w:tc>
        <w:tc>
          <w:tcPr>
            <w:tcW w:w="4631" w:type="dxa"/>
          </w:tcPr>
          <w:p w14:paraId="0F28649F"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a </w:t>
            </w:r>
            <w:r>
              <w:rPr>
                <w:rFonts w:ascii="Arial" w:hAnsi="Arial"/>
                <w:b/>
              </w:rPr>
              <w:t>Frequency Deviation</w:t>
            </w:r>
            <w:r>
              <w:rPr>
                <w:rFonts w:ascii="Arial" w:hAnsi="Arial"/>
              </w:rPr>
              <w:t xml:space="preserve"> from </w:t>
            </w:r>
            <w:r>
              <w:rPr>
                <w:rFonts w:ascii="Arial" w:hAnsi="Arial"/>
                <w:b/>
              </w:rPr>
              <w:t>Target Frequency</w:t>
            </w:r>
            <w:r>
              <w:rPr>
                <w:rFonts w:ascii="Arial" w:hAnsi="Arial"/>
              </w:rPr>
              <w:t xml:space="preserve"> which is achieved 10 seconds from the time of the </w:t>
            </w:r>
            <w:r>
              <w:rPr>
                <w:rFonts w:ascii="Arial" w:hAnsi="Arial"/>
                <w:b/>
              </w:rPr>
              <w:t>Frequency</w:t>
            </w:r>
            <w:r>
              <w:rPr>
                <w:rFonts w:ascii="Arial" w:hAnsi="Arial"/>
              </w:rPr>
              <w:t xml:space="preserve"> change and is sustained thereafter;</w:t>
            </w:r>
          </w:p>
          <w:p w14:paraId="1BA8E98D"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7E71A39B" w14:textId="77777777">
        <w:tc>
          <w:tcPr>
            <w:tcW w:w="4227" w:type="dxa"/>
          </w:tcPr>
          <w:p w14:paraId="4150B9E3"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Symbol" w:eastAsia="Symbol" w:hAnsi="Symbol" w:cs="Symbol"/>
                <w:sz w:val="16"/>
              </w:rPr>
              <w:t>d</w:t>
            </w:r>
            <w:proofErr w:type="spellStart"/>
            <w:r>
              <w:rPr>
                <w:rFonts w:ascii="Arial" w:hAnsi="Arial"/>
                <w:b/>
              </w:rPr>
              <w:t>f</w:t>
            </w:r>
            <w:r>
              <w:rPr>
                <w:rFonts w:ascii="Arial" w:hAnsi="Arial"/>
                <w:b/>
                <w:vertAlign w:val="subscript"/>
              </w:rPr>
              <w:t>p</w:t>
            </w:r>
            <w:proofErr w:type="spellEnd"/>
          </w:p>
        </w:tc>
        <w:tc>
          <w:tcPr>
            <w:tcW w:w="4631" w:type="dxa"/>
          </w:tcPr>
          <w:p w14:paraId="50F80285"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a </w:t>
            </w:r>
            <w:r>
              <w:rPr>
                <w:rFonts w:ascii="Arial" w:hAnsi="Arial"/>
                <w:b/>
              </w:rPr>
              <w:t>Frequency Deviation</w:t>
            </w:r>
            <w:r>
              <w:rPr>
                <w:rFonts w:ascii="Arial" w:hAnsi="Arial"/>
              </w:rPr>
              <w:t xml:space="preserve"> from </w:t>
            </w:r>
            <w:r>
              <w:rPr>
                <w:rFonts w:ascii="Arial" w:hAnsi="Arial"/>
                <w:b/>
              </w:rPr>
              <w:t>Target Frequency</w:t>
            </w:r>
            <w:r>
              <w:rPr>
                <w:rFonts w:ascii="Arial" w:hAnsi="Arial"/>
              </w:rPr>
              <w:t xml:space="preserve"> which is achieved 10 seconds from the time of the </w:t>
            </w:r>
            <w:r>
              <w:rPr>
                <w:rFonts w:ascii="Arial" w:hAnsi="Arial"/>
                <w:b/>
              </w:rPr>
              <w:t>Frequency</w:t>
            </w:r>
            <w:r>
              <w:rPr>
                <w:rFonts w:ascii="Arial" w:hAnsi="Arial"/>
              </w:rPr>
              <w:t xml:space="preserve"> change and is sustained for a further 20 seconds;</w:t>
            </w:r>
          </w:p>
          <w:p w14:paraId="558585FA"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p>
        </w:tc>
      </w:tr>
      <w:tr w:rsidR="009E10A9" w14:paraId="14BC912D" w14:textId="77777777">
        <w:tc>
          <w:tcPr>
            <w:tcW w:w="4227" w:type="dxa"/>
          </w:tcPr>
          <w:p w14:paraId="689E5EB4" w14:textId="77777777" w:rsidR="009E10A9" w:rsidRDefault="009E10A9">
            <w:pPr>
              <w:tabs>
                <w:tab w:val="left" w:pos="-1862"/>
                <w:tab w:val="left" w:pos="-1440"/>
                <w:tab w:val="left" w:pos="-720"/>
                <w:tab w:val="left" w:pos="0"/>
                <w:tab w:val="left" w:pos="720"/>
                <w:tab w:val="left" w:pos="1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b/>
              </w:rPr>
            </w:pPr>
            <w:r>
              <w:rPr>
                <w:rFonts w:ascii="Symbol" w:eastAsia="Symbol" w:hAnsi="Symbol" w:cs="Symbol"/>
                <w:sz w:val="16"/>
              </w:rPr>
              <w:t>d</w:t>
            </w:r>
            <w:r>
              <w:rPr>
                <w:rFonts w:ascii="Arial" w:hAnsi="Arial"/>
                <w:b/>
              </w:rPr>
              <w:t>f</w:t>
            </w:r>
            <w:r>
              <w:rPr>
                <w:rFonts w:ascii="Arial" w:hAnsi="Arial"/>
                <w:b/>
                <w:vertAlign w:val="subscript"/>
              </w:rPr>
              <w:t>s</w:t>
            </w:r>
          </w:p>
        </w:tc>
        <w:tc>
          <w:tcPr>
            <w:tcW w:w="4631" w:type="dxa"/>
          </w:tcPr>
          <w:p w14:paraId="1EA400BA" w14:textId="77777777" w:rsidR="009E10A9" w:rsidRDefault="009E10A9">
            <w:pPr>
              <w:tabs>
                <w:tab w:val="left" w:pos="-6015"/>
                <w:tab w:val="left" w:pos="-5593"/>
                <w:tab w:val="left" w:pos="-4873"/>
                <w:tab w:val="left" w:pos="-4153"/>
                <w:tab w:val="left" w:pos="-3433"/>
                <w:tab w:val="left" w:pos="-2913"/>
                <w:tab w:val="left" w:pos="-2713"/>
                <w:tab w:val="left" w:pos="-1993"/>
                <w:tab w:val="left" w:pos="-1273"/>
                <w:tab w:val="left" w:pos="-553"/>
                <w:tab w:val="left" w:pos="167"/>
                <w:tab w:val="left" w:pos="887"/>
                <w:tab w:val="left" w:pos="1607"/>
                <w:tab w:val="left" w:pos="2327"/>
                <w:tab w:val="left" w:pos="3047"/>
                <w:tab w:val="left" w:pos="3767"/>
                <w:tab w:val="left" w:pos="4487"/>
                <w:tab w:val="left" w:pos="5207"/>
                <w:tab w:val="left" w:pos="5927"/>
              </w:tabs>
              <w:jc w:val="both"/>
              <w:rPr>
                <w:rFonts w:ascii="Arial" w:hAnsi="Arial"/>
              </w:rPr>
            </w:pPr>
            <w:r>
              <w:rPr>
                <w:rFonts w:ascii="Arial" w:hAnsi="Arial"/>
              </w:rPr>
              <w:t xml:space="preserve">a </w:t>
            </w:r>
            <w:r>
              <w:rPr>
                <w:rFonts w:ascii="Arial" w:hAnsi="Arial"/>
                <w:b/>
              </w:rPr>
              <w:t>Frequency Deviation</w:t>
            </w:r>
            <w:r>
              <w:rPr>
                <w:rFonts w:ascii="Arial" w:hAnsi="Arial"/>
              </w:rPr>
              <w:t xml:space="preserve"> from </w:t>
            </w:r>
            <w:r>
              <w:rPr>
                <w:rFonts w:ascii="Arial" w:hAnsi="Arial"/>
                <w:b/>
              </w:rPr>
              <w:t>Target Frequency</w:t>
            </w:r>
            <w:r>
              <w:rPr>
                <w:rFonts w:ascii="Arial" w:hAnsi="Arial"/>
              </w:rPr>
              <w:t xml:space="preserve"> which is achieved 30 seconds from the time of the </w:t>
            </w:r>
            <w:r>
              <w:rPr>
                <w:rFonts w:ascii="Arial" w:hAnsi="Arial"/>
                <w:b/>
              </w:rPr>
              <w:t>Frequency</w:t>
            </w:r>
            <w:r>
              <w:rPr>
                <w:rFonts w:ascii="Arial" w:hAnsi="Arial"/>
              </w:rPr>
              <w:t xml:space="preserve"> change and is sustained for a further 30 minutes.</w:t>
            </w:r>
          </w:p>
        </w:tc>
      </w:tr>
    </w:tbl>
    <w:p w14:paraId="211A2844" w14:textId="77777777" w:rsidR="009E10A9" w:rsidRDefault="009E10A9">
      <w:pPr>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rPr>
      </w:pPr>
      <w:r>
        <w:rPr>
          <w:rFonts w:ascii="Arial" w:hAnsi="Arial"/>
        </w:rPr>
        <w:tab/>
      </w:r>
    </w:p>
    <w:p w14:paraId="03878608" w14:textId="77777777" w:rsidR="009E10A9" w:rsidRDefault="009E10A9">
      <w:pPr>
        <w:jc w:val="center"/>
        <w:rPr>
          <w:rFonts w:ascii="Arial" w:hAnsi="Arial"/>
          <w:b/>
          <w:u w:val="single"/>
        </w:rPr>
      </w:pPr>
    </w:p>
    <w:p w14:paraId="012DA5C5" w14:textId="77777777" w:rsidR="009E10A9" w:rsidRDefault="009E10A9">
      <w:pPr>
        <w:jc w:val="center"/>
        <w:rPr>
          <w:rFonts w:ascii="Arial" w:hAnsi="Arial"/>
          <w:b/>
          <w:u w:val="single"/>
        </w:rPr>
      </w:pPr>
    </w:p>
    <w:p w14:paraId="4F3D2745" w14:textId="77777777" w:rsidR="009E10A9" w:rsidRDefault="009E10A9">
      <w:pPr>
        <w:pStyle w:val="1Document"/>
        <w:keepNext w:val="0"/>
        <w:widowControl/>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left"/>
      </w:pPr>
    </w:p>
    <w:sectPr w:rsidR="009E10A9">
      <w:footerReference w:type="default" r:id="rId15"/>
      <w:footerReference w:type="first" r:id="rId16"/>
      <w:pgSz w:w="11907" w:h="16840" w:code="9"/>
      <w:pgMar w:top="1440" w:right="1440" w:bottom="1440" w:left="1440" w:header="720" w:footer="720" w:gutter="0"/>
      <w:paperSrc w:first="11" w:other="1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6A196" w14:textId="77777777" w:rsidR="003F3082" w:rsidRDefault="003F3082">
      <w:r>
        <w:separator/>
      </w:r>
    </w:p>
  </w:endnote>
  <w:endnote w:type="continuationSeparator" w:id="0">
    <w:p w14:paraId="77BE1E82" w14:textId="77777777" w:rsidR="003F3082" w:rsidRDefault="003F3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1B773" w14:textId="77777777" w:rsidR="002F10E5" w:rsidRDefault="002F10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07A29A" w14:textId="77777777" w:rsidR="002F10E5" w:rsidRDefault="002F10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04AF" w14:textId="77777777" w:rsidR="002F10E5" w:rsidRDefault="002F10E5">
    <w:pPr>
      <w:pStyle w:val="Footer"/>
      <w:framePr w:wrap="around" w:vAnchor="text" w:hAnchor="margin" w:xAlign="center" w:y="1"/>
      <w:rPr>
        <w:rStyle w:val="PageNumber"/>
      </w:rPr>
    </w:pPr>
    <w:r>
      <w:rPr>
        <w:rStyle w:val="PageNumber"/>
      </w:rPr>
      <w:t xml:space="preserve">MSA - </w:t>
    </w: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1113AF5A" w14:textId="77777777" w:rsidR="002F10E5" w:rsidRDefault="002F10E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E9E9" w14:textId="135DE36E" w:rsidR="002F10E5" w:rsidRDefault="002F10E5">
    <w:pPr>
      <w:pStyle w:val="Footer"/>
      <w:jc w:val="right"/>
      <w:rPr>
        <w:rFonts w:ascii="Arial" w:hAnsi="Arial"/>
        <w:sz w:val="18"/>
      </w:rPr>
    </w:pPr>
    <w:r>
      <w:rPr>
        <w:rFonts w:ascii="Arial" w:hAnsi="Arial"/>
        <w:sz w:val="18"/>
      </w:rPr>
      <w:t>v1.</w:t>
    </w:r>
    <w:r w:rsidR="00C47C27">
      <w:rPr>
        <w:rFonts w:ascii="Arial" w:hAnsi="Arial"/>
        <w:sz w:val="18"/>
      </w:rPr>
      <w:t>8</w:t>
    </w:r>
    <w:r>
      <w:rPr>
        <w:rFonts w:ascii="Arial" w:hAnsi="Arial"/>
        <w:sz w:val="18"/>
      </w:rPr>
      <w:t xml:space="preserve"> </w:t>
    </w:r>
    <w:r w:rsidR="0059333C">
      <w:rPr>
        <w:rFonts w:ascii="Arial" w:hAnsi="Arial"/>
        <w:sz w:val="18"/>
      </w:rPr>
      <w:t>01 October 2024</w:t>
    </w:r>
    <w:r>
      <w:rPr>
        <w:rFonts w:ascii="Arial" w:hAnsi="Arial"/>
        <w:sz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73EC" w14:textId="387DB88E" w:rsidR="002F10E5" w:rsidRDefault="33452AA6" w:rsidP="33452AA6">
    <w:pPr>
      <w:pStyle w:val="Footer"/>
      <w:framePr w:wrap="around" w:vAnchor="text" w:hAnchor="margin" w:xAlign="center" w:y="1"/>
      <w:jc w:val="right"/>
      <w:rPr>
        <w:rStyle w:val="PageNumber"/>
        <w:rFonts w:ascii="Arial" w:hAnsi="Arial"/>
        <w:sz w:val="20"/>
      </w:rPr>
    </w:pPr>
    <w:r w:rsidRPr="33452AA6">
      <w:rPr>
        <w:rFonts w:ascii="Arial" w:hAnsi="Arial"/>
        <w:sz w:val="18"/>
        <w:szCs w:val="18"/>
      </w:rPr>
      <w:t xml:space="preserve">v1.8– </w:t>
    </w:r>
    <w:r w:rsidR="0059333C">
      <w:rPr>
        <w:rFonts w:ascii="Arial" w:hAnsi="Arial"/>
        <w:sz w:val="18"/>
        <w:szCs w:val="18"/>
      </w:rPr>
      <w:t>01</w:t>
    </w:r>
    <w:r w:rsidRPr="33452AA6">
      <w:rPr>
        <w:rFonts w:ascii="Arial" w:hAnsi="Arial"/>
        <w:sz w:val="18"/>
        <w:szCs w:val="18"/>
      </w:rPr>
      <w:t xml:space="preserve"> October 2024</w:t>
    </w:r>
  </w:p>
  <w:p w14:paraId="3DF7071E" w14:textId="77777777" w:rsidR="002F10E5" w:rsidRDefault="002F10E5">
    <w:pPr>
      <w:pStyle w:val="Footer"/>
      <w:framePr w:wrap="around" w:vAnchor="text" w:hAnchor="margin" w:xAlign="center" w:y="1"/>
      <w:jc w:val="center"/>
      <w:rPr>
        <w:rStyle w:val="PageNumber"/>
      </w:rPr>
    </w:pPr>
  </w:p>
  <w:p w14:paraId="48D8D055" w14:textId="77777777" w:rsidR="002F10E5" w:rsidRDefault="002F10E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C396" w14:textId="77777777" w:rsidR="002F10E5" w:rsidRDefault="002F1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B8000" w14:textId="77777777" w:rsidR="003F3082" w:rsidRDefault="003F3082">
      <w:r>
        <w:separator/>
      </w:r>
    </w:p>
  </w:footnote>
  <w:footnote w:type="continuationSeparator" w:id="0">
    <w:p w14:paraId="27B41527" w14:textId="77777777" w:rsidR="003F3082" w:rsidRDefault="003F3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1E8EB" w14:textId="4183DD1D" w:rsidR="002F10E5" w:rsidRDefault="002F10E5">
    <w:pPr>
      <w:pStyle w:val="Header"/>
    </w:pPr>
    <w:r>
      <w:rPr>
        <w:rFonts w:ascii="Arial" w:hAnsi="Arial"/>
        <w:sz w:val="20"/>
      </w:rPr>
      <w:t>CUSC v1.</w:t>
    </w:r>
    <w:r w:rsidR="00C47C27">
      <w:rPr>
        <w:rFonts w:ascii="Arial" w:hAnsi="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98D3" w14:textId="7AC68902" w:rsidR="002F10E5" w:rsidRDefault="002F10E5">
    <w:pPr>
      <w:pStyle w:val="Header"/>
    </w:pPr>
    <w:r>
      <w:rPr>
        <w:rFonts w:ascii="Arial" w:hAnsi="Arial"/>
        <w:sz w:val="20"/>
      </w:rPr>
      <w:t>CUSC v1.</w:t>
    </w:r>
    <w:r w:rsidR="00C47C27">
      <w:rPr>
        <w:rFonts w:ascii="Arial" w:hAnsi="Arial"/>
        <w:sz w:val="20"/>
      </w:rPr>
      <w:t>8</w:t>
    </w:r>
    <w:r>
      <w:rPr>
        <w:rFonts w:ascii="Arial" w:hAnsi="Arial"/>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CA3BB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A96D42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4EE70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7AC7F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0765D4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6CE4C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C427A7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ECF44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D09B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364F6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1" w15:restartNumberingAfterBreak="0">
    <w:nsid w:val="6D581220"/>
    <w:multiLevelType w:val="multilevel"/>
    <w:tmpl w:val="0D0CC1C2"/>
    <w:lvl w:ilvl="0">
      <w:start w:val="2"/>
      <w:numFmt w:val="lowerRoman"/>
      <w:lvlText w:val="(%1)"/>
      <w:legacy w:legacy="1" w:legacySpace="120" w:legacyIndent="720"/>
      <w:lvlJc w:val="left"/>
      <w:pPr>
        <w:ind w:left="720" w:hanging="720"/>
      </w:pPr>
    </w:lvl>
    <w:lvl w:ilvl="1">
      <w:start w:val="9"/>
      <w:numFmt w:val="none"/>
      <w:lvlText w:val="-"/>
      <w:legacy w:legacy="1" w:legacySpace="120" w:legacyIndent="930"/>
      <w:lvlJc w:val="left"/>
      <w:pPr>
        <w:ind w:left="1650" w:hanging="930"/>
      </w:pPr>
      <w:rPr>
        <w:b/>
      </w:rPr>
    </w:lvl>
    <w:lvl w:ilvl="2">
      <w:start w:val="1"/>
      <w:numFmt w:val="lowerRoman"/>
      <w:lvlText w:val="%3."/>
      <w:legacy w:legacy="1" w:legacySpace="120" w:legacyIndent="180"/>
      <w:lvlJc w:val="left"/>
      <w:pPr>
        <w:ind w:left="1830" w:hanging="180"/>
      </w:pPr>
    </w:lvl>
    <w:lvl w:ilvl="3">
      <w:start w:val="1"/>
      <w:numFmt w:val="decimal"/>
      <w:lvlText w:val="%4."/>
      <w:legacy w:legacy="1" w:legacySpace="120" w:legacyIndent="360"/>
      <w:lvlJc w:val="left"/>
      <w:pPr>
        <w:ind w:left="2190" w:hanging="360"/>
      </w:pPr>
    </w:lvl>
    <w:lvl w:ilvl="4">
      <w:start w:val="1"/>
      <w:numFmt w:val="lowerLetter"/>
      <w:lvlText w:val="%5."/>
      <w:legacy w:legacy="1" w:legacySpace="120" w:legacyIndent="360"/>
      <w:lvlJc w:val="left"/>
      <w:pPr>
        <w:ind w:left="2550" w:hanging="360"/>
      </w:pPr>
    </w:lvl>
    <w:lvl w:ilvl="5">
      <w:start w:val="1"/>
      <w:numFmt w:val="lowerRoman"/>
      <w:lvlText w:val="%6."/>
      <w:legacy w:legacy="1" w:legacySpace="120" w:legacyIndent="180"/>
      <w:lvlJc w:val="left"/>
      <w:pPr>
        <w:ind w:left="2730" w:hanging="180"/>
      </w:pPr>
    </w:lvl>
    <w:lvl w:ilvl="6">
      <w:start w:val="1"/>
      <w:numFmt w:val="decimal"/>
      <w:lvlText w:val="%7."/>
      <w:legacy w:legacy="1" w:legacySpace="120" w:legacyIndent="360"/>
      <w:lvlJc w:val="left"/>
      <w:pPr>
        <w:ind w:left="3090" w:hanging="360"/>
      </w:pPr>
    </w:lvl>
    <w:lvl w:ilvl="7">
      <w:start w:val="1"/>
      <w:numFmt w:val="lowerLetter"/>
      <w:lvlText w:val="%8."/>
      <w:legacy w:legacy="1" w:legacySpace="120" w:legacyIndent="360"/>
      <w:lvlJc w:val="left"/>
      <w:pPr>
        <w:ind w:left="3450" w:hanging="360"/>
      </w:pPr>
    </w:lvl>
    <w:lvl w:ilvl="8">
      <w:start w:val="1"/>
      <w:numFmt w:val="lowerRoman"/>
      <w:lvlText w:val="%9."/>
      <w:legacy w:legacy="1" w:legacySpace="120" w:legacyIndent="180"/>
      <w:lvlJc w:val="left"/>
      <w:pPr>
        <w:ind w:left="3630" w:hanging="180"/>
      </w:pPr>
    </w:lvl>
  </w:abstractNum>
  <w:abstractNum w:abstractNumId="12" w15:restartNumberingAfterBreak="0">
    <w:nsid w:val="793F2A61"/>
    <w:multiLevelType w:val="singleLevel"/>
    <w:tmpl w:val="221AB0FA"/>
    <w:lvl w:ilvl="0">
      <w:start w:val="2"/>
      <w:numFmt w:val="lowerLetter"/>
      <w:lvlText w:val="(%1)"/>
      <w:legacy w:legacy="1" w:legacySpace="120" w:legacyIndent="360"/>
      <w:lvlJc w:val="left"/>
      <w:pPr>
        <w:ind w:left="2061" w:hanging="360"/>
      </w:pPr>
    </w:lvl>
  </w:abstractNum>
  <w:num w:numId="1" w16cid:durableId="1925719363">
    <w:abstractNumId w:val="10"/>
  </w:num>
  <w:num w:numId="2" w16cid:durableId="1100445011">
    <w:abstractNumId w:val="12"/>
  </w:num>
  <w:num w:numId="3" w16cid:durableId="1203517066">
    <w:abstractNumId w:val="11"/>
  </w:num>
  <w:num w:numId="4" w16cid:durableId="2095471013">
    <w:abstractNumId w:val="9"/>
  </w:num>
  <w:num w:numId="5" w16cid:durableId="1363243496">
    <w:abstractNumId w:val="7"/>
  </w:num>
  <w:num w:numId="6" w16cid:durableId="405811272">
    <w:abstractNumId w:val="6"/>
  </w:num>
  <w:num w:numId="7" w16cid:durableId="17894924">
    <w:abstractNumId w:val="5"/>
  </w:num>
  <w:num w:numId="8" w16cid:durableId="645477812">
    <w:abstractNumId w:val="4"/>
  </w:num>
  <w:num w:numId="9" w16cid:durableId="57637340">
    <w:abstractNumId w:val="8"/>
  </w:num>
  <w:num w:numId="10" w16cid:durableId="773980462">
    <w:abstractNumId w:val="3"/>
  </w:num>
  <w:num w:numId="11" w16cid:durableId="2067945599">
    <w:abstractNumId w:val="2"/>
  </w:num>
  <w:num w:numId="12" w16cid:durableId="1409646261">
    <w:abstractNumId w:val="1"/>
  </w:num>
  <w:num w:numId="13" w16cid:durableId="10910454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851"/>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10A9"/>
    <w:rsid w:val="00022CD6"/>
    <w:rsid w:val="00026C5E"/>
    <w:rsid w:val="00092380"/>
    <w:rsid w:val="000B743B"/>
    <w:rsid w:val="000F61E5"/>
    <w:rsid w:val="00127C7E"/>
    <w:rsid w:val="001F73A3"/>
    <w:rsid w:val="00222926"/>
    <w:rsid w:val="002C231A"/>
    <w:rsid w:val="002F10E5"/>
    <w:rsid w:val="00325F66"/>
    <w:rsid w:val="00327873"/>
    <w:rsid w:val="003911F3"/>
    <w:rsid w:val="003F3082"/>
    <w:rsid w:val="00486C1C"/>
    <w:rsid w:val="004C0B37"/>
    <w:rsid w:val="00567899"/>
    <w:rsid w:val="0059333C"/>
    <w:rsid w:val="005B7884"/>
    <w:rsid w:val="005E0054"/>
    <w:rsid w:val="005F2309"/>
    <w:rsid w:val="006E38F2"/>
    <w:rsid w:val="00726D11"/>
    <w:rsid w:val="00750249"/>
    <w:rsid w:val="007E1E1C"/>
    <w:rsid w:val="00832CFE"/>
    <w:rsid w:val="008348C1"/>
    <w:rsid w:val="00853F7B"/>
    <w:rsid w:val="008D354A"/>
    <w:rsid w:val="008F3B42"/>
    <w:rsid w:val="009436C7"/>
    <w:rsid w:val="009775F4"/>
    <w:rsid w:val="009E013E"/>
    <w:rsid w:val="009E10A9"/>
    <w:rsid w:val="00A546AE"/>
    <w:rsid w:val="00B32CB9"/>
    <w:rsid w:val="00B438C6"/>
    <w:rsid w:val="00B712BF"/>
    <w:rsid w:val="00B80079"/>
    <w:rsid w:val="00BA0BD0"/>
    <w:rsid w:val="00BE646C"/>
    <w:rsid w:val="00C47C27"/>
    <w:rsid w:val="00C51E39"/>
    <w:rsid w:val="00C73018"/>
    <w:rsid w:val="00C774FA"/>
    <w:rsid w:val="00CC42C8"/>
    <w:rsid w:val="00CD19EB"/>
    <w:rsid w:val="00CD2D8F"/>
    <w:rsid w:val="00CF62F9"/>
    <w:rsid w:val="00D54883"/>
    <w:rsid w:val="00D80419"/>
    <w:rsid w:val="00DA417F"/>
    <w:rsid w:val="00DC0662"/>
    <w:rsid w:val="00F1268D"/>
    <w:rsid w:val="00FB4F2D"/>
    <w:rsid w:val="09161DEA"/>
    <w:rsid w:val="145516DF"/>
    <w:rsid w:val="1B8A74A7"/>
    <w:rsid w:val="1D24BDCA"/>
    <w:rsid w:val="33452AA6"/>
    <w:rsid w:val="36DB488B"/>
    <w:rsid w:val="3C12EAF3"/>
    <w:rsid w:val="4EE320DE"/>
    <w:rsid w:val="6AD99A5A"/>
    <w:rsid w:val="74ECD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93D6DB2"/>
  <w15:chartTrackingRefBased/>
  <w15:docId w15:val="{5F9C384A-2D2E-4FE9-BB66-5A88F844D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pPr>
      <w:keepNext/>
      <w:numPr>
        <w:ilvl w:val="1"/>
        <w:numId w:val="1"/>
      </w:numPr>
      <w:spacing w:before="240" w:after="240"/>
      <w:ind w:left="851" w:hanging="851"/>
      <w:outlineLvl w:val="1"/>
    </w:pPr>
    <w:rPr>
      <w:b/>
    </w:rPr>
  </w:style>
  <w:style w:type="paragraph" w:styleId="Heading3">
    <w:name w:val="heading 3"/>
    <w:basedOn w:val="Normal"/>
    <w:qFormat/>
    <w:pPr>
      <w:numPr>
        <w:ilvl w:val="2"/>
        <w:numId w:val="1"/>
      </w:numPr>
      <w:spacing w:after="240"/>
      <w:ind w:left="851" w:hanging="851"/>
      <w:outlineLvl w:val="2"/>
    </w:pPr>
  </w:style>
  <w:style w:type="paragraph" w:styleId="Heading4">
    <w:name w:val="heading 4"/>
    <w:basedOn w:val="Normal"/>
    <w:qFormat/>
    <w:pPr>
      <w:numPr>
        <w:ilvl w:val="3"/>
        <w:numId w:val="1"/>
      </w:numPr>
      <w:spacing w:after="240"/>
      <w:ind w:left="1702" w:hanging="851"/>
      <w:outlineLvl w:val="3"/>
    </w:pPr>
  </w:style>
  <w:style w:type="paragraph" w:styleId="Heading5">
    <w:name w:val="heading 5"/>
    <w:basedOn w:val="Normal"/>
    <w:qFormat/>
    <w:pPr>
      <w:numPr>
        <w:ilvl w:val="4"/>
        <w:numId w:val="1"/>
      </w:numPr>
      <w:spacing w:after="240"/>
      <w:ind w:left="2552" w:hanging="851"/>
      <w:outlineLvl w:val="4"/>
    </w:pPr>
  </w:style>
  <w:style w:type="paragraph" w:styleId="Heading6">
    <w:name w:val="heading 6"/>
    <w:basedOn w:val="Normal"/>
    <w:next w:val="Normal"/>
    <w:qFormat/>
    <w:pPr>
      <w:numPr>
        <w:ilvl w:val="5"/>
        <w:numId w:val="1"/>
      </w:numPr>
      <w:spacing w:after="240"/>
      <w:ind w:left="3403" w:hanging="851"/>
      <w:outlineLvl w:val="5"/>
    </w:pPr>
  </w:style>
  <w:style w:type="paragraph" w:styleId="Heading7">
    <w:name w:val="heading 7"/>
    <w:basedOn w:val="Normal"/>
    <w:next w:val="Normal"/>
    <w:qFormat/>
    <w:pPr>
      <w:numPr>
        <w:ilvl w:val="6"/>
        <w:numId w:val="1"/>
      </w:numPr>
      <w:spacing w:after="240"/>
      <w:outlineLvl w:val="6"/>
    </w:pPr>
  </w:style>
  <w:style w:type="paragraph" w:styleId="Heading8">
    <w:name w:val="heading 8"/>
    <w:basedOn w:val="Normal"/>
    <w:next w:val="Normal"/>
    <w:qFormat/>
    <w:pPr>
      <w:numPr>
        <w:ilvl w:val="7"/>
        <w:numId w:val="1"/>
      </w:numPr>
      <w:spacing w:before="240" w:after="60"/>
      <w:outlineLvl w:val="7"/>
    </w:p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shadow/>
    </w:rPr>
  </w:style>
  <w:style w:type="paragraph" w:styleId="TOC3">
    <w:name w:val="toc 3"/>
    <w:basedOn w:val="Normal"/>
    <w:semiHidden/>
    <w:pPr>
      <w:tabs>
        <w:tab w:val="right" w:leader="dot" w:pos="8312"/>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312"/>
      </w:tabs>
      <w:spacing w:before="240" w:after="240"/>
    </w:pPr>
  </w:style>
  <w:style w:type="paragraph" w:styleId="TOC2">
    <w:name w:val="toc 2"/>
    <w:basedOn w:val="Normal"/>
    <w:next w:val="TOC3"/>
    <w:semiHidden/>
    <w:pPr>
      <w:tabs>
        <w:tab w:val="right" w:leader="dot" w:pos="8312"/>
      </w:tabs>
      <w:spacing w:after="50"/>
      <w:ind w:left="567" w:hanging="567"/>
    </w:pPr>
  </w:style>
  <w:style w:type="paragraph" w:styleId="TOC4">
    <w:name w:val="toc 4"/>
    <w:basedOn w:val="Normal"/>
    <w:semiHidden/>
    <w:pPr>
      <w:tabs>
        <w:tab w:val="right" w:leader="dot" w:pos="8312"/>
      </w:tabs>
      <w:spacing w:after="50"/>
      <w:ind w:left="567"/>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widowControl w:val="0"/>
      <w:tabs>
        <w:tab w:val="left" w:pos="-1440"/>
        <w:tab w:val="left" w:pos="-720"/>
        <w:tab w:val="left" w:pos="0"/>
        <w:tab w:val="left" w:pos="654"/>
        <w:tab w:val="left" w:pos="1438"/>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tLeast"/>
      <w:ind w:left="709" w:hanging="775"/>
      <w:jc w:val="both"/>
    </w:pPr>
    <w:rPr>
      <w:rFonts w:ascii="Times New Roman" w:hAnsi="Times New Roman"/>
      <w:sz w:val="20"/>
    </w:rPr>
  </w:style>
  <w:style w:type="paragraph" w:styleId="BodyTextIndent2">
    <w:name w:val="Body Text Indent 2"/>
    <w:basedOn w:val="Normal"/>
    <w:pPr>
      <w:tabs>
        <w:tab w:val="left" w:pos="-1440"/>
        <w:tab w:val="left" w:pos="-720"/>
        <w:tab w:val="left" w:pos="0"/>
        <w:tab w:val="left" w:pos="720"/>
        <w:tab w:val="left" w:pos="1440"/>
        <w:tab w:val="left" w:pos="184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18" w:hanging="709"/>
      <w:jc w:val="both"/>
    </w:pPr>
    <w:rPr>
      <w:rFonts w:ascii="Arial" w:hAnsi="Arial"/>
    </w:rPr>
  </w:style>
  <w:style w:type="paragraph" w:customStyle="1" w:styleId="BodyText20">
    <w:name w:val="Body Text 20"/>
    <w:basedOn w:val="Normal"/>
    <w:pPr>
      <w:widowControl w:val="0"/>
      <w:tabs>
        <w:tab w:val="left" w:pos="-1440"/>
        <w:tab w:val="left" w:pos="-720"/>
        <w:tab w:val="left" w:pos="0"/>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tLeast"/>
      <w:ind w:left="1134" w:hanging="1134"/>
      <w:jc w:val="both"/>
    </w:pPr>
    <w:rPr>
      <w:rFonts w:ascii="Times New Roman" w:hAnsi="Times New Roman"/>
      <w:sz w:val="20"/>
    </w:rPr>
  </w:style>
  <w:style w:type="paragraph" w:styleId="BodyTextIndent3">
    <w:name w:val="Body Text Indent 3"/>
    <w:basedOn w:val="Normal"/>
    <w:pPr>
      <w:tabs>
        <w:tab w:val="left" w:pos="-1440"/>
        <w:tab w:val="left" w:pos="-720"/>
        <w:tab w:val="left" w:pos="142"/>
        <w:tab w:val="left" w:pos="720"/>
        <w:tab w:val="left" w:pos="1440"/>
        <w:tab w:val="left" w:pos="193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jc w:val="both"/>
    </w:pPr>
    <w:rPr>
      <w:rFonts w:ascii="Arial" w:hAnsi="Arial"/>
    </w:rPr>
  </w:style>
  <w:style w:type="paragraph" w:customStyle="1" w:styleId="1MJLegal">
    <w:name w:val="1MJ Legal"/>
    <w:pPr>
      <w:widowControl w:val="0"/>
      <w:tabs>
        <w:tab w:val="left" w:pos="720"/>
      </w:tabs>
      <w:ind w:left="720" w:hanging="720"/>
      <w:jc w:val="both"/>
    </w:pPr>
    <w:rPr>
      <w:sz w:val="24"/>
      <w:lang w:eastAsia="en-US"/>
    </w:rPr>
  </w:style>
  <w:style w:type="paragraph" w:customStyle="1" w:styleId="1RightPar">
    <w:name w:val="1Right Par"/>
    <w:pPr>
      <w:widowControl w:val="0"/>
      <w:tabs>
        <w:tab w:val="left" w:pos="720"/>
      </w:tabs>
      <w:ind w:left="720" w:hanging="1440"/>
      <w:jc w:val="both"/>
    </w:pPr>
    <w:rPr>
      <w:sz w:val="24"/>
      <w:lang w:eastAsia="en-US"/>
    </w:rPr>
  </w:style>
  <w:style w:type="paragraph" w:customStyle="1" w:styleId="2RightPar">
    <w:name w:val="2Right Par"/>
    <w:pPr>
      <w:widowControl w:val="0"/>
      <w:tabs>
        <w:tab w:val="left" w:pos="720"/>
        <w:tab w:val="left" w:pos="1440"/>
      </w:tabs>
      <w:ind w:left="1440" w:hanging="2160"/>
      <w:jc w:val="both"/>
    </w:pPr>
    <w:rPr>
      <w:sz w:val="24"/>
      <w:lang w:eastAsia="en-US"/>
    </w:rPr>
  </w:style>
  <w:style w:type="paragraph" w:customStyle="1" w:styleId="3RightPar">
    <w:name w:val="3Right Par"/>
    <w:pPr>
      <w:widowControl w:val="0"/>
      <w:tabs>
        <w:tab w:val="left" w:pos="720"/>
        <w:tab w:val="left" w:pos="1440"/>
        <w:tab w:val="left" w:pos="2160"/>
      </w:tabs>
      <w:ind w:left="2160" w:hanging="3600"/>
      <w:jc w:val="both"/>
    </w:pPr>
    <w:rPr>
      <w:sz w:val="24"/>
      <w:lang w:eastAsia="en-US"/>
    </w:rPr>
  </w:style>
  <w:style w:type="paragraph" w:customStyle="1" w:styleId="4RightPar">
    <w:name w:val="4Right Par"/>
    <w:pPr>
      <w:widowControl w:val="0"/>
      <w:tabs>
        <w:tab w:val="left" w:pos="720"/>
        <w:tab w:val="left" w:pos="1440"/>
        <w:tab w:val="left" w:pos="2160"/>
        <w:tab w:val="left" w:pos="2880"/>
      </w:tabs>
      <w:ind w:left="2880" w:hanging="5040"/>
      <w:jc w:val="both"/>
    </w:pPr>
    <w:rPr>
      <w:sz w:val="24"/>
      <w:lang w:eastAsia="en-US"/>
    </w:rPr>
  </w:style>
  <w:style w:type="paragraph" w:customStyle="1" w:styleId="5RightPar">
    <w:name w:val="5Right Par"/>
    <w:pPr>
      <w:widowControl w:val="0"/>
      <w:tabs>
        <w:tab w:val="left" w:pos="720"/>
        <w:tab w:val="left" w:pos="1440"/>
        <w:tab w:val="left" w:pos="2160"/>
        <w:tab w:val="left" w:pos="2880"/>
        <w:tab w:val="left" w:pos="3600"/>
      </w:tabs>
      <w:ind w:left="3600" w:hanging="6480"/>
      <w:jc w:val="both"/>
    </w:pPr>
    <w:rPr>
      <w:sz w:val="24"/>
      <w:lang w:eastAsia="en-US"/>
    </w:rPr>
  </w:style>
  <w:style w:type="paragraph" w:customStyle="1" w:styleId="6RightPar">
    <w:name w:val="6Right Par"/>
    <w:pPr>
      <w:widowControl w:val="0"/>
      <w:tabs>
        <w:tab w:val="left" w:pos="720"/>
        <w:tab w:val="left" w:pos="1440"/>
        <w:tab w:val="left" w:pos="2160"/>
        <w:tab w:val="left" w:pos="2880"/>
        <w:tab w:val="left" w:pos="3600"/>
        <w:tab w:val="left" w:pos="4320"/>
      </w:tabs>
      <w:ind w:left="4320" w:hanging="7920"/>
      <w:jc w:val="both"/>
    </w:pPr>
    <w:rPr>
      <w:sz w:val="24"/>
      <w:lang w:eastAsia="en-US"/>
    </w:rPr>
  </w:style>
  <w:style w:type="paragraph" w:customStyle="1" w:styleId="7RightPar">
    <w:name w:val="7Right Par"/>
    <w:pPr>
      <w:widowControl w:val="0"/>
      <w:tabs>
        <w:tab w:val="left" w:pos="720"/>
        <w:tab w:val="left" w:pos="1440"/>
        <w:tab w:val="left" w:pos="2160"/>
        <w:tab w:val="left" w:pos="2880"/>
        <w:tab w:val="left" w:pos="3600"/>
        <w:tab w:val="left" w:pos="4320"/>
        <w:tab w:val="left" w:pos="5040"/>
      </w:tabs>
      <w:ind w:left="5040" w:hanging="9360"/>
      <w:jc w:val="both"/>
    </w:pPr>
    <w:rPr>
      <w:sz w:val="24"/>
      <w:lang w:eastAsia="en-US"/>
    </w:rPr>
  </w:style>
  <w:style w:type="paragraph" w:customStyle="1" w:styleId="8RightPar">
    <w:name w:val="8Right Par"/>
    <w:pPr>
      <w:widowControl w:val="0"/>
      <w:tabs>
        <w:tab w:val="left" w:pos="720"/>
        <w:tab w:val="left" w:pos="1440"/>
        <w:tab w:val="left" w:pos="2160"/>
        <w:tab w:val="left" w:pos="2880"/>
        <w:tab w:val="left" w:pos="3600"/>
        <w:tab w:val="left" w:pos="4320"/>
        <w:tab w:val="left" w:pos="5040"/>
        <w:tab w:val="left" w:pos="5760"/>
      </w:tabs>
      <w:ind w:left="5760" w:hanging="10800"/>
      <w:jc w:val="both"/>
    </w:pPr>
    <w:rPr>
      <w:sz w:val="24"/>
      <w:lang w:eastAsia="en-US"/>
    </w:rPr>
  </w:style>
  <w:style w:type="paragraph" w:customStyle="1" w:styleId="1DocFBanking">
    <w:name w:val="1DocFBanking"/>
    <w:pPr>
      <w:widowControl w:val="0"/>
      <w:tabs>
        <w:tab w:val="left" w:pos="720"/>
      </w:tabs>
      <w:ind w:left="720" w:hanging="720"/>
      <w:jc w:val="both"/>
    </w:pPr>
    <w:rPr>
      <w:sz w:val="24"/>
      <w:lang w:eastAsia="en-US"/>
    </w:rPr>
  </w:style>
  <w:style w:type="paragraph" w:customStyle="1" w:styleId="2DocFBanking">
    <w:name w:val="2DocFBanking"/>
    <w:pPr>
      <w:widowControl w:val="0"/>
      <w:tabs>
        <w:tab w:val="left" w:pos="720"/>
      </w:tabs>
      <w:ind w:left="720" w:hanging="720"/>
      <w:jc w:val="both"/>
    </w:pPr>
    <w:rPr>
      <w:sz w:val="24"/>
      <w:lang w:eastAsia="en-US"/>
    </w:rPr>
  </w:style>
  <w:style w:type="paragraph" w:customStyle="1" w:styleId="3DocFBanking">
    <w:name w:val="3DocFBanking"/>
    <w:pPr>
      <w:widowControl w:val="0"/>
      <w:tabs>
        <w:tab w:val="left" w:pos="720"/>
        <w:tab w:val="left" w:pos="1440"/>
      </w:tabs>
      <w:ind w:left="1440" w:hanging="720"/>
      <w:jc w:val="both"/>
    </w:pPr>
    <w:rPr>
      <w:sz w:val="24"/>
      <w:lang w:eastAsia="en-US"/>
    </w:rPr>
  </w:style>
  <w:style w:type="paragraph" w:customStyle="1" w:styleId="4DocFBanking">
    <w:name w:val="4DocFBanking"/>
    <w:pPr>
      <w:widowControl w:val="0"/>
      <w:tabs>
        <w:tab w:val="left" w:pos="720"/>
        <w:tab w:val="left" w:pos="1440"/>
        <w:tab w:val="left" w:pos="2160"/>
      </w:tabs>
      <w:ind w:left="2160" w:hanging="720"/>
      <w:jc w:val="both"/>
    </w:pPr>
    <w:rPr>
      <w:sz w:val="24"/>
      <w:lang w:eastAsia="en-US"/>
    </w:rPr>
  </w:style>
  <w:style w:type="paragraph" w:customStyle="1" w:styleId="5DocFBanking">
    <w:name w:val="5DocFBanking"/>
    <w:pPr>
      <w:widowControl w:val="0"/>
      <w:tabs>
        <w:tab w:val="left" w:pos="720"/>
        <w:tab w:val="left" w:pos="1440"/>
        <w:tab w:val="left" w:pos="2160"/>
        <w:tab w:val="left" w:pos="2880"/>
      </w:tabs>
      <w:ind w:left="2880" w:hanging="720"/>
      <w:jc w:val="both"/>
    </w:pPr>
    <w:rPr>
      <w:sz w:val="24"/>
      <w:lang w:eastAsia="en-US"/>
    </w:rPr>
  </w:style>
  <w:style w:type="paragraph" w:customStyle="1" w:styleId="6DocFBanking">
    <w:name w:val="6DocFBanking"/>
    <w:pPr>
      <w:widowControl w:val="0"/>
      <w:jc w:val="both"/>
    </w:pPr>
    <w:rPr>
      <w:sz w:val="24"/>
      <w:lang w:eastAsia="en-US"/>
    </w:rPr>
  </w:style>
  <w:style w:type="paragraph" w:customStyle="1" w:styleId="7DocFBanking">
    <w:name w:val="7DocFBanking"/>
    <w:pPr>
      <w:widowControl w:val="0"/>
      <w:jc w:val="both"/>
    </w:pPr>
    <w:rPr>
      <w:sz w:val="24"/>
      <w:lang w:eastAsia="en-US"/>
    </w:rPr>
  </w:style>
  <w:style w:type="paragraph" w:customStyle="1" w:styleId="8DocFBanking">
    <w:name w:val="8DocFBanking"/>
    <w:pPr>
      <w:widowControl w:val="0"/>
      <w:jc w:val="both"/>
    </w:pPr>
    <w:rPr>
      <w:sz w:val="24"/>
      <w:lang w:eastAsia="en-US"/>
    </w:rPr>
  </w:style>
  <w:style w:type="paragraph" w:customStyle="1" w:styleId="1DocFProperty">
    <w:name w:val="1DocFProperty"/>
    <w:pPr>
      <w:widowControl w:val="0"/>
      <w:tabs>
        <w:tab w:val="left" w:pos="720"/>
      </w:tabs>
      <w:ind w:left="720" w:hanging="720"/>
      <w:jc w:val="both"/>
    </w:pPr>
    <w:rPr>
      <w:sz w:val="24"/>
      <w:lang w:eastAsia="en-US"/>
    </w:rPr>
  </w:style>
  <w:style w:type="paragraph" w:customStyle="1" w:styleId="2DocFProperty">
    <w:name w:val="2DocFProperty"/>
    <w:pPr>
      <w:widowControl w:val="0"/>
      <w:tabs>
        <w:tab w:val="left" w:pos="720"/>
        <w:tab w:val="left" w:pos="1440"/>
      </w:tabs>
      <w:ind w:left="1440" w:hanging="720"/>
      <w:jc w:val="both"/>
    </w:pPr>
    <w:rPr>
      <w:sz w:val="24"/>
      <w:lang w:eastAsia="en-US"/>
    </w:rPr>
  </w:style>
  <w:style w:type="paragraph" w:customStyle="1" w:styleId="3DocFProperty">
    <w:name w:val="3DocFProperty"/>
    <w:pPr>
      <w:widowControl w:val="0"/>
      <w:tabs>
        <w:tab w:val="left" w:pos="720"/>
        <w:tab w:val="left" w:pos="1440"/>
        <w:tab w:val="left" w:pos="2160"/>
      </w:tabs>
      <w:ind w:left="2160" w:hanging="720"/>
      <w:jc w:val="both"/>
    </w:pPr>
    <w:rPr>
      <w:sz w:val="24"/>
      <w:lang w:eastAsia="en-US"/>
    </w:rPr>
  </w:style>
  <w:style w:type="paragraph" w:customStyle="1" w:styleId="4DocFProperty">
    <w:name w:val="4DocFProperty"/>
    <w:pPr>
      <w:widowControl w:val="0"/>
      <w:tabs>
        <w:tab w:val="left" w:pos="720"/>
        <w:tab w:val="left" w:pos="1440"/>
        <w:tab w:val="left" w:pos="2160"/>
        <w:tab w:val="left" w:pos="2880"/>
      </w:tabs>
      <w:ind w:left="2880" w:hanging="720"/>
      <w:jc w:val="both"/>
    </w:pPr>
    <w:rPr>
      <w:sz w:val="24"/>
      <w:lang w:eastAsia="en-US"/>
    </w:rPr>
  </w:style>
  <w:style w:type="paragraph" w:customStyle="1" w:styleId="5DocFProperty">
    <w:name w:val="5DocFProperty"/>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DocFProperty">
    <w:name w:val="6DocFProperty"/>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DocFProperty">
    <w:name w:val="7DocFProperty"/>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DocFProperty">
    <w:name w:val="8DocFProperty"/>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PropF">
    <w:name w:val="1PropF"/>
    <w:pPr>
      <w:widowControl w:val="0"/>
      <w:tabs>
        <w:tab w:val="left" w:pos="720"/>
      </w:tabs>
      <w:ind w:left="720" w:hanging="720"/>
      <w:jc w:val="both"/>
    </w:pPr>
    <w:rPr>
      <w:sz w:val="24"/>
      <w:lang w:eastAsia="en-US"/>
    </w:rPr>
  </w:style>
  <w:style w:type="paragraph" w:customStyle="1" w:styleId="2PropF">
    <w:name w:val="2PropF"/>
    <w:pPr>
      <w:widowControl w:val="0"/>
      <w:tabs>
        <w:tab w:val="left" w:pos="720"/>
        <w:tab w:val="left" w:pos="1440"/>
      </w:tabs>
      <w:ind w:left="1440" w:hanging="720"/>
      <w:jc w:val="both"/>
    </w:pPr>
    <w:rPr>
      <w:sz w:val="24"/>
      <w:lang w:eastAsia="en-US"/>
    </w:rPr>
  </w:style>
  <w:style w:type="paragraph" w:customStyle="1" w:styleId="3PropF">
    <w:name w:val="3PropF"/>
    <w:pPr>
      <w:widowControl w:val="0"/>
      <w:tabs>
        <w:tab w:val="left" w:pos="720"/>
        <w:tab w:val="left" w:pos="1440"/>
        <w:tab w:val="left" w:pos="2160"/>
      </w:tabs>
      <w:ind w:left="2160" w:hanging="720"/>
      <w:jc w:val="both"/>
    </w:pPr>
    <w:rPr>
      <w:sz w:val="24"/>
      <w:lang w:eastAsia="en-US"/>
    </w:rPr>
  </w:style>
  <w:style w:type="paragraph" w:customStyle="1" w:styleId="4PropF">
    <w:name w:val="4PropF"/>
    <w:pPr>
      <w:widowControl w:val="0"/>
      <w:tabs>
        <w:tab w:val="left" w:pos="720"/>
        <w:tab w:val="left" w:pos="1440"/>
        <w:tab w:val="left" w:pos="2160"/>
        <w:tab w:val="left" w:pos="2880"/>
      </w:tabs>
      <w:ind w:left="2880" w:hanging="720"/>
      <w:jc w:val="both"/>
    </w:pPr>
    <w:rPr>
      <w:sz w:val="24"/>
      <w:lang w:eastAsia="en-US"/>
    </w:rPr>
  </w:style>
  <w:style w:type="paragraph" w:customStyle="1" w:styleId="5PropF">
    <w:name w:val="5PropF"/>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PropF">
    <w:name w:val="6PropF"/>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PropF">
    <w:name w:val="7PropF"/>
    <w:pPr>
      <w:widowControl w:val="0"/>
      <w:jc w:val="both"/>
    </w:pPr>
    <w:rPr>
      <w:sz w:val="24"/>
      <w:lang w:eastAsia="en-US"/>
    </w:rPr>
  </w:style>
  <w:style w:type="paragraph" w:customStyle="1" w:styleId="8PropF">
    <w:name w:val="8PropF"/>
    <w:pPr>
      <w:widowControl w:val="0"/>
      <w:jc w:val="both"/>
    </w:pPr>
    <w:rPr>
      <w:sz w:val="24"/>
      <w:lang w:eastAsia="en-US"/>
    </w:rPr>
  </w:style>
  <w:style w:type="paragraph" w:customStyle="1" w:styleId="1JULIE">
    <w:name w:val="1JULIE"/>
    <w:pPr>
      <w:widowControl w:val="0"/>
      <w:tabs>
        <w:tab w:val="left" w:pos="720"/>
      </w:tabs>
      <w:ind w:left="720" w:hanging="720"/>
      <w:jc w:val="both"/>
    </w:pPr>
    <w:rPr>
      <w:sz w:val="24"/>
      <w:lang w:eastAsia="en-US"/>
    </w:rPr>
  </w:style>
  <w:style w:type="paragraph" w:customStyle="1" w:styleId="2JULIE">
    <w:name w:val="2JULIE"/>
    <w:pPr>
      <w:widowControl w:val="0"/>
      <w:tabs>
        <w:tab w:val="left" w:pos="720"/>
      </w:tabs>
      <w:ind w:left="720" w:hanging="720"/>
      <w:jc w:val="both"/>
    </w:pPr>
    <w:rPr>
      <w:sz w:val="24"/>
      <w:lang w:eastAsia="en-US"/>
    </w:rPr>
  </w:style>
  <w:style w:type="paragraph" w:customStyle="1" w:styleId="3JULIE">
    <w:name w:val="3JULIE"/>
    <w:pPr>
      <w:widowControl w:val="0"/>
      <w:tabs>
        <w:tab w:val="left" w:pos="720"/>
        <w:tab w:val="left" w:pos="1440"/>
      </w:tabs>
      <w:ind w:left="1440" w:hanging="720"/>
      <w:jc w:val="both"/>
    </w:pPr>
    <w:rPr>
      <w:sz w:val="24"/>
      <w:lang w:eastAsia="en-US"/>
    </w:rPr>
  </w:style>
  <w:style w:type="paragraph" w:customStyle="1" w:styleId="4JULIE">
    <w:name w:val="4JULIE"/>
    <w:pPr>
      <w:widowControl w:val="0"/>
      <w:tabs>
        <w:tab w:val="left" w:pos="720"/>
        <w:tab w:val="left" w:pos="1440"/>
        <w:tab w:val="left" w:pos="2160"/>
        <w:tab w:val="left" w:pos="2880"/>
      </w:tabs>
      <w:ind w:left="2880" w:hanging="720"/>
      <w:jc w:val="both"/>
    </w:pPr>
    <w:rPr>
      <w:sz w:val="24"/>
      <w:lang w:eastAsia="en-US"/>
    </w:rPr>
  </w:style>
  <w:style w:type="paragraph" w:customStyle="1" w:styleId="5JULIE">
    <w:name w:val="5JULIE"/>
    <w:pPr>
      <w:widowControl w:val="0"/>
      <w:jc w:val="both"/>
    </w:pPr>
    <w:rPr>
      <w:sz w:val="24"/>
      <w:lang w:eastAsia="en-US"/>
    </w:rPr>
  </w:style>
  <w:style w:type="paragraph" w:customStyle="1" w:styleId="6JULIE">
    <w:name w:val="6JULIE"/>
    <w:pPr>
      <w:widowControl w:val="0"/>
      <w:jc w:val="both"/>
    </w:pPr>
    <w:rPr>
      <w:sz w:val="24"/>
      <w:lang w:eastAsia="en-US"/>
    </w:rPr>
  </w:style>
  <w:style w:type="paragraph" w:customStyle="1" w:styleId="7JULIE">
    <w:name w:val="7JULIE"/>
    <w:pPr>
      <w:widowControl w:val="0"/>
      <w:jc w:val="both"/>
    </w:pPr>
    <w:rPr>
      <w:sz w:val="24"/>
      <w:lang w:eastAsia="en-US"/>
    </w:rPr>
  </w:style>
  <w:style w:type="paragraph" w:customStyle="1" w:styleId="8JULIE">
    <w:name w:val="8JULIE"/>
    <w:pPr>
      <w:widowControl w:val="0"/>
      <w:jc w:val="both"/>
    </w:pPr>
    <w:rPr>
      <w:sz w:val="24"/>
      <w:lang w:eastAsia="en-US"/>
    </w:rPr>
  </w:style>
  <w:style w:type="paragraph" w:customStyle="1" w:styleId="122">
    <w:name w:val="122"/>
    <w:pPr>
      <w:widowControl w:val="0"/>
      <w:tabs>
        <w:tab w:val="left" w:pos="720"/>
      </w:tabs>
      <w:ind w:left="720" w:hanging="720"/>
      <w:jc w:val="both"/>
    </w:pPr>
    <w:rPr>
      <w:sz w:val="24"/>
      <w:lang w:eastAsia="en-US"/>
    </w:rPr>
  </w:style>
  <w:style w:type="paragraph" w:customStyle="1" w:styleId="222">
    <w:name w:val="222"/>
    <w:pPr>
      <w:widowControl w:val="0"/>
      <w:tabs>
        <w:tab w:val="left" w:pos="720"/>
      </w:tabs>
      <w:ind w:left="720" w:hanging="720"/>
      <w:jc w:val="both"/>
    </w:pPr>
    <w:rPr>
      <w:sz w:val="24"/>
      <w:lang w:eastAsia="en-US"/>
    </w:rPr>
  </w:style>
  <w:style w:type="paragraph" w:customStyle="1" w:styleId="322">
    <w:name w:val="322"/>
    <w:pPr>
      <w:widowControl w:val="0"/>
      <w:tabs>
        <w:tab w:val="left" w:pos="720"/>
        <w:tab w:val="left" w:pos="1440"/>
      </w:tabs>
      <w:ind w:left="1440" w:hanging="720"/>
      <w:jc w:val="both"/>
    </w:pPr>
    <w:rPr>
      <w:sz w:val="24"/>
      <w:lang w:eastAsia="en-US"/>
    </w:rPr>
  </w:style>
  <w:style w:type="paragraph" w:customStyle="1" w:styleId="422">
    <w:name w:val="422"/>
    <w:pPr>
      <w:widowControl w:val="0"/>
      <w:tabs>
        <w:tab w:val="left" w:pos="720"/>
        <w:tab w:val="left" w:pos="1440"/>
      </w:tabs>
      <w:ind w:left="1440" w:hanging="720"/>
      <w:jc w:val="both"/>
    </w:pPr>
    <w:rPr>
      <w:sz w:val="24"/>
      <w:lang w:eastAsia="en-US"/>
    </w:rPr>
  </w:style>
  <w:style w:type="paragraph" w:customStyle="1" w:styleId="522">
    <w:name w:val="522"/>
    <w:pPr>
      <w:widowControl w:val="0"/>
      <w:tabs>
        <w:tab w:val="left" w:pos="720"/>
        <w:tab w:val="left" w:pos="1440"/>
        <w:tab w:val="left" w:pos="2160"/>
      </w:tabs>
      <w:ind w:left="2160" w:hanging="720"/>
      <w:jc w:val="both"/>
    </w:pPr>
    <w:rPr>
      <w:sz w:val="24"/>
      <w:lang w:eastAsia="en-US"/>
    </w:rPr>
  </w:style>
  <w:style w:type="paragraph" w:customStyle="1" w:styleId="622">
    <w:name w:val="622"/>
    <w:pPr>
      <w:widowControl w:val="0"/>
      <w:tabs>
        <w:tab w:val="left" w:pos="720"/>
        <w:tab w:val="left" w:pos="1440"/>
        <w:tab w:val="left" w:pos="2160"/>
      </w:tabs>
      <w:ind w:left="2160" w:hanging="720"/>
      <w:jc w:val="both"/>
    </w:pPr>
    <w:rPr>
      <w:sz w:val="24"/>
      <w:lang w:eastAsia="en-US"/>
    </w:rPr>
  </w:style>
  <w:style w:type="paragraph" w:customStyle="1" w:styleId="722">
    <w:name w:val="722"/>
    <w:pPr>
      <w:widowControl w:val="0"/>
      <w:tabs>
        <w:tab w:val="left" w:pos="720"/>
        <w:tab w:val="left" w:pos="1440"/>
        <w:tab w:val="left" w:pos="2160"/>
        <w:tab w:val="left" w:pos="2880"/>
      </w:tabs>
      <w:ind w:left="2880" w:hanging="720"/>
      <w:jc w:val="both"/>
    </w:pPr>
    <w:rPr>
      <w:sz w:val="24"/>
      <w:lang w:eastAsia="en-US"/>
    </w:rPr>
  </w:style>
  <w:style w:type="paragraph" w:customStyle="1" w:styleId="822">
    <w:name w:val="822"/>
    <w:pPr>
      <w:widowControl w:val="0"/>
      <w:tabs>
        <w:tab w:val="left" w:pos="720"/>
        <w:tab w:val="left" w:pos="1440"/>
        <w:tab w:val="left" w:pos="2160"/>
        <w:tab w:val="left" w:pos="2880"/>
      </w:tabs>
      <w:ind w:left="2880" w:hanging="720"/>
      <w:jc w:val="both"/>
    </w:pPr>
    <w:rPr>
      <w:sz w:val="24"/>
      <w:lang w:eastAsia="en-US"/>
    </w:rPr>
  </w:style>
  <w:style w:type="paragraph" w:customStyle="1" w:styleId="1AutoList8">
    <w:name w:val="1AutoList8"/>
    <w:pPr>
      <w:widowControl w:val="0"/>
      <w:tabs>
        <w:tab w:val="left" w:pos="720"/>
      </w:tabs>
      <w:ind w:left="720" w:hanging="720"/>
      <w:jc w:val="both"/>
    </w:pPr>
    <w:rPr>
      <w:sz w:val="24"/>
      <w:lang w:eastAsia="en-US"/>
    </w:rPr>
  </w:style>
  <w:style w:type="paragraph" w:customStyle="1" w:styleId="2AutoList8">
    <w:name w:val="2AutoList8"/>
    <w:pPr>
      <w:widowControl w:val="0"/>
      <w:tabs>
        <w:tab w:val="left" w:pos="720"/>
        <w:tab w:val="left" w:pos="1440"/>
      </w:tabs>
      <w:ind w:left="1440" w:hanging="720"/>
      <w:jc w:val="both"/>
    </w:pPr>
    <w:rPr>
      <w:sz w:val="24"/>
      <w:lang w:eastAsia="en-US"/>
    </w:rPr>
  </w:style>
  <w:style w:type="paragraph" w:customStyle="1" w:styleId="3AutoList8">
    <w:name w:val="3AutoList8"/>
    <w:pPr>
      <w:widowControl w:val="0"/>
      <w:tabs>
        <w:tab w:val="left" w:pos="720"/>
        <w:tab w:val="left" w:pos="1440"/>
        <w:tab w:val="left" w:pos="2160"/>
      </w:tabs>
      <w:ind w:left="2160" w:hanging="720"/>
      <w:jc w:val="both"/>
    </w:pPr>
    <w:rPr>
      <w:sz w:val="24"/>
      <w:lang w:eastAsia="en-US"/>
    </w:rPr>
  </w:style>
  <w:style w:type="paragraph" w:customStyle="1" w:styleId="4AutoList8">
    <w:name w:val="4AutoList8"/>
    <w:pPr>
      <w:widowControl w:val="0"/>
      <w:tabs>
        <w:tab w:val="left" w:pos="720"/>
        <w:tab w:val="left" w:pos="1440"/>
        <w:tab w:val="left" w:pos="2160"/>
        <w:tab w:val="left" w:pos="2880"/>
      </w:tabs>
      <w:ind w:left="2880" w:hanging="720"/>
      <w:jc w:val="both"/>
    </w:pPr>
    <w:rPr>
      <w:sz w:val="24"/>
      <w:lang w:eastAsia="en-US"/>
    </w:rPr>
  </w:style>
  <w:style w:type="paragraph" w:customStyle="1" w:styleId="5AutoList8">
    <w:name w:val="5AutoList8"/>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AutoList8">
    <w:name w:val="6AutoList8"/>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AutoList8">
    <w:name w:val="7AutoList8"/>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AutoList8">
    <w:name w:val="8AutoList8"/>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NGC">
    <w:name w:val="1NGC"/>
    <w:pPr>
      <w:widowControl w:val="0"/>
      <w:tabs>
        <w:tab w:val="left" w:pos="720"/>
      </w:tabs>
      <w:ind w:left="720" w:hanging="720"/>
      <w:jc w:val="both"/>
    </w:pPr>
    <w:rPr>
      <w:sz w:val="24"/>
      <w:lang w:eastAsia="en-US"/>
    </w:rPr>
  </w:style>
  <w:style w:type="paragraph" w:customStyle="1" w:styleId="2NGC">
    <w:name w:val="2NGC"/>
    <w:pPr>
      <w:widowControl w:val="0"/>
      <w:tabs>
        <w:tab w:val="left" w:pos="720"/>
      </w:tabs>
      <w:ind w:left="720" w:hanging="720"/>
      <w:jc w:val="both"/>
    </w:pPr>
    <w:rPr>
      <w:sz w:val="24"/>
      <w:lang w:eastAsia="en-US"/>
    </w:rPr>
  </w:style>
  <w:style w:type="paragraph" w:customStyle="1" w:styleId="3NGC">
    <w:name w:val="3NGC"/>
    <w:pPr>
      <w:widowControl w:val="0"/>
      <w:tabs>
        <w:tab w:val="left" w:pos="720"/>
        <w:tab w:val="left" w:pos="1440"/>
      </w:tabs>
      <w:ind w:left="1440" w:hanging="720"/>
      <w:jc w:val="both"/>
    </w:pPr>
    <w:rPr>
      <w:sz w:val="24"/>
      <w:lang w:eastAsia="en-US"/>
    </w:rPr>
  </w:style>
  <w:style w:type="paragraph" w:customStyle="1" w:styleId="4NGC">
    <w:name w:val="4NGC"/>
    <w:pPr>
      <w:widowControl w:val="0"/>
      <w:tabs>
        <w:tab w:val="left" w:pos="720"/>
        <w:tab w:val="left" w:pos="1440"/>
        <w:tab w:val="left" w:pos="2160"/>
      </w:tabs>
      <w:ind w:left="2160" w:hanging="720"/>
      <w:jc w:val="both"/>
    </w:pPr>
    <w:rPr>
      <w:sz w:val="24"/>
      <w:lang w:eastAsia="en-US"/>
    </w:rPr>
  </w:style>
  <w:style w:type="paragraph" w:customStyle="1" w:styleId="5NGC">
    <w:name w:val="5NGC"/>
    <w:pPr>
      <w:widowControl w:val="0"/>
      <w:tabs>
        <w:tab w:val="left" w:pos="720"/>
        <w:tab w:val="left" w:pos="1440"/>
        <w:tab w:val="left" w:pos="2160"/>
        <w:tab w:val="left" w:pos="2880"/>
        <w:tab w:val="left" w:pos="3600"/>
      </w:tabs>
      <w:ind w:left="3600" w:hanging="1440"/>
      <w:jc w:val="both"/>
    </w:pPr>
    <w:rPr>
      <w:sz w:val="24"/>
      <w:lang w:eastAsia="en-US"/>
    </w:rPr>
  </w:style>
  <w:style w:type="paragraph" w:customStyle="1" w:styleId="6NGC">
    <w:name w:val="6NGC"/>
    <w:pPr>
      <w:widowControl w:val="0"/>
      <w:tabs>
        <w:tab w:val="left" w:pos="720"/>
        <w:tab w:val="left" w:pos="1440"/>
        <w:tab w:val="left" w:pos="2160"/>
        <w:tab w:val="left" w:pos="2880"/>
        <w:tab w:val="left" w:pos="3600"/>
        <w:tab w:val="left" w:pos="4320"/>
      </w:tabs>
      <w:ind w:left="4320" w:hanging="1440"/>
      <w:jc w:val="both"/>
    </w:pPr>
    <w:rPr>
      <w:sz w:val="24"/>
      <w:lang w:eastAsia="en-US"/>
    </w:rPr>
  </w:style>
  <w:style w:type="paragraph" w:customStyle="1" w:styleId="7NGC">
    <w:name w:val="7NGC"/>
    <w:pPr>
      <w:widowControl w:val="0"/>
      <w:tabs>
        <w:tab w:val="left" w:pos="720"/>
        <w:tab w:val="left" w:pos="1440"/>
        <w:tab w:val="left" w:pos="2160"/>
        <w:tab w:val="left" w:pos="2880"/>
        <w:tab w:val="left" w:pos="3600"/>
        <w:tab w:val="left" w:pos="4320"/>
        <w:tab w:val="left" w:pos="5040"/>
      </w:tabs>
      <w:ind w:left="5040" w:hanging="1440"/>
      <w:jc w:val="both"/>
    </w:pPr>
    <w:rPr>
      <w:sz w:val="24"/>
      <w:lang w:eastAsia="en-US"/>
    </w:rPr>
  </w:style>
  <w:style w:type="paragraph" w:customStyle="1" w:styleId="8NGC">
    <w:name w:val="8NGC"/>
    <w:pPr>
      <w:widowControl w:val="0"/>
      <w:tabs>
        <w:tab w:val="left" w:pos="720"/>
        <w:tab w:val="left" w:pos="1440"/>
        <w:tab w:val="left" w:pos="2160"/>
        <w:tab w:val="left" w:pos="2880"/>
        <w:tab w:val="left" w:pos="3600"/>
        <w:tab w:val="left" w:pos="4320"/>
        <w:tab w:val="left" w:pos="5040"/>
        <w:tab w:val="left" w:pos="5760"/>
        <w:tab w:val="left" w:pos="6480"/>
      </w:tabs>
      <w:ind w:left="6480" w:hanging="2160"/>
      <w:jc w:val="both"/>
    </w:pPr>
    <w:rPr>
      <w:sz w:val="24"/>
      <w:lang w:eastAsia="en-US"/>
    </w:rPr>
  </w:style>
  <w:style w:type="paragraph" w:customStyle="1" w:styleId="1AutoList7">
    <w:name w:val="1AutoList7"/>
    <w:pPr>
      <w:widowControl w:val="0"/>
      <w:tabs>
        <w:tab w:val="left" w:pos="720"/>
      </w:tabs>
      <w:ind w:left="720" w:hanging="720"/>
      <w:jc w:val="both"/>
    </w:pPr>
    <w:rPr>
      <w:sz w:val="24"/>
      <w:lang w:eastAsia="en-US"/>
    </w:rPr>
  </w:style>
  <w:style w:type="paragraph" w:customStyle="1" w:styleId="2AutoList7">
    <w:name w:val="2AutoList7"/>
    <w:pPr>
      <w:widowControl w:val="0"/>
      <w:tabs>
        <w:tab w:val="left" w:pos="720"/>
        <w:tab w:val="left" w:pos="1440"/>
      </w:tabs>
      <w:ind w:left="1440" w:hanging="720"/>
      <w:jc w:val="both"/>
    </w:pPr>
    <w:rPr>
      <w:sz w:val="24"/>
      <w:lang w:eastAsia="en-US"/>
    </w:rPr>
  </w:style>
  <w:style w:type="paragraph" w:customStyle="1" w:styleId="3AutoList7">
    <w:name w:val="3AutoList7"/>
    <w:pPr>
      <w:widowControl w:val="0"/>
      <w:tabs>
        <w:tab w:val="left" w:pos="720"/>
        <w:tab w:val="left" w:pos="1440"/>
        <w:tab w:val="left" w:pos="2160"/>
      </w:tabs>
      <w:ind w:left="2160" w:hanging="720"/>
      <w:jc w:val="both"/>
    </w:pPr>
    <w:rPr>
      <w:sz w:val="24"/>
      <w:lang w:eastAsia="en-US"/>
    </w:rPr>
  </w:style>
  <w:style w:type="paragraph" w:customStyle="1" w:styleId="4AutoList7">
    <w:name w:val="4AutoList7"/>
    <w:pPr>
      <w:widowControl w:val="0"/>
      <w:tabs>
        <w:tab w:val="left" w:pos="720"/>
        <w:tab w:val="left" w:pos="1440"/>
        <w:tab w:val="left" w:pos="2160"/>
        <w:tab w:val="left" w:pos="2880"/>
      </w:tabs>
      <w:ind w:left="2880" w:hanging="720"/>
      <w:jc w:val="both"/>
    </w:pPr>
    <w:rPr>
      <w:sz w:val="24"/>
      <w:lang w:eastAsia="en-US"/>
    </w:rPr>
  </w:style>
  <w:style w:type="paragraph" w:customStyle="1" w:styleId="5AutoList7">
    <w:name w:val="5AutoList7"/>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AutoList7">
    <w:name w:val="6AutoList7"/>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AutoList7">
    <w:name w:val="7AutoList7"/>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AutoList7">
    <w:name w:val="8AutoList7"/>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AutoList6">
    <w:name w:val="1AutoList6"/>
    <w:pPr>
      <w:widowControl w:val="0"/>
      <w:tabs>
        <w:tab w:val="left" w:pos="720"/>
      </w:tabs>
      <w:ind w:left="720" w:hanging="720"/>
      <w:jc w:val="both"/>
    </w:pPr>
    <w:rPr>
      <w:sz w:val="24"/>
      <w:lang w:eastAsia="en-US"/>
    </w:rPr>
  </w:style>
  <w:style w:type="paragraph" w:customStyle="1" w:styleId="2AutoList6">
    <w:name w:val="2AutoList6"/>
    <w:pPr>
      <w:widowControl w:val="0"/>
      <w:tabs>
        <w:tab w:val="left" w:pos="720"/>
        <w:tab w:val="left" w:pos="1440"/>
      </w:tabs>
      <w:ind w:left="1440" w:hanging="720"/>
      <w:jc w:val="both"/>
    </w:pPr>
    <w:rPr>
      <w:sz w:val="24"/>
      <w:lang w:eastAsia="en-US"/>
    </w:rPr>
  </w:style>
  <w:style w:type="paragraph" w:customStyle="1" w:styleId="3AutoList6">
    <w:name w:val="3AutoList6"/>
    <w:pPr>
      <w:widowControl w:val="0"/>
      <w:tabs>
        <w:tab w:val="left" w:pos="720"/>
        <w:tab w:val="left" w:pos="1440"/>
        <w:tab w:val="left" w:pos="2160"/>
      </w:tabs>
      <w:ind w:left="2160" w:hanging="720"/>
      <w:jc w:val="both"/>
    </w:pPr>
    <w:rPr>
      <w:sz w:val="24"/>
      <w:lang w:eastAsia="en-US"/>
    </w:rPr>
  </w:style>
  <w:style w:type="paragraph" w:customStyle="1" w:styleId="4AutoList6">
    <w:name w:val="4AutoList6"/>
    <w:pPr>
      <w:widowControl w:val="0"/>
      <w:tabs>
        <w:tab w:val="left" w:pos="720"/>
        <w:tab w:val="left" w:pos="1440"/>
        <w:tab w:val="left" w:pos="2160"/>
        <w:tab w:val="left" w:pos="2880"/>
      </w:tabs>
      <w:ind w:left="2880" w:hanging="720"/>
      <w:jc w:val="both"/>
    </w:pPr>
    <w:rPr>
      <w:sz w:val="24"/>
      <w:lang w:eastAsia="en-US"/>
    </w:rPr>
  </w:style>
  <w:style w:type="paragraph" w:customStyle="1" w:styleId="5AutoList6">
    <w:name w:val="5AutoList6"/>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AutoList6">
    <w:name w:val="6AutoList6"/>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AutoList6">
    <w:name w:val="7AutoList6"/>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AutoList6">
    <w:name w:val="8AutoList6"/>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AutoList5">
    <w:name w:val="1AutoList5"/>
    <w:pPr>
      <w:widowControl w:val="0"/>
      <w:tabs>
        <w:tab w:val="left" w:pos="720"/>
      </w:tabs>
      <w:ind w:left="720" w:hanging="720"/>
      <w:jc w:val="both"/>
    </w:pPr>
    <w:rPr>
      <w:sz w:val="24"/>
      <w:lang w:eastAsia="en-US"/>
    </w:rPr>
  </w:style>
  <w:style w:type="paragraph" w:customStyle="1" w:styleId="2AutoList5">
    <w:name w:val="2AutoList5"/>
    <w:pPr>
      <w:widowControl w:val="0"/>
      <w:tabs>
        <w:tab w:val="left" w:pos="720"/>
        <w:tab w:val="left" w:pos="1440"/>
      </w:tabs>
      <w:ind w:left="1440" w:hanging="720"/>
      <w:jc w:val="both"/>
    </w:pPr>
    <w:rPr>
      <w:sz w:val="24"/>
      <w:lang w:eastAsia="en-US"/>
    </w:rPr>
  </w:style>
  <w:style w:type="paragraph" w:customStyle="1" w:styleId="3AutoList5">
    <w:name w:val="3AutoList5"/>
    <w:pPr>
      <w:widowControl w:val="0"/>
      <w:tabs>
        <w:tab w:val="left" w:pos="720"/>
        <w:tab w:val="left" w:pos="1440"/>
        <w:tab w:val="left" w:pos="2160"/>
      </w:tabs>
      <w:ind w:left="2160" w:hanging="720"/>
      <w:jc w:val="both"/>
    </w:pPr>
    <w:rPr>
      <w:sz w:val="24"/>
      <w:lang w:eastAsia="en-US"/>
    </w:rPr>
  </w:style>
  <w:style w:type="paragraph" w:customStyle="1" w:styleId="4AutoList5">
    <w:name w:val="4AutoList5"/>
    <w:pPr>
      <w:widowControl w:val="0"/>
      <w:tabs>
        <w:tab w:val="left" w:pos="720"/>
        <w:tab w:val="left" w:pos="1440"/>
        <w:tab w:val="left" w:pos="2160"/>
        <w:tab w:val="left" w:pos="2880"/>
      </w:tabs>
      <w:ind w:left="2880" w:hanging="720"/>
      <w:jc w:val="both"/>
    </w:pPr>
    <w:rPr>
      <w:sz w:val="24"/>
      <w:lang w:eastAsia="en-US"/>
    </w:rPr>
  </w:style>
  <w:style w:type="paragraph" w:customStyle="1" w:styleId="5AutoList5">
    <w:name w:val="5AutoList5"/>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AutoList5">
    <w:name w:val="6AutoList5"/>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AutoList5">
    <w:name w:val="7AutoList5"/>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AutoList5">
    <w:name w:val="8AutoList5"/>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AutoList4">
    <w:name w:val="1AutoList4"/>
    <w:pPr>
      <w:widowControl w:val="0"/>
      <w:tabs>
        <w:tab w:val="left" w:pos="720"/>
      </w:tabs>
      <w:ind w:left="720" w:hanging="720"/>
      <w:jc w:val="both"/>
    </w:pPr>
    <w:rPr>
      <w:sz w:val="24"/>
      <w:lang w:eastAsia="en-US"/>
    </w:rPr>
  </w:style>
  <w:style w:type="paragraph" w:customStyle="1" w:styleId="2AutoList4">
    <w:name w:val="2AutoList4"/>
    <w:pPr>
      <w:widowControl w:val="0"/>
      <w:tabs>
        <w:tab w:val="left" w:pos="720"/>
        <w:tab w:val="left" w:pos="1440"/>
      </w:tabs>
      <w:ind w:left="1440" w:hanging="720"/>
      <w:jc w:val="both"/>
    </w:pPr>
    <w:rPr>
      <w:sz w:val="24"/>
      <w:lang w:eastAsia="en-US"/>
    </w:rPr>
  </w:style>
  <w:style w:type="paragraph" w:customStyle="1" w:styleId="3AutoList4">
    <w:name w:val="3AutoList4"/>
    <w:pPr>
      <w:widowControl w:val="0"/>
      <w:tabs>
        <w:tab w:val="left" w:pos="720"/>
        <w:tab w:val="left" w:pos="1440"/>
        <w:tab w:val="left" w:pos="2160"/>
      </w:tabs>
      <w:ind w:left="2160" w:hanging="720"/>
      <w:jc w:val="both"/>
    </w:pPr>
    <w:rPr>
      <w:sz w:val="24"/>
      <w:lang w:eastAsia="en-US"/>
    </w:rPr>
  </w:style>
  <w:style w:type="paragraph" w:customStyle="1" w:styleId="4AutoList4">
    <w:name w:val="4AutoList4"/>
    <w:pPr>
      <w:widowControl w:val="0"/>
      <w:tabs>
        <w:tab w:val="left" w:pos="720"/>
        <w:tab w:val="left" w:pos="1440"/>
        <w:tab w:val="left" w:pos="2160"/>
        <w:tab w:val="left" w:pos="2880"/>
      </w:tabs>
      <w:ind w:left="2880" w:hanging="720"/>
      <w:jc w:val="both"/>
    </w:pPr>
    <w:rPr>
      <w:sz w:val="24"/>
      <w:lang w:eastAsia="en-US"/>
    </w:rPr>
  </w:style>
  <w:style w:type="paragraph" w:customStyle="1" w:styleId="5AutoList4">
    <w:name w:val="5AutoList4"/>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AutoList4">
    <w:name w:val="6AutoList4"/>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AutoList4">
    <w:name w:val="7AutoList4"/>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AutoList4">
    <w:name w:val="8AutoList4"/>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AutoList3">
    <w:name w:val="1AutoList3"/>
    <w:pPr>
      <w:widowControl w:val="0"/>
      <w:tabs>
        <w:tab w:val="left" w:pos="720"/>
      </w:tabs>
      <w:ind w:left="720" w:hanging="720"/>
      <w:jc w:val="both"/>
    </w:pPr>
    <w:rPr>
      <w:sz w:val="24"/>
      <w:lang w:eastAsia="en-US"/>
    </w:rPr>
  </w:style>
  <w:style w:type="paragraph" w:customStyle="1" w:styleId="2AutoList3">
    <w:name w:val="2AutoList3"/>
    <w:pPr>
      <w:widowControl w:val="0"/>
      <w:tabs>
        <w:tab w:val="left" w:pos="720"/>
        <w:tab w:val="left" w:pos="1440"/>
      </w:tabs>
      <w:ind w:left="1440" w:hanging="720"/>
      <w:jc w:val="both"/>
    </w:pPr>
    <w:rPr>
      <w:sz w:val="24"/>
      <w:lang w:eastAsia="en-US"/>
    </w:rPr>
  </w:style>
  <w:style w:type="paragraph" w:customStyle="1" w:styleId="3AutoList3">
    <w:name w:val="3AutoList3"/>
    <w:pPr>
      <w:widowControl w:val="0"/>
      <w:tabs>
        <w:tab w:val="left" w:pos="720"/>
        <w:tab w:val="left" w:pos="1440"/>
        <w:tab w:val="left" w:pos="2160"/>
      </w:tabs>
      <w:ind w:left="2160" w:hanging="720"/>
      <w:jc w:val="both"/>
    </w:pPr>
    <w:rPr>
      <w:sz w:val="24"/>
      <w:lang w:eastAsia="en-US"/>
    </w:rPr>
  </w:style>
  <w:style w:type="paragraph" w:customStyle="1" w:styleId="4AutoList3">
    <w:name w:val="4AutoList3"/>
    <w:pPr>
      <w:widowControl w:val="0"/>
      <w:tabs>
        <w:tab w:val="left" w:pos="720"/>
        <w:tab w:val="left" w:pos="1440"/>
        <w:tab w:val="left" w:pos="2160"/>
        <w:tab w:val="left" w:pos="2880"/>
      </w:tabs>
      <w:ind w:left="2880" w:hanging="720"/>
      <w:jc w:val="both"/>
    </w:pPr>
    <w:rPr>
      <w:sz w:val="24"/>
      <w:lang w:eastAsia="en-US"/>
    </w:rPr>
  </w:style>
  <w:style w:type="paragraph" w:customStyle="1" w:styleId="5AutoList3">
    <w:name w:val="5AutoList3"/>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AutoList3">
    <w:name w:val="6AutoList3"/>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AutoList3">
    <w:name w:val="7AutoList3"/>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AutoList3">
    <w:name w:val="8AutoList3"/>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21">
    <w:name w:val="121"/>
    <w:pPr>
      <w:widowControl w:val="0"/>
      <w:tabs>
        <w:tab w:val="left" w:pos="720"/>
      </w:tabs>
      <w:ind w:left="720" w:hanging="720"/>
      <w:jc w:val="both"/>
    </w:pPr>
    <w:rPr>
      <w:sz w:val="24"/>
      <w:lang w:eastAsia="en-US"/>
    </w:rPr>
  </w:style>
  <w:style w:type="paragraph" w:customStyle="1" w:styleId="221">
    <w:name w:val="221"/>
    <w:pPr>
      <w:widowControl w:val="0"/>
      <w:tabs>
        <w:tab w:val="left" w:pos="720"/>
      </w:tabs>
      <w:ind w:left="720" w:hanging="720"/>
      <w:jc w:val="both"/>
    </w:pPr>
    <w:rPr>
      <w:sz w:val="24"/>
      <w:lang w:eastAsia="en-US"/>
    </w:rPr>
  </w:style>
  <w:style w:type="paragraph" w:customStyle="1" w:styleId="321">
    <w:name w:val="321"/>
    <w:pPr>
      <w:widowControl w:val="0"/>
      <w:tabs>
        <w:tab w:val="left" w:pos="720"/>
        <w:tab w:val="left" w:pos="1440"/>
      </w:tabs>
      <w:ind w:left="1440" w:hanging="720"/>
      <w:jc w:val="both"/>
    </w:pPr>
    <w:rPr>
      <w:sz w:val="24"/>
      <w:lang w:eastAsia="en-US"/>
    </w:rPr>
  </w:style>
  <w:style w:type="paragraph" w:customStyle="1" w:styleId="421">
    <w:name w:val="421"/>
    <w:pPr>
      <w:widowControl w:val="0"/>
      <w:tabs>
        <w:tab w:val="left" w:pos="720"/>
        <w:tab w:val="left" w:pos="1440"/>
      </w:tabs>
      <w:ind w:left="1440" w:hanging="720"/>
      <w:jc w:val="both"/>
    </w:pPr>
    <w:rPr>
      <w:sz w:val="24"/>
      <w:lang w:eastAsia="en-US"/>
    </w:rPr>
  </w:style>
  <w:style w:type="paragraph" w:customStyle="1" w:styleId="521">
    <w:name w:val="521"/>
    <w:pPr>
      <w:widowControl w:val="0"/>
      <w:tabs>
        <w:tab w:val="left" w:pos="720"/>
        <w:tab w:val="left" w:pos="1440"/>
        <w:tab w:val="left" w:pos="2160"/>
      </w:tabs>
      <w:ind w:left="2160" w:hanging="720"/>
      <w:jc w:val="both"/>
    </w:pPr>
    <w:rPr>
      <w:sz w:val="24"/>
      <w:lang w:eastAsia="en-US"/>
    </w:rPr>
  </w:style>
  <w:style w:type="paragraph" w:customStyle="1" w:styleId="621">
    <w:name w:val="621"/>
    <w:pPr>
      <w:widowControl w:val="0"/>
      <w:tabs>
        <w:tab w:val="left" w:pos="720"/>
        <w:tab w:val="left" w:pos="1440"/>
        <w:tab w:val="left" w:pos="2160"/>
      </w:tabs>
      <w:ind w:left="2160" w:hanging="720"/>
      <w:jc w:val="both"/>
    </w:pPr>
    <w:rPr>
      <w:sz w:val="24"/>
      <w:lang w:eastAsia="en-US"/>
    </w:rPr>
  </w:style>
  <w:style w:type="paragraph" w:customStyle="1" w:styleId="721">
    <w:name w:val="721"/>
    <w:pPr>
      <w:widowControl w:val="0"/>
      <w:tabs>
        <w:tab w:val="left" w:pos="720"/>
        <w:tab w:val="left" w:pos="1440"/>
        <w:tab w:val="left" w:pos="2160"/>
        <w:tab w:val="left" w:pos="2880"/>
      </w:tabs>
      <w:ind w:left="2880" w:hanging="720"/>
      <w:jc w:val="both"/>
    </w:pPr>
    <w:rPr>
      <w:sz w:val="24"/>
      <w:lang w:eastAsia="en-US"/>
    </w:rPr>
  </w:style>
  <w:style w:type="paragraph" w:customStyle="1" w:styleId="821">
    <w:name w:val="821"/>
    <w:pPr>
      <w:widowControl w:val="0"/>
      <w:tabs>
        <w:tab w:val="left" w:pos="720"/>
        <w:tab w:val="left" w:pos="1440"/>
        <w:tab w:val="left" w:pos="2160"/>
        <w:tab w:val="left" w:pos="2880"/>
      </w:tabs>
      <w:ind w:left="2880" w:hanging="720"/>
      <w:jc w:val="both"/>
    </w:pPr>
    <w:rPr>
      <w:sz w:val="24"/>
      <w:lang w:eastAsia="en-US"/>
    </w:rPr>
  </w:style>
  <w:style w:type="paragraph" w:customStyle="1" w:styleId="1AutoList1">
    <w:name w:val="1AutoList1"/>
    <w:pPr>
      <w:widowControl w:val="0"/>
      <w:tabs>
        <w:tab w:val="left" w:pos="720"/>
      </w:tabs>
      <w:ind w:left="720" w:hanging="720"/>
      <w:jc w:val="both"/>
    </w:pPr>
    <w:rPr>
      <w:sz w:val="24"/>
      <w:lang w:eastAsia="en-US"/>
    </w:rPr>
  </w:style>
  <w:style w:type="paragraph" w:customStyle="1" w:styleId="2AutoList1">
    <w:name w:val="2AutoList1"/>
    <w:pPr>
      <w:widowControl w:val="0"/>
      <w:tabs>
        <w:tab w:val="left" w:pos="720"/>
        <w:tab w:val="left" w:pos="1440"/>
      </w:tabs>
      <w:ind w:left="1440" w:hanging="720"/>
      <w:jc w:val="both"/>
    </w:pPr>
    <w:rPr>
      <w:sz w:val="24"/>
      <w:lang w:eastAsia="en-US"/>
    </w:rPr>
  </w:style>
  <w:style w:type="paragraph" w:customStyle="1" w:styleId="3AutoList1">
    <w:name w:val="3AutoList1"/>
    <w:pPr>
      <w:widowControl w:val="0"/>
      <w:tabs>
        <w:tab w:val="left" w:pos="720"/>
        <w:tab w:val="left" w:pos="1440"/>
        <w:tab w:val="left" w:pos="2160"/>
      </w:tabs>
      <w:ind w:left="2160" w:hanging="720"/>
      <w:jc w:val="both"/>
    </w:pPr>
    <w:rPr>
      <w:sz w:val="24"/>
      <w:lang w:eastAsia="en-US"/>
    </w:rPr>
  </w:style>
  <w:style w:type="paragraph" w:customStyle="1" w:styleId="4AutoList1">
    <w:name w:val="4AutoList1"/>
    <w:pPr>
      <w:widowControl w:val="0"/>
      <w:tabs>
        <w:tab w:val="left" w:pos="720"/>
        <w:tab w:val="left" w:pos="1440"/>
        <w:tab w:val="left" w:pos="2160"/>
        <w:tab w:val="left" w:pos="2880"/>
      </w:tabs>
      <w:ind w:left="2880" w:hanging="720"/>
      <w:jc w:val="both"/>
    </w:pPr>
    <w:rPr>
      <w:sz w:val="24"/>
      <w:lang w:eastAsia="en-US"/>
    </w:rPr>
  </w:style>
  <w:style w:type="paragraph" w:customStyle="1" w:styleId="5AutoList1">
    <w:name w:val="5AutoList1"/>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AutoList1">
    <w:name w:val="6AutoList1"/>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AutoList1">
    <w:name w:val="7AutoList1"/>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AutoList1">
    <w:name w:val="8AutoList1"/>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DocF">
    <w:name w:val="1DocF"/>
    <w:pPr>
      <w:widowControl w:val="0"/>
      <w:tabs>
        <w:tab w:val="left" w:pos="720"/>
      </w:tabs>
      <w:ind w:left="720" w:hanging="720"/>
      <w:jc w:val="both"/>
    </w:pPr>
    <w:rPr>
      <w:sz w:val="24"/>
      <w:lang w:eastAsia="en-US"/>
    </w:rPr>
  </w:style>
  <w:style w:type="paragraph" w:customStyle="1" w:styleId="2DocF">
    <w:name w:val="2DocF"/>
    <w:pPr>
      <w:widowControl w:val="0"/>
      <w:tabs>
        <w:tab w:val="left" w:pos="720"/>
      </w:tabs>
      <w:ind w:left="720" w:hanging="720"/>
      <w:jc w:val="both"/>
    </w:pPr>
    <w:rPr>
      <w:sz w:val="24"/>
      <w:lang w:eastAsia="en-US"/>
    </w:rPr>
  </w:style>
  <w:style w:type="paragraph" w:customStyle="1" w:styleId="3DocF">
    <w:name w:val="3DocF"/>
    <w:pPr>
      <w:widowControl w:val="0"/>
      <w:tabs>
        <w:tab w:val="left" w:pos="720"/>
        <w:tab w:val="left" w:pos="1440"/>
      </w:tabs>
      <w:ind w:left="1440" w:hanging="720"/>
      <w:jc w:val="both"/>
    </w:pPr>
    <w:rPr>
      <w:sz w:val="24"/>
      <w:lang w:eastAsia="en-US"/>
    </w:rPr>
  </w:style>
  <w:style w:type="paragraph" w:customStyle="1" w:styleId="4DocF">
    <w:name w:val="4DocF"/>
    <w:pPr>
      <w:widowControl w:val="0"/>
      <w:tabs>
        <w:tab w:val="left" w:pos="720"/>
        <w:tab w:val="left" w:pos="1440"/>
      </w:tabs>
      <w:ind w:left="1440" w:hanging="720"/>
      <w:jc w:val="both"/>
    </w:pPr>
    <w:rPr>
      <w:sz w:val="24"/>
      <w:lang w:eastAsia="en-US"/>
    </w:rPr>
  </w:style>
  <w:style w:type="paragraph" w:customStyle="1" w:styleId="5DocF">
    <w:name w:val="5DocF"/>
    <w:pPr>
      <w:widowControl w:val="0"/>
      <w:tabs>
        <w:tab w:val="left" w:pos="720"/>
        <w:tab w:val="left" w:pos="1440"/>
        <w:tab w:val="left" w:pos="2160"/>
      </w:tabs>
      <w:ind w:left="2160" w:hanging="720"/>
      <w:jc w:val="both"/>
    </w:pPr>
    <w:rPr>
      <w:sz w:val="24"/>
      <w:lang w:eastAsia="en-US"/>
    </w:rPr>
  </w:style>
  <w:style w:type="paragraph" w:customStyle="1" w:styleId="6DocF">
    <w:name w:val="6DocF"/>
    <w:pPr>
      <w:widowControl w:val="0"/>
      <w:tabs>
        <w:tab w:val="left" w:pos="720"/>
        <w:tab w:val="left" w:pos="1440"/>
        <w:tab w:val="left" w:pos="2160"/>
      </w:tabs>
      <w:ind w:left="2160" w:hanging="720"/>
      <w:jc w:val="both"/>
    </w:pPr>
    <w:rPr>
      <w:sz w:val="24"/>
      <w:lang w:eastAsia="en-US"/>
    </w:rPr>
  </w:style>
  <w:style w:type="paragraph" w:customStyle="1" w:styleId="7DocF">
    <w:name w:val="7DocF"/>
    <w:pPr>
      <w:widowControl w:val="0"/>
      <w:tabs>
        <w:tab w:val="left" w:pos="720"/>
        <w:tab w:val="left" w:pos="1440"/>
        <w:tab w:val="left" w:pos="2160"/>
        <w:tab w:val="left" w:pos="2880"/>
      </w:tabs>
      <w:ind w:left="2880" w:hanging="720"/>
      <w:jc w:val="both"/>
    </w:pPr>
    <w:rPr>
      <w:sz w:val="24"/>
      <w:lang w:eastAsia="en-US"/>
    </w:rPr>
  </w:style>
  <w:style w:type="paragraph" w:customStyle="1" w:styleId="8DocF">
    <w:name w:val="8DocF"/>
    <w:pPr>
      <w:widowControl w:val="0"/>
      <w:tabs>
        <w:tab w:val="left" w:pos="720"/>
        <w:tab w:val="left" w:pos="1440"/>
        <w:tab w:val="left" w:pos="2160"/>
        <w:tab w:val="left" w:pos="2880"/>
      </w:tabs>
      <w:ind w:left="2880" w:hanging="720"/>
      <w:jc w:val="both"/>
    </w:pPr>
    <w:rPr>
      <w:sz w:val="24"/>
      <w:lang w:eastAsia="en-US"/>
    </w:rPr>
  </w:style>
  <w:style w:type="paragraph" w:customStyle="1" w:styleId="1AutoList2">
    <w:name w:val="1AutoList2"/>
    <w:pPr>
      <w:widowControl w:val="0"/>
      <w:tabs>
        <w:tab w:val="left" w:pos="720"/>
      </w:tabs>
      <w:ind w:left="720" w:hanging="720"/>
      <w:jc w:val="both"/>
    </w:pPr>
    <w:rPr>
      <w:sz w:val="24"/>
      <w:lang w:eastAsia="en-US"/>
    </w:rPr>
  </w:style>
  <w:style w:type="paragraph" w:customStyle="1" w:styleId="2AutoList2">
    <w:name w:val="2AutoList2"/>
    <w:pPr>
      <w:widowControl w:val="0"/>
      <w:tabs>
        <w:tab w:val="left" w:pos="720"/>
        <w:tab w:val="left" w:pos="1440"/>
      </w:tabs>
      <w:ind w:left="1440" w:hanging="720"/>
      <w:jc w:val="both"/>
    </w:pPr>
    <w:rPr>
      <w:sz w:val="24"/>
      <w:lang w:eastAsia="en-US"/>
    </w:rPr>
  </w:style>
  <w:style w:type="paragraph" w:customStyle="1" w:styleId="3AutoList2">
    <w:name w:val="3AutoList2"/>
    <w:pPr>
      <w:widowControl w:val="0"/>
      <w:tabs>
        <w:tab w:val="left" w:pos="720"/>
        <w:tab w:val="left" w:pos="1440"/>
        <w:tab w:val="left" w:pos="2160"/>
      </w:tabs>
      <w:ind w:left="2160" w:hanging="720"/>
      <w:jc w:val="both"/>
    </w:pPr>
    <w:rPr>
      <w:sz w:val="24"/>
      <w:lang w:eastAsia="en-US"/>
    </w:rPr>
  </w:style>
  <w:style w:type="paragraph" w:customStyle="1" w:styleId="4AutoList2">
    <w:name w:val="4AutoList2"/>
    <w:pPr>
      <w:widowControl w:val="0"/>
      <w:tabs>
        <w:tab w:val="left" w:pos="720"/>
        <w:tab w:val="left" w:pos="1440"/>
        <w:tab w:val="left" w:pos="2160"/>
        <w:tab w:val="left" w:pos="2880"/>
      </w:tabs>
      <w:ind w:left="2880" w:hanging="720"/>
      <w:jc w:val="both"/>
    </w:pPr>
    <w:rPr>
      <w:sz w:val="24"/>
      <w:lang w:eastAsia="en-US"/>
    </w:rPr>
  </w:style>
  <w:style w:type="paragraph" w:customStyle="1" w:styleId="5AutoList2">
    <w:name w:val="5AutoList2"/>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AutoList2">
    <w:name w:val="6AutoList2"/>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AutoList2">
    <w:name w:val="7AutoList2"/>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AutoList2">
    <w:name w:val="8AutoList2"/>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2MJLegal">
    <w:name w:val="2MJ Legal"/>
    <w:pPr>
      <w:widowControl w:val="0"/>
      <w:tabs>
        <w:tab w:val="left" w:pos="720"/>
        <w:tab w:val="left" w:pos="1440"/>
      </w:tabs>
      <w:ind w:left="1440" w:hanging="720"/>
      <w:jc w:val="both"/>
    </w:pPr>
    <w:rPr>
      <w:sz w:val="24"/>
      <w:lang w:eastAsia="en-US"/>
    </w:rPr>
  </w:style>
  <w:style w:type="paragraph" w:customStyle="1" w:styleId="3MJLegal">
    <w:name w:val="3MJ Legal"/>
    <w:pPr>
      <w:widowControl w:val="0"/>
      <w:tabs>
        <w:tab w:val="left" w:pos="720"/>
        <w:tab w:val="left" w:pos="1440"/>
        <w:tab w:val="left" w:pos="2160"/>
      </w:tabs>
      <w:ind w:left="2160" w:hanging="720"/>
      <w:jc w:val="both"/>
    </w:pPr>
    <w:rPr>
      <w:sz w:val="24"/>
      <w:lang w:eastAsia="en-US"/>
    </w:rPr>
  </w:style>
  <w:style w:type="paragraph" w:customStyle="1" w:styleId="4MJLegal">
    <w:name w:val="4MJ Legal"/>
    <w:pPr>
      <w:widowControl w:val="0"/>
      <w:tabs>
        <w:tab w:val="left" w:pos="720"/>
        <w:tab w:val="left" w:pos="1440"/>
        <w:tab w:val="left" w:pos="2160"/>
        <w:tab w:val="left" w:pos="2880"/>
      </w:tabs>
      <w:ind w:left="2880" w:hanging="720"/>
      <w:jc w:val="both"/>
    </w:pPr>
    <w:rPr>
      <w:sz w:val="24"/>
      <w:lang w:eastAsia="en-US"/>
    </w:rPr>
  </w:style>
  <w:style w:type="paragraph" w:customStyle="1" w:styleId="5MJLegal">
    <w:name w:val="5MJ Legal"/>
    <w:pPr>
      <w:widowControl w:val="0"/>
      <w:tabs>
        <w:tab w:val="left" w:pos="720"/>
        <w:tab w:val="left" w:pos="1440"/>
        <w:tab w:val="left" w:pos="2160"/>
        <w:tab w:val="left" w:pos="2880"/>
        <w:tab w:val="left" w:pos="3600"/>
      </w:tabs>
      <w:ind w:left="3600" w:hanging="720"/>
      <w:jc w:val="both"/>
    </w:pPr>
    <w:rPr>
      <w:sz w:val="24"/>
      <w:lang w:eastAsia="en-US"/>
    </w:rPr>
  </w:style>
  <w:style w:type="paragraph" w:customStyle="1" w:styleId="6MJLegal">
    <w:name w:val="6MJ Legal"/>
    <w:pPr>
      <w:widowControl w:val="0"/>
      <w:tabs>
        <w:tab w:val="left" w:pos="720"/>
        <w:tab w:val="left" w:pos="1440"/>
        <w:tab w:val="left" w:pos="2160"/>
        <w:tab w:val="left" w:pos="2880"/>
        <w:tab w:val="left" w:pos="3600"/>
        <w:tab w:val="left" w:pos="4320"/>
      </w:tabs>
      <w:ind w:left="4320" w:hanging="720"/>
      <w:jc w:val="both"/>
    </w:pPr>
    <w:rPr>
      <w:sz w:val="24"/>
      <w:lang w:eastAsia="en-US"/>
    </w:rPr>
  </w:style>
  <w:style w:type="paragraph" w:customStyle="1" w:styleId="7MJLegal">
    <w:name w:val="7MJ Legal"/>
    <w:pPr>
      <w:widowControl w:val="0"/>
      <w:tabs>
        <w:tab w:val="left" w:pos="720"/>
        <w:tab w:val="left" w:pos="1440"/>
        <w:tab w:val="left" w:pos="2160"/>
        <w:tab w:val="left" w:pos="2880"/>
        <w:tab w:val="left" w:pos="3600"/>
        <w:tab w:val="left" w:pos="4320"/>
        <w:tab w:val="left" w:pos="5040"/>
      </w:tabs>
      <w:ind w:left="5040" w:hanging="720"/>
      <w:jc w:val="both"/>
    </w:pPr>
    <w:rPr>
      <w:sz w:val="24"/>
      <w:lang w:eastAsia="en-US"/>
    </w:rPr>
  </w:style>
  <w:style w:type="paragraph" w:customStyle="1" w:styleId="8MJLegal">
    <w:name w:val="8MJ Legal"/>
    <w:pPr>
      <w:widowControl w:val="0"/>
      <w:tabs>
        <w:tab w:val="left" w:pos="720"/>
        <w:tab w:val="left" w:pos="1440"/>
        <w:tab w:val="left" w:pos="2160"/>
        <w:tab w:val="left" w:pos="2880"/>
        <w:tab w:val="left" w:pos="3600"/>
        <w:tab w:val="left" w:pos="4320"/>
        <w:tab w:val="left" w:pos="5040"/>
        <w:tab w:val="left" w:pos="5760"/>
      </w:tabs>
      <w:ind w:left="5760" w:hanging="720"/>
      <w:jc w:val="both"/>
    </w:pPr>
    <w:rPr>
      <w:sz w:val="24"/>
      <w:lang w:eastAsia="en-US"/>
    </w:rPr>
  </w:style>
  <w:style w:type="paragraph" w:customStyle="1" w:styleId="1Document">
    <w:name w:val="1Document"/>
    <w:pPr>
      <w:keepNext/>
      <w:widowControl w:val="0"/>
      <w:jc w:val="center"/>
    </w:pPr>
    <w:rPr>
      <w:sz w:val="24"/>
      <w:lang w:eastAsia="en-US"/>
    </w:rPr>
  </w:style>
  <w:style w:type="paragraph" w:customStyle="1" w:styleId="2Document">
    <w:name w:val="2Document"/>
    <w:pPr>
      <w:widowControl w:val="0"/>
      <w:jc w:val="both"/>
    </w:pPr>
    <w:rPr>
      <w:sz w:val="24"/>
      <w:lang w:eastAsia="en-US"/>
    </w:rPr>
  </w:style>
  <w:style w:type="paragraph" w:customStyle="1" w:styleId="3Document">
    <w:name w:val="3Document"/>
    <w:pPr>
      <w:widowControl w:val="0"/>
      <w:jc w:val="both"/>
    </w:pPr>
    <w:rPr>
      <w:sz w:val="24"/>
      <w:lang w:eastAsia="en-US"/>
    </w:rPr>
  </w:style>
  <w:style w:type="paragraph" w:customStyle="1" w:styleId="4Document">
    <w:name w:val="4Document"/>
    <w:pPr>
      <w:widowControl w:val="0"/>
    </w:pPr>
    <w:rPr>
      <w:sz w:val="24"/>
      <w:lang w:eastAsia="en-US"/>
    </w:rPr>
  </w:style>
  <w:style w:type="paragraph" w:customStyle="1" w:styleId="5Document">
    <w:name w:val="5Document"/>
    <w:pPr>
      <w:widowControl w:val="0"/>
      <w:ind w:left="720"/>
      <w:jc w:val="both"/>
    </w:pPr>
    <w:rPr>
      <w:sz w:val="24"/>
      <w:lang w:eastAsia="en-US"/>
    </w:rPr>
  </w:style>
  <w:style w:type="paragraph" w:customStyle="1" w:styleId="6Document">
    <w:name w:val="6Document"/>
    <w:pPr>
      <w:widowControl w:val="0"/>
      <w:ind w:left="720" w:right="720"/>
      <w:jc w:val="both"/>
    </w:pPr>
    <w:rPr>
      <w:sz w:val="24"/>
      <w:lang w:eastAsia="en-US"/>
    </w:rPr>
  </w:style>
  <w:style w:type="paragraph" w:customStyle="1" w:styleId="7Document">
    <w:name w:val="7Document"/>
    <w:pPr>
      <w:widowControl w:val="0"/>
      <w:ind w:left="1440"/>
      <w:jc w:val="both"/>
    </w:pPr>
    <w:rPr>
      <w:sz w:val="24"/>
      <w:lang w:eastAsia="en-US"/>
    </w:rPr>
  </w:style>
  <w:style w:type="paragraph" w:customStyle="1" w:styleId="8Document">
    <w:name w:val="8Document"/>
    <w:pPr>
      <w:widowControl w:val="0"/>
      <w:ind w:left="1440" w:right="720"/>
      <w:jc w:val="both"/>
    </w:pPr>
    <w:rPr>
      <w:sz w:val="24"/>
      <w:lang w:eastAsia="en-US"/>
    </w:rPr>
  </w:style>
  <w:style w:type="paragraph" w:customStyle="1" w:styleId="1Technical">
    <w:name w:val="1Technical"/>
    <w:pPr>
      <w:widowControl w:val="0"/>
      <w:jc w:val="both"/>
    </w:pPr>
    <w:rPr>
      <w:sz w:val="24"/>
      <w:lang w:eastAsia="en-US"/>
    </w:rPr>
  </w:style>
  <w:style w:type="paragraph" w:customStyle="1" w:styleId="2Technical">
    <w:name w:val="2Technical"/>
    <w:pPr>
      <w:widowControl w:val="0"/>
      <w:jc w:val="both"/>
    </w:pPr>
    <w:rPr>
      <w:sz w:val="24"/>
      <w:lang w:eastAsia="en-US"/>
    </w:rPr>
  </w:style>
  <w:style w:type="paragraph" w:customStyle="1" w:styleId="3Technical">
    <w:name w:val="3Technical"/>
    <w:pPr>
      <w:widowControl w:val="0"/>
      <w:jc w:val="both"/>
    </w:pPr>
    <w:rPr>
      <w:sz w:val="24"/>
      <w:lang w:eastAsia="en-US"/>
    </w:rPr>
  </w:style>
  <w:style w:type="paragraph" w:customStyle="1" w:styleId="4Technical">
    <w:name w:val="4Technical"/>
    <w:pPr>
      <w:widowControl w:val="0"/>
      <w:jc w:val="both"/>
    </w:pPr>
    <w:rPr>
      <w:sz w:val="24"/>
      <w:lang w:eastAsia="en-US"/>
    </w:rPr>
  </w:style>
  <w:style w:type="paragraph" w:customStyle="1" w:styleId="5Technical">
    <w:name w:val="5Technical"/>
    <w:pPr>
      <w:widowControl w:val="0"/>
      <w:jc w:val="both"/>
    </w:pPr>
    <w:rPr>
      <w:sz w:val="24"/>
      <w:lang w:eastAsia="en-US"/>
    </w:rPr>
  </w:style>
  <w:style w:type="paragraph" w:customStyle="1" w:styleId="6Technical">
    <w:name w:val="6Technical"/>
    <w:pPr>
      <w:widowControl w:val="0"/>
      <w:jc w:val="both"/>
    </w:pPr>
    <w:rPr>
      <w:sz w:val="24"/>
      <w:lang w:eastAsia="en-US"/>
    </w:rPr>
  </w:style>
  <w:style w:type="paragraph" w:customStyle="1" w:styleId="7Technical">
    <w:name w:val="7Technical"/>
    <w:pPr>
      <w:widowControl w:val="0"/>
      <w:jc w:val="both"/>
    </w:pPr>
    <w:rPr>
      <w:sz w:val="24"/>
      <w:lang w:eastAsia="en-US"/>
    </w:rPr>
  </w:style>
  <w:style w:type="paragraph" w:customStyle="1" w:styleId="8Technical">
    <w:name w:val="8Technical"/>
    <w:pPr>
      <w:widowControl w:val="0"/>
      <w:jc w:val="both"/>
    </w:pPr>
    <w:rPr>
      <w:sz w:val="24"/>
      <w:lang w:eastAsia="en-US"/>
    </w:rPr>
  </w:style>
  <w:style w:type="character" w:customStyle="1" w:styleId="20">
    <w:name w:val="20"/>
  </w:style>
  <w:style w:type="character" w:customStyle="1" w:styleId="19">
    <w:name w:val="19"/>
  </w:style>
  <w:style w:type="character" w:customStyle="1" w:styleId="18">
    <w:name w:val="18"/>
  </w:style>
  <w:style w:type="character" w:customStyle="1" w:styleId="DocInit">
    <w:name w:val="Doc Init"/>
  </w:style>
  <w:style w:type="character" w:customStyle="1" w:styleId="Bibliogrphy">
    <w:name w:val="Bibliogrphy"/>
  </w:style>
  <w:style w:type="paragraph" w:customStyle="1" w:styleId="BodyText21">
    <w:name w:val="Body Text 21"/>
    <w:basedOn w:val="Normal"/>
    <w:pPr>
      <w:tabs>
        <w:tab w:val="left" w:pos="-1440"/>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pPr>
    <w:rPr>
      <w:rFonts w:ascii="Arial" w:hAnsi="Arial"/>
    </w:rPr>
  </w:style>
  <w:style w:type="paragraph" w:customStyle="1" w:styleId="BodyText22">
    <w:name w:val="Body Text 22"/>
    <w:basedOn w:val="Normal"/>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268" w:hanging="567"/>
      <w:jc w:val="both"/>
    </w:pPr>
    <w:rPr>
      <w:rFonts w:ascii="Arial" w:hAnsi="Arial"/>
    </w:rPr>
  </w:style>
  <w:style w:type="paragraph" w:styleId="FootnoteText">
    <w:name w:val="footnote text"/>
    <w:basedOn w:val="Normal"/>
    <w:semiHidden/>
    <w:rPr>
      <w:sz w:val="20"/>
    </w:rPr>
  </w:style>
  <w:style w:type="paragraph" w:styleId="BlockText">
    <w:name w:val="Block Text"/>
    <w:basedOn w:val="Normal"/>
    <w:pPr>
      <w:spacing w:after="120"/>
      <w:ind w:left="1440" w:right="1440"/>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after="120"/>
    </w:pPr>
    <w:rPr>
      <w:b/>
      <w:bCs/>
      <w:sz w:val="20"/>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4"/>
      </w:numPr>
    </w:pPr>
  </w:style>
  <w:style w:type="paragraph" w:styleId="ListBullet2">
    <w:name w:val="List Bullet 2"/>
    <w:basedOn w:val="Normal"/>
    <w:autoRedefine/>
    <w:pPr>
      <w:numPr>
        <w:numId w:val="5"/>
      </w:numPr>
    </w:pPr>
  </w:style>
  <w:style w:type="paragraph" w:styleId="ListBullet3">
    <w:name w:val="List Bullet 3"/>
    <w:basedOn w:val="Normal"/>
    <w:autoRedefine/>
    <w:pPr>
      <w:numPr>
        <w:numId w:val="6"/>
      </w:numPr>
    </w:pPr>
  </w:style>
  <w:style w:type="paragraph" w:styleId="ListBullet4">
    <w:name w:val="List Bullet 4"/>
    <w:basedOn w:val="Normal"/>
    <w:autoRedefine/>
    <w:pPr>
      <w:numPr>
        <w:numId w:val="7"/>
      </w:numPr>
    </w:pPr>
  </w:style>
  <w:style w:type="paragraph" w:styleId="ListBullet5">
    <w:name w:val="List Bullet 5"/>
    <w:basedOn w:val="Normal"/>
    <w:autoRedefine/>
    <w:pPr>
      <w:numPr>
        <w:numId w:val="8"/>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9"/>
      </w:numPr>
    </w:pPr>
  </w:style>
  <w:style w:type="paragraph" w:styleId="ListNumber2">
    <w:name w:val="List Number 2"/>
    <w:basedOn w:val="Normal"/>
    <w:pPr>
      <w:numPr>
        <w:numId w:val="10"/>
      </w:numPr>
    </w:pPr>
  </w:style>
  <w:style w:type="paragraph" w:styleId="ListNumber3">
    <w:name w:val="List Number 3"/>
    <w:basedOn w:val="Normal"/>
    <w:pPr>
      <w:numPr>
        <w:numId w:val="11"/>
      </w:numPr>
    </w:pPr>
  </w:style>
  <w:style w:type="paragraph" w:styleId="ListNumber4">
    <w:name w:val="List Number 4"/>
    <w:basedOn w:val="Normal"/>
    <w:pPr>
      <w:numPr>
        <w:numId w:val="12"/>
      </w:numPr>
    </w:pPr>
  </w:style>
  <w:style w:type="paragraph" w:styleId="ListNumber5">
    <w:name w:val="List Number 5"/>
    <w:basedOn w:val="Normal"/>
    <w:pPr>
      <w:numPr>
        <w:numId w:val="1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Web">
    <w:name w:val="Normal (Web)"/>
    <w:basedOn w:val="Normal"/>
    <w:rPr>
      <w:rFonts w:ascii="Times New Roman" w:hAnsi="Times New Roman"/>
      <w:szCs w:val="24"/>
    </w:rPr>
  </w:style>
  <w:style w:type="paragraph" w:styleId="NoteHeading">
    <w:name w:val="Note Heading"/>
    <w:basedOn w:val="Normal"/>
    <w:next w:val="Normal"/>
  </w:style>
  <w:style w:type="paragraph" w:styleId="PlainText">
    <w:name w:val="Plain Text"/>
    <w:basedOn w:val="Normal"/>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cs="Arial"/>
      <w:szCs w:val="24"/>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Cs w:val="24"/>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1F73A3"/>
    <w:rPr>
      <w:rFonts w:ascii="Tahoma" w:hAnsi="Tahoma"/>
      <w:sz w:val="16"/>
      <w:szCs w:val="16"/>
    </w:rPr>
  </w:style>
  <w:style w:type="paragraph" w:styleId="Revision">
    <w:name w:val="Revision"/>
    <w:hidden/>
    <w:uiPriority w:val="99"/>
    <w:semiHidden/>
    <w:rsid w:val="00C47C27"/>
    <w:rPr>
      <w:rFonts w:ascii="Garamond MT" w:hAnsi="Garamond MT"/>
      <w:sz w:val="24"/>
      <w:lang w:eastAsia="en-US"/>
    </w:rPr>
  </w:style>
  <w:style w:type="character" w:customStyle="1" w:styleId="normaltextrun">
    <w:name w:val="normaltextrun"/>
    <w:basedOn w:val="DefaultParagraphFont"/>
    <w:rsid w:val="007E1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9FA8BB-B459-46F0-967B-B16164B7A9A7}"/>
</file>

<file path=customXml/itemProps2.xml><?xml version="1.0" encoding="utf-8"?>
<ds:datastoreItem xmlns:ds="http://schemas.openxmlformats.org/officeDocument/2006/customXml" ds:itemID="{77443C9D-DE4A-40EE-8679-7DF7896A42F0}">
  <ds:schemaRefs>
    <ds:schemaRef ds:uri="http://schemas.microsoft.com/sharepoint/v3/contenttype/forms"/>
  </ds:schemaRefs>
</ds:datastoreItem>
</file>

<file path=customXml/itemProps3.xml><?xml version="1.0" encoding="utf-8"?>
<ds:datastoreItem xmlns:ds="http://schemas.openxmlformats.org/officeDocument/2006/customXml" ds:itemID="{09D60BC2-E92B-4EA3-9FD2-6086EB8CEC7E}">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4706</Words>
  <Characters>26830</Characters>
  <Application>Microsoft Office Word</Application>
  <DocSecurity>2</DocSecurity>
  <Lines>223</Lines>
  <Paragraphs>62</Paragraphs>
  <ScaleCrop>false</ScaleCrop>
  <Company/>
  <LinksUpToDate>false</LinksUpToDate>
  <CharactersWithSpaces>31474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Schedule 2 Exhibit 4 - Mandatory Services Agreement</dc:title>
  <dc:subject>GB Baseline</dc:subject>
  <dc:creator>QuinnA</dc:creator>
  <cp:keywords>(51617921.03)</cp:keywords>
  <dc:description/>
  <cp:lastModifiedBy>David Halford (NESO)</cp:lastModifiedBy>
  <cp:revision>13</cp:revision>
  <cp:lastPrinted>2024-09-25T15:29:00Z</cp:lastPrinted>
  <dcterms:created xsi:type="dcterms:W3CDTF">2024-04-23T10:58:00Z</dcterms:created>
  <dcterms:modified xsi:type="dcterms:W3CDTF">2024-10-11T11:41:00Z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_Status">
    <vt:lpwstr>Draft</vt:lpwstr>
  </property>
  <property fmtid="{D5CDD505-2E9C-101B-9397-08002B2CF9AE}" pid="4" name="Applicable Start Date">
    <vt:lpwstr>2009-03-04T12:51:00Z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2009-03-04T12:51:00Z</vt:lpwstr>
  </property>
  <property fmtid="{D5CDD505-2E9C-101B-9397-08002B2CF9AE}" pid="8" name="Meeting Date">
    <vt:lpwstr>2009-03-04T12:51:00Z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ies>
</file>